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1135"/>
        <w:tblW w:w="9459" w:type="dxa"/>
        <w:tblLayout w:type="fixed"/>
        <w:tblCellMar>
          <w:left w:w="28" w:type="dxa"/>
          <w:right w:w="28" w:type="dxa"/>
        </w:tblCellMar>
        <w:tblLook w:val="04A0"/>
      </w:tblPr>
      <w:tblGrid>
        <w:gridCol w:w="573"/>
        <w:gridCol w:w="2983"/>
        <w:gridCol w:w="1150"/>
        <w:gridCol w:w="142"/>
        <w:gridCol w:w="1014"/>
        <w:gridCol w:w="1093"/>
        <w:gridCol w:w="105"/>
        <w:gridCol w:w="1233"/>
        <w:gridCol w:w="1166"/>
      </w:tblGrid>
      <w:tr w:rsidR="00E30963">
        <w:trPr>
          <w:trHeight w:val="524"/>
        </w:trPr>
        <w:tc>
          <w:tcPr>
            <w:tcW w:w="4706" w:type="dxa"/>
            <w:gridSpan w:val="3"/>
            <w:vMerge w:val="restart"/>
            <w:tcBorders>
              <w:top w:val="single" w:sz="12" w:space="0" w:color="auto"/>
              <w:left w:val="single" w:sz="12" w:space="0" w:color="auto"/>
            </w:tcBorders>
            <w:vAlign w:val="center"/>
          </w:tcPr>
          <w:p w:rsidR="00E30963" w:rsidRDefault="00ED337E" w:rsidP="00ED337E">
            <w:pPr>
              <w:ind w:firstLineChars="300" w:firstLine="720"/>
              <w:jc w:val="both"/>
              <w:rPr>
                <w:rFonts w:ascii="Arial" w:eastAsia="宋体" w:hAnsi="Arial" w:cs="Arial"/>
                <w:lang w:eastAsia="zh-CN"/>
              </w:rPr>
            </w:pPr>
            <w:r>
              <w:rPr>
                <w:rFonts w:ascii="Arial" w:eastAsia="宋体" w:hAnsi="Arial" w:cs="Arial" w:hint="eastAsia"/>
                <w:lang w:eastAsia="zh-CN"/>
              </w:rPr>
              <w:t>福建省</w:t>
            </w:r>
            <w:r w:rsidR="007705EF">
              <w:rPr>
                <w:rFonts w:ascii="Arial" w:eastAsia="宋体" w:hAnsi="Arial" w:cs="Arial" w:hint="eastAsia"/>
                <w:lang w:eastAsia="zh-CN"/>
              </w:rPr>
              <w:t>福化古蕾化学有限公司</w:t>
            </w:r>
          </w:p>
        </w:tc>
        <w:tc>
          <w:tcPr>
            <w:tcW w:w="2249" w:type="dxa"/>
            <w:gridSpan w:val="3"/>
            <w:tcBorders>
              <w:top w:val="single" w:sz="12" w:space="0" w:color="auto"/>
              <w:left w:val="single" w:sz="6" w:space="0" w:color="auto"/>
              <w:bottom w:val="single" w:sz="6" w:space="0" w:color="auto"/>
            </w:tcBorders>
            <w:vAlign w:val="center"/>
          </w:tcPr>
          <w:p w:rsidR="00E30963" w:rsidRDefault="007705EF">
            <w:pPr>
              <w:ind w:firstLineChars="100" w:firstLine="210"/>
              <w:jc w:val="both"/>
              <w:rPr>
                <w:rFonts w:ascii="Arial" w:eastAsia="宋体" w:hAnsi="Arial" w:cs="Arial"/>
                <w:sz w:val="21"/>
                <w:szCs w:val="21"/>
                <w:lang w:eastAsia="zh-CN"/>
              </w:rPr>
            </w:pPr>
            <w:r>
              <w:rPr>
                <w:rFonts w:ascii="Arial" w:hAnsi="Arial" w:cs="Arial"/>
                <w:sz w:val="21"/>
                <w:szCs w:val="21"/>
              </w:rPr>
              <w:t>PROJECTN</w:t>
            </w:r>
            <w:r>
              <w:rPr>
                <w:rFonts w:ascii="Arial" w:eastAsia="宋体" w:hAnsi="Arial" w:cs="Arial"/>
                <w:sz w:val="21"/>
                <w:szCs w:val="21"/>
                <w:lang w:eastAsia="zh-CN"/>
              </w:rPr>
              <w:t>O</w:t>
            </w:r>
            <w:r>
              <w:rPr>
                <w:rFonts w:ascii="Arial" w:eastAsia="宋体" w:hAnsi="Arial" w:cs="Arial" w:hint="eastAsia"/>
                <w:sz w:val="21"/>
                <w:szCs w:val="21"/>
                <w:lang w:eastAsia="zh-CN"/>
              </w:rPr>
              <w:t>.</w:t>
            </w:r>
          </w:p>
        </w:tc>
        <w:tc>
          <w:tcPr>
            <w:tcW w:w="2504" w:type="dxa"/>
            <w:gridSpan w:val="3"/>
            <w:tcBorders>
              <w:top w:val="single" w:sz="12" w:space="0" w:color="auto"/>
              <w:left w:val="single" w:sz="6" w:space="0" w:color="auto"/>
              <w:bottom w:val="single" w:sz="6" w:space="0" w:color="auto"/>
              <w:right w:val="single" w:sz="12" w:space="0" w:color="auto"/>
            </w:tcBorders>
            <w:vAlign w:val="center"/>
          </w:tcPr>
          <w:p w:rsidR="00E30963" w:rsidRDefault="007705EF">
            <w:pPr>
              <w:ind w:firstLineChars="100" w:firstLine="210"/>
              <w:jc w:val="both"/>
              <w:rPr>
                <w:rFonts w:ascii="Arial" w:eastAsia="宋体" w:hAnsi="Arial" w:cs="Arial"/>
                <w:sz w:val="21"/>
                <w:szCs w:val="21"/>
                <w:lang w:eastAsia="zh-CN"/>
              </w:rPr>
            </w:pPr>
            <w:r>
              <w:rPr>
                <w:rFonts w:ascii="Arial" w:eastAsia="宋体" w:hAnsi="Arial" w:cs="Arial" w:hint="eastAsia"/>
                <w:sz w:val="21"/>
                <w:szCs w:val="21"/>
                <w:lang w:eastAsia="zh-CN"/>
              </w:rPr>
              <w:t>GLCC PA PROJECT</w:t>
            </w:r>
          </w:p>
        </w:tc>
      </w:tr>
      <w:tr w:rsidR="00E30963">
        <w:trPr>
          <w:trHeight w:val="522"/>
        </w:trPr>
        <w:tc>
          <w:tcPr>
            <w:tcW w:w="4706" w:type="dxa"/>
            <w:gridSpan w:val="3"/>
            <w:vMerge/>
            <w:tcBorders>
              <w:left w:val="single" w:sz="12" w:space="0" w:color="auto"/>
              <w:bottom w:val="single" w:sz="6" w:space="0" w:color="auto"/>
              <w:right w:val="single" w:sz="6" w:space="0" w:color="auto"/>
            </w:tcBorders>
            <w:shd w:val="clear" w:color="auto" w:fill="auto"/>
            <w:vAlign w:val="center"/>
          </w:tcPr>
          <w:p w:rsidR="00E30963" w:rsidRDefault="00E30963">
            <w:pPr>
              <w:ind w:hanging="28"/>
              <w:jc w:val="center"/>
              <w:rPr>
                <w:rFonts w:ascii="Arial" w:hAnsi="Arial" w:cs="Arial"/>
                <w:szCs w:val="24"/>
              </w:rPr>
            </w:pPr>
          </w:p>
        </w:tc>
        <w:tc>
          <w:tcPr>
            <w:tcW w:w="2249" w:type="dxa"/>
            <w:gridSpan w:val="3"/>
            <w:tcBorders>
              <w:top w:val="single" w:sz="6" w:space="0" w:color="auto"/>
              <w:left w:val="single" w:sz="6" w:space="0" w:color="auto"/>
              <w:bottom w:val="single" w:sz="6" w:space="0" w:color="auto"/>
              <w:right w:val="single" w:sz="6" w:space="0" w:color="auto"/>
            </w:tcBorders>
            <w:vAlign w:val="center"/>
          </w:tcPr>
          <w:p w:rsidR="00E30963" w:rsidRDefault="007705EF">
            <w:pPr>
              <w:ind w:firstLineChars="100" w:firstLine="210"/>
              <w:jc w:val="both"/>
              <w:rPr>
                <w:rFonts w:ascii="Arial" w:eastAsia="宋体" w:hAnsi="Arial" w:cs="Arial"/>
                <w:sz w:val="21"/>
                <w:szCs w:val="21"/>
                <w:lang w:eastAsia="zh-CN"/>
              </w:rPr>
            </w:pPr>
            <w:r>
              <w:rPr>
                <w:rFonts w:ascii="Arial" w:hAnsi="Arial" w:cs="Arial"/>
                <w:sz w:val="21"/>
                <w:szCs w:val="21"/>
              </w:rPr>
              <w:t>REQUISITIONNO</w:t>
            </w:r>
            <w:r>
              <w:rPr>
                <w:rFonts w:ascii="Arial" w:eastAsia="宋体" w:hAnsi="Arial" w:cs="Arial" w:hint="eastAsia"/>
                <w:sz w:val="21"/>
                <w:szCs w:val="21"/>
                <w:lang w:eastAsia="zh-CN"/>
              </w:rPr>
              <w:t>.</w:t>
            </w:r>
          </w:p>
        </w:tc>
        <w:tc>
          <w:tcPr>
            <w:tcW w:w="2504" w:type="dxa"/>
            <w:gridSpan w:val="3"/>
            <w:tcBorders>
              <w:top w:val="single" w:sz="6" w:space="0" w:color="auto"/>
              <w:left w:val="single" w:sz="6" w:space="0" w:color="auto"/>
              <w:bottom w:val="single" w:sz="6" w:space="0" w:color="auto"/>
              <w:right w:val="single" w:sz="12" w:space="0" w:color="auto"/>
            </w:tcBorders>
            <w:vAlign w:val="center"/>
          </w:tcPr>
          <w:p w:rsidR="00E30963" w:rsidRDefault="007705EF">
            <w:pPr>
              <w:ind w:firstLineChars="100" w:firstLine="210"/>
              <w:jc w:val="both"/>
              <w:rPr>
                <w:rFonts w:ascii="Arial" w:eastAsia="宋体" w:hAnsi="Arial" w:cs="Arial"/>
                <w:sz w:val="21"/>
                <w:szCs w:val="21"/>
                <w:lang w:eastAsia="zh-CN"/>
              </w:rPr>
            </w:pPr>
            <w:r>
              <w:rPr>
                <w:rFonts w:ascii="Arial" w:eastAsia="宋体" w:hAnsi="Arial" w:cs="Arial" w:hint="eastAsia"/>
                <w:sz w:val="21"/>
                <w:szCs w:val="21"/>
                <w:lang w:eastAsia="zh-CN"/>
              </w:rPr>
              <w:t>R-PA-E-010</w:t>
            </w:r>
          </w:p>
        </w:tc>
      </w:tr>
      <w:tr w:rsidR="00E30963">
        <w:trPr>
          <w:trHeight w:val="530"/>
        </w:trPr>
        <w:tc>
          <w:tcPr>
            <w:tcW w:w="4706" w:type="dxa"/>
            <w:gridSpan w:val="3"/>
            <w:vMerge w:val="restart"/>
            <w:tcBorders>
              <w:top w:val="single" w:sz="6" w:space="0" w:color="auto"/>
              <w:left w:val="single" w:sz="12" w:space="0" w:color="auto"/>
              <w:right w:val="single" w:sz="6" w:space="0" w:color="auto"/>
            </w:tcBorders>
            <w:shd w:val="clear" w:color="auto" w:fill="auto"/>
            <w:vAlign w:val="center"/>
          </w:tcPr>
          <w:p w:rsidR="00E30963" w:rsidRDefault="007705EF">
            <w:pPr>
              <w:ind w:hanging="28"/>
              <w:jc w:val="center"/>
              <w:rPr>
                <w:rFonts w:ascii="Arial" w:eastAsia="宋体" w:hAnsi="Arial" w:cs="Arial"/>
                <w:lang w:eastAsia="zh-CN"/>
              </w:rPr>
            </w:pPr>
            <w:r>
              <w:rPr>
                <w:rFonts w:ascii="Arial" w:hAnsi="Arial" w:cs="Arial"/>
                <w:b/>
              </w:rPr>
              <w:t>REQUISITION</w:t>
            </w:r>
          </w:p>
        </w:tc>
        <w:tc>
          <w:tcPr>
            <w:tcW w:w="2249" w:type="dxa"/>
            <w:gridSpan w:val="3"/>
            <w:tcBorders>
              <w:top w:val="single" w:sz="6" w:space="0" w:color="auto"/>
              <w:left w:val="nil"/>
              <w:right w:val="single" w:sz="6" w:space="0" w:color="auto"/>
            </w:tcBorders>
            <w:shd w:val="clear" w:color="auto" w:fill="auto"/>
            <w:vAlign w:val="center"/>
          </w:tcPr>
          <w:p w:rsidR="00E30963" w:rsidRDefault="007705EF">
            <w:pPr>
              <w:ind w:firstLineChars="100" w:firstLine="210"/>
              <w:jc w:val="both"/>
              <w:rPr>
                <w:rFonts w:ascii="Arial" w:eastAsia="宋体" w:hAnsi="Arial" w:cs="Arial"/>
                <w:sz w:val="21"/>
                <w:szCs w:val="21"/>
                <w:lang w:eastAsia="zh-CN"/>
              </w:rPr>
            </w:pPr>
            <w:r>
              <w:rPr>
                <w:rFonts w:ascii="Arial" w:eastAsia="宋体" w:hAnsi="Arial" w:cs="Arial" w:hint="eastAsia"/>
                <w:sz w:val="21"/>
                <w:szCs w:val="21"/>
                <w:lang w:eastAsia="zh-CN"/>
              </w:rPr>
              <w:t>PURCHASE NO.</w:t>
            </w:r>
          </w:p>
        </w:tc>
        <w:tc>
          <w:tcPr>
            <w:tcW w:w="2504" w:type="dxa"/>
            <w:gridSpan w:val="3"/>
            <w:tcBorders>
              <w:top w:val="single" w:sz="6" w:space="0" w:color="auto"/>
              <w:left w:val="nil"/>
              <w:right w:val="single" w:sz="12" w:space="0" w:color="auto"/>
            </w:tcBorders>
            <w:vAlign w:val="center"/>
          </w:tcPr>
          <w:p w:rsidR="00E30963" w:rsidRDefault="00E30963">
            <w:pPr>
              <w:ind w:firstLineChars="100" w:firstLine="210"/>
              <w:jc w:val="both"/>
              <w:rPr>
                <w:rFonts w:ascii="Arial" w:eastAsia="宋体" w:hAnsi="Arial" w:cs="Arial"/>
                <w:sz w:val="21"/>
                <w:szCs w:val="21"/>
                <w:lang w:eastAsia="zh-CN"/>
              </w:rPr>
            </w:pPr>
          </w:p>
        </w:tc>
      </w:tr>
      <w:tr w:rsidR="00E30963">
        <w:trPr>
          <w:trHeight w:val="90"/>
        </w:trPr>
        <w:tc>
          <w:tcPr>
            <w:tcW w:w="4706" w:type="dxa"/>
            <w:gridSpan w:val="3"/>
            <w:vMerge/>
            <w:tcBorders>
              <w:left w:val="single" w:sz="12" w:space="0" w:color="auto"/>
              <w:bottom w:val="single" w:sz="12" w:space="0" w:color="auto"/>
              <w:right w:val="single" w:sz="6" w:space="0" w:color="auto"/>
            </w:tcBorders>
            <w:shd w:val="clear" w:color="auto" w:fill="auto"/>
            <w:vAlign w:val="center"/>
          </w:tcPr>
          <w:p w:rsidR="00E30963" w:rsidRDefault="00E30963">
            <w:pPr>
              <w:ind w:hanging="28"/>
              <w:jc w:val="center"/>
              <w:rPr>
                <w:rFonts w:ascii="Arial" w:hAnsi="Arial" w:cs="Arial"/>
                <w:b/>
              </w:rPr>
            </w:pPr>
          </w:p>
        </w:tc>
        <w:tc>
          <w:tcPr>
            <w:tcW w:w="2249" w:type="dxa"/>
            <w:gridSpan w:val="3"/>
            <w:tcBorders>
              <w:top w:val="single" w:sz="6" w:space="0" w:color="auto"/>
              <w:left w:val="nil"/>
              <w:bottom w:val="single" w:sz="12" w:space="0" w:color="auto"/>
              <w:right w:val="single" w:sz="6" w:space="0" w:color="auto"/>
            </w:tcBorders>
            <w:shd w:val="clear" w:color="auto" w:fill="auto"/>
            <w:vAlign w:val="center"/>
          </w:tcPr>
          <w:p w:rsidR="00E30963" w:rsidRDefault="007705EF">
            <w:pPr>
              <w:ind w:firstLineChars="100" w:firstLine="210"/>
              <w:jc w:val="both"/>
              <w:rPr>
                <w:rFonts w:ascii="Arial" w:eastAsia="宋体" w:hAnsi="Arial" w:cs="Arial"/>
                <w:sz w:val="21"/>
                <w:szCs w:val="21"/>
                <w:lang w:eastAsia="zh-CN"/>
              </w:rPr>
            </w:pPr>
            <w:r>
              <w:rPr>
                <w:rFonts w:ascii="Arial" w:eastAsia="宋体" w:hAnsi="Arial" w:cs="Arial" w:hint="eastAsia"/>
                <w:sz w:val="21"/>
                <w:szCs w:val="21"/>
                <w:lang w:eastAsia="zh-CN"/>
              </w:rPr>
              <w:t>REV.</w:t>
            </w:r>
          </w:p>
        </w:tc>
        <w:tc>
          <w:tcPr>
            <w:tcW w:w="2504" w:type="dxa"/>
            <w:gridSpan w:val="3"/>
            <w:tcBorders>
              <w:top w:val="single" w:sz="6" w:space="0" w:color="auto"/>
              <w:left w:val="nil"/>
              <w:bottom w:val="single" w:sz="12" w:space="0" w:color="auto"/>
              <w:right w:val="single" w:sz="12" w:space="0" w:color="auto"/>
            </w:tcBorders>
            <w:vAlign w:val="center"/>
          </w:tcPr>
          <w:p w:rsidR="00E30963" w:rsidRDefault="007705EF">
            <w:pPr>
              <w:ind w:firstLineChars="100" w:firstLine="210"/>
              <w:jc w:val="center"/>
              <w:rPr>
                <w:rFonts w:ascii="Arial" w:eastAsia="宋体" w:hAnsi="Arial" w:cs="Arial"/>
                <w:sz w:val="21"/>
                <w:szCs w:val="21"/>
                <w:lang w:eastAsia="zh-CN"/>
              </w:rPr>
            </w:pPr>
            <w:r>
              <w:rPr>
                <w:rFonts w:ascii="Arial" w:eastAsia="宋体" w:hAnsi="Arial" w:cs="Arial" w:hint="eastAsia"/>
                <w:sz w:val="21"/>
                <w:szCs w:val="21"/>
                <w:lang w:eastAsia="zh-CN"/>
              </w:rPr>
              <w:t>0</w:t>
            </w:r>
          </w:p>
        </w:tc>
      </w:tr>
      <w:tr w:rsidR="00E30963">
        <w:trPr>
          <w:trHeight w:val="270"/>
        </w:trPr>
        <w:tc>
          <w:tcPr>
            <w:tcW w:w="9459" w:type="dxa"/>
            <w:gridSpan w:val="9"/>
            <w:tcBorders>
              <w:left w:val="single" w:sz="12" w:space="0" w:color="auto"/>
              <w:bottom w:val="single" w:sz="12" w:space="0" w:color="auto"/>
              <w:right w:val="single" w:sz="12" w:space="0" w:color="auto"/>
            </w:tcBorders>
            <w:shd w:val="clear" w:color="auto" w:fill="auto"/>
            <w:vAlign w:val="center"/>
          </w:tcPr>
          <w:p w:rsidR="00E30963" w:rsidRDefault="00E30963">
            <w:pPr>
              <w:ind w:firstLineChars="100" w:firstLine="210"/>
              <w:jc w:val="both"/>
              <w:rPr>
                <w:rFonts w:ascii="Arial" w:eastAsia="宋体" w:hAnsi="Arial" w:cs="Arial"/>
                <w:sz w:val="21"/>
                <w:szCs w:val="21"/>
                <w:lang w:eastAsia="zh-CN"/>
              </w:rPr>
            </w:pPr>
          </w:p>
        </w:tc>
      </w:tr>
      <w:tr w:rsidR="00E30963">
        <w:trPr>
          <w:trHeight w:val="550"/>
        </w:trPr>
        <w:tc>
          <w:tcPr>
            <w:tcW w:w="4706" w:type="dxa"/>
            <w:gridSpan w:val="3"/>
            <w:vMerge w:val="restart"/>
            <w:tcBorders>
              <w:top w:val="single" w:sz="12" w:space="0" w:color="auto"/>
              <w:left w:val="single" w:sz="12" w:space="0" w:color="auto"/>
            </w:tcBorders>
            <w:vAlign w:val="center"/>
          </w:tcPr>
          <w:p w:rsidR="00E30963" w:rsidRDefault="007705EF">
            <w:pPr>
              <w:ind w:left="812" w:hanging="812"/>
              <w:rPr>
                <w:rFonts w:ascii="Arial" w:eastAsiaTheme="minorEastAsia" w:hAnsi="Arial" w:cs="Arial"/>
                <w:sz w:val="21"/>
                <w:szCs w:val="21"/>
                <w:lang w:eastAsia="zh-CN"/>
              </w:rPr>
            </w:pPr>
            <w:r>
              <w:rPr>
                <w:rFonts w:ascii="Arial" w:hAnsi="Arial" w:cs="Arial"/>
                <w:sz w:val="21"/>
                <w:szCs w:val="21"/>
              </w:rPr>
              <w:t>TITLE :</w:t>
            </w:r>
          </w:p>
          <w:p w:rsidR="00E30963" w:rsidRDefault="007705EF">
            <w:pPr>
              <w:ind w:left="812" w:hanging="812"/>
              <w:rPr>
                <w:rFonts w:ascii="Arial" w:eastAsia="宋体" w:hAnsi="Arial" w:cs="Arial"/>
                <w:sz w:val="21"/>
                <w:szCs w:val="21"/>
                <w:lang w:eastAsia="zh-CN"/>
              </w:rPr>
            </w:pPr>
            <w:r>
              <w:rPr>
                <w:rFonts w:ascii="Arial Black" w:eastAsia="宋体" w:hAnsi="Arial Black" w:cs="Arial"/>
                <w:color w:val="000000"/>
                <w:szCs w:val="24"/>
                <w:lang w:eastAsia="zh-CN"/>
              </w:rPr>
              <w:t xml:space="preserve"> PA</w:t>
            </w:r>
            <w:r>
              <w:rPr>
                <w:rFonts w:ascii="Arial Black" w:eastAsia="宋体" w:hAnsi="Arial Black" w:cs="Arial" w:hint="eastAsia"/>
                <w:color w:val="000000"/>
                <w:szCs w:val="24"/>
                <w:lang w:eastAsia="zh-CN"/>
              </w:rPr>
              <w:t>项目电气综合保护及监控系统</w:t>
            </w:r>
          </w:p>
        </w:tc>
        <w:tc>
          <w:tcPr>
            <w:tcW w:w="4753" w:type="dxa"/>
            <w:gridSpan w:val="6"/>
            <w:tcBorders>
              <w:top w:val="single" w:sz="12" w:space="0" w:color="auto"/>
              <w:left w:val="single" w:sz="6" w:space="0" w:color="auto"/>
              <w:bottom w:val="single" w:sz="12" w:space="0" w:color="auto"/>
              <w:right w:val="single" w:sz="12" w:space="0" w:color="auto"/>
            </w:tcBorders>
            <w:vAlign w:val="center"/>
          </w:tcPr>
          <w:p w:rsidR="00E30963" w:rsidRDefault="007705EF">
            <w:pPr>
              <w:ind w:leftChars="100" w:left="597" w:hangingChars="170" w:hanging="357"/>
              <w:rPr>
                <w:rFonts w:ascii="Arial" w:eastAsia="宋体" w:hAnsi="Arial" w:cs="Arial"/>
                <w:sz w:val="21"/>
                <w:szCs w:val="21"/>
                <w:lang w:eastAsia="zh-CN"/>
              </w:rPr>
            </w:pPr>
            <w:r>
              <w:rPr>
                <w:rFonts w:ascii="Arial" w:eastAsia="宋体" w:hAnsi="Arial" w:cs="Arial" w:hint="eastAsia"/>
                <w:sz w:val="21"/>
                <w:szCs w:val="21"/>
                <w:lang w:eastAsia="zh-CN"/>
              </w:rPr>
              <w:t>FOR        :GLCC PA PROJECT</w:t>
            </w:r>
          </w:p>
        </w:tc>
      </w:tr>
      <w:tr w:rsidR="00E30963">
        <w:trPr>
          <w:trHeight w:val="550"/>
        </w:trPr>
        <w:tc>
          <w:tcPr>
            <w:tcW w:w="4706" w:type="dxa"/>
            <w:gridSpan w:val="3"/>
            <w:vMerge/>
            <w:tcBorders>
              <w:left w:val="single" w:sz="12" w:space="0" w:color="auto"/>
              <w:bottom w:val="single" w:sz="12" w:space="0" w:color="auto"/>
            </w:tcBorders>
            <w:vAlign w:val="center"/>
          </w:tcPr>
          <w:p w:rsidR="00E30963" w:rsidRDefault="00E30963">
            <w:pPr>
              <w:ind w:left="812" w:hanging="812"/>
              <w:rPr>
                <w:rFonts w:ascii="Arial" w:hAnsi="Arial" w:cs="Arial"/>
                <w:sz w:val="21"/>
                <w:szCs w:val="21"/>
              </w:rPr>
            </w:pPr>
          </w:p>
        </w:tc>
        <w:tc>
          <w:tcPr>
            <w:tcW w:w="4753" w:type="dxa"/>
            <w:gridSpan w:val="6"/>
            <w:tcBorders>
              <w:top w:val="single" w:sz="12" w:space="0" w:color="auto"/>
              <w:left w:val="single" w:sz="6" w:space="0" w:color="auto"/>
              <w:bottom w:val="single" w:sz="12" w:space="0" w:color="auto"/>
              <w:right w:val="single" w:sz="12" w:space="0" w:color="auto"/>
            </w:tcBorders>
            <w:vAlign w:val="center"/>
          </w:tcPr>
          <w:p w:rsidR="00E30963" w:rsidRDefault="007705EF">
            <w:pPr>
              <w:ind w:leftChars="100" w:left="597" w:hangingChars="170" w:hanging="357"/>
              <w:rPr>
                <w:rFonts w:ascii="Arial" w:eastAsia="宋体" w:hAnsi="Arial" w:cs="Arial"/>
                <w:sz w:val="21"/>
                <w:szCs w:val="21"/>
                <w:lang w:eastAsia="zh-CN"/>
              </w:rPr>
            </w:pPr>
            <w:r>
              <w:rPr>
                <w:rFonts w:ascii="Arial" w:eastAsia="宋体" w:hAnsi="Arial" w:cs="Arial" w:hint="eastAsia"/>
                <w:sz w:val="21"/>
                <w:szCs w:val="21"/>
                <w:lang w:eastAsia="zh-CN"/>
              </w:rPr>
              <w:t>LOCATION  :  ZhangZhou P.R.C</w:t>
            </w:r>
          </w:p>
        </w:tc>
      </w:tr>
      <w:tr w:rsidR="00E30963">
        <w:trPr>
          <w:trHeight w:val="299"/>
        </w:trPr>
        <w:tc>
          <w:tcPr>
            <w:tcW w:w="9459" w:type="dxa"/>
            <w:gridSpan w:val="9"/>
            <w:tcBorders>
              <w:top w:val="single" w:sz="12" w:space="0" w:color="auto"/>
              <w:left w:val="single" w:sz="12" w:space="0" w:color="auto"/>
              <w:bottom w:val="single" w:sz="12" w:space="0" w:color="auto"/>
              <w:right w:val="single" w:sz="12" w:space="0" w:color="auto"/>
            </w:tcBorders>
            <w:vAlign w:val="center"/>
          </w:tcPr>
          <w:p w:rsidR="00E30963" w:rsidRDefault="00E30963">
            <w:pPr>
              <w:ind w:leftChars="100" w:left="597" w:hangingChars="170" w:hanging="357"/>
              <w:rPr>
                <w:rFonts w:ascii="Arial" w:eastAsia="宋体" w:hAnsi="Arial" w:cs="Arial"/>
                <w:sz w:val="21"/>
                <w:szCs w:val="21"/>
                <w:lang w:eastAsia="zh-CN"/>
              </w:rPr>
            </w:pPr>
          </w:p>
        </w:tc>
      </w:tr>
      <w:tr w:rsidR="00E30963">
        <w:trPr>
          <w:trHeight w:val="502"/>
        </w:trPr>
        <w:tc>
          <w:tcPr>
            <w:tcW w:w="573" w:type="dxa"/>
            <w:tcBorders>
              <w:top w:val="single" w:sz="12" w:space="0" w:color="auto"/>
              <w:left w:val="single" w:sz="12" w:space="0" w:color="auto"/>
              <w:bottom w:val="single" w:sz="6" w:space="0" w:color="auto"/>
            </w:tcBorders>
            <w:vAlign w:val="center"/>
          </w:tcPr>
          <w:p w:rsidR="00E30963" w:rsidRDefault="007705EF">
            <w:pPr>
              <w:jc w:val="center"/>
              <w:rPr>
                <w:rFonts w:ascii="Arial" w:eastAsia="宋体" w:hAnsi="Arial" w:cs="Arial"/>
                <w:sz w:val="21"/>
                <w:szCs w:val="21"/>
                <w:lang w:eastAsia="zh-CN"/>
              </w:rPr>
            </w:pPr>
            <w:r>
              <w:rPr>
                <w:rFonts w:ascii="Arial" w:hAnsi="Arial" w:cs="Arial"/>
                <w:sz w:val="21"/>
                <w:szCs w:val="21"/>
              </w:rPr>
              <w:t>REV.</w:t>
            </w:r>
          </w:p>
        </w:tc>
        <w:tc>
          <w:tcPr>
            <w:tcW w:w="2983" w:type="dxa"/>
            <w:tcBorders>
              <w:top w:val="single" w:sz="12" w:space="0" w:color="auto"/>
              <w:left w:val="single" w:sz="6" w:space="0" w:color="auto"/>
              <w:bottom w:val="single" w:sz="6" w:space="0" w:color="auto"/>
              <w:right w:val="single" w:sz="4" w:space="0" w:color="auto"/>
            </w:tcBorders>
            <w:vAlign w:val="center"/>
          </w:tcPr>
          <w:p w:rsidR="00E30963" w:rsidRDefault="007705EF">
            <w:pPr>
              <w:jc w:val="center"/>
              <w:rPr>
                <w:rFonts w:ascii="Arial" w:hAnsi="Arial" w:cs="Arial"/>
                <w:sz w:val="21"/>
                <w:szCs w:val="21"/>
              </w:rPr>
            </w:pPr>
            <w:r>
              <w:rPr>
                <w:rFonts w:ascii="Arial" w:hAnsi="Arial" w:cs="Arial"/>
                <w:sz w:val="21"/>
                <w:szCs w:val="21"/>
              </w:rPr>
              <w:t>DESCRIPTION</w:t>
            </w:r>
          </w:p>
        </w:tc>
        <w:tc>
          <w:tcPr>
            <w:tcW w:w="1292" w:type="dxa"/>
            <w:gridSpan w:val="2"/>
            <w:tcBorders>
              <w:top w:val="single" w:sz="12" w:space="0" w:color="auto"/>
              <w:left w:val="single" w:sz="4" w:space="0" w:color="auto"/>
              <w:bottom w:val="single" w:sz="6" w:space="0" w:color="auto"/>
              <w:right w:val="single" w:sz="6" w:space="0" w:color="auto"/>
            </w:tcBorders>
            <w:vAlign w:val="center"/>
          </w:tcPr>
          <w:p w:rsidR="00E30963" w:rsidRDefault="007705EF">
            <w:pPr>
              <w:jc w:val="center"/>
              <w:rPr>
                <w:rFonts w:ascii="Arial" w:hAnsi="Arial" w:cs="Arial"/>
                <w:sz w:val="21"/>
                <w:szCs w:val="21"/>
              </w:rPr>
            </w:pPr>
            <w:r>
              <w:rPr>
                <w:rFonts w:ascii="Arial" w:hAnsi="Arial" w:cs="Arial"/>
                <w:sz w:val="21"/>
                <w:szCs w:val="21"/>
              </w:rPr>
              <w:t>DATE</w:t>
            </w:r>
          </w:p>
        </w:tc>
        <w:tc>
          <w:tcPr>
            <w:tcW w:w="1014" w:type="dxa"/>
            <w:tcBorders>
              <w:top w:val="single" w:sz="12" w:space="0" w:color="auto"/>
              <w:left w:val="nil"/>
              <w:bottom w:val="single" w:sz="6" w:space="0" w:color="auto"/>
            </w:tcBorders>
            <w:vAlign w:val="center"/>
          </w:tcPr>
          <w:p w:rsidR="00E30963" w:rsidRDefault="007705EF">
            <w:pPr>
              <w:jc w:val="center"/>
              <w:rPr>
                <w:rFonts w:ascii="Arial" w:hAnsi="Arial" w:cs="Arial"/>
                <w:sz w:val="21"/>
                <w:szCs w:val="21"/>
              </w:rPr>
            </w:pPr>
            <w:r>
              <w:rPr>
                <w:rFonts w:ascii="Arial" w:hAnsi="Arial" w:cs="Arial"/>
                <w:sz w:val="21"/>
                <w:szCs w:val="21"/>
              </w:rPr>
              <w:t>BY</w:t>
            </w:r>
          </w:p>
        </w:tc>
        <w:tc>
          <w:tcPr>
            <w:tcW w:w="1198" w:type="dxa"/>
            <w:gridSpan w:val="2"/>
            <w:tcBorders>
              <w:top w:val="single" w:sz="12" w:space="0" w:color="auto"/>
              <w:left w:val="single" w:sz="6" w:space="0" w:color="auto"/>
              <w:bottom w:val="single" w:sz="6" w:space="0" w:color="auto"/>
              <w:right w:val="single" w:sz="6" w:space="0" w:color="auto"/>
            </w:tcBorders>
            <w:vAlign w:val="center"/>
          </w:tcPr>
          <w:p w:rsidR="00E30963" w:rsidRDefault="007705EF">
            <w:pPr>
              <w:jc w:val="center"/>
              <w:rPr>
                <w:rFonts w:ascii="Arial" w:hAnsi="Arial" w:cs="Arial"/>
                <w:sz w:val="21"/>
                <w:szCs w:val="21"/>
              </w:rPr>
            </w:pPr>
            <w:r>
              <w:rPr>
                <w:rFonts w:ascii="Arial" w:hAnsi="Arial" w:cs="Arial"/>
                <w:sz w:val="21"/>
                <w:szCs w:val="21"/>
              </w:rPr>
              <w:t>CHECKED</w:t>
            </w:r>
          </w:p>
        </w:tc>
        <w:tc>
          <w:tcPr>
            <w:tcW w:w="1233" w:type="dxa"/>
            <w:tcBorders>
              <w:top w:val="single" w:sz="12" w:space="0" w:color="auto"/>
              <w:left w:val="nil"/>
              <w:bottom w:val="single" w:sz="6" w:space="0" w:color="auto"/>
              <w:right w:val="single" w:sz="4" w:space="0" w:color="auto"/>
            </w:tcBorders>
            <w:vAlign w:val="center"/>
          </w:tcPr>
          <w:p w:rsidR="00E30963" w:rsidRDefault="007705EF">
            <w:pPr>
              <w:jc w:val="center"/>
              <w:rPr>
                <w:rFonts w:ascii="Arial" w:eastAsia="宋体" w:hAnsi="Arial" w:cs="Arial"/>
                <w:sz w:val="21"/>
                <w:szCs w:val="21"/>
                <w:lang w:eastAsia="zh-CN"/>
              </w:rPr>
            </w:pPr>
            <w:r>
              <w:rPr>
                <w:rFonts w:ascii="Arial" w:eastAsia="宋体" w:hAnsi="Arial" w:cs="Arial" w:hint="eastAsia"/>
                <w:sz w:val="21"/>
                <w:szCs w:val="21"/>
                <w:lang w:eastAsia="zh-CN"/>
              </w:rPr>
              <w:t>REVIEWED</w:t>
            </w:r>
          </w:p>
        </w:tc>
        <w:tc>
          <w:tcPr>
            <w:tcW w:w="1166" w:type="dxa"/>
            <w:tcBorders>
              <w:top w:val="single" w:sz="12" w:space="0" w:color="auto"/>
              <w:left w:val="single" w:sz="4" w:space="0" w:color="auto"/>
              <w:bottom w:val="single" w:sz="6" w:space="0" w:color="auto"/>
              <w:right w:val="single" w:sz="12" w:space="0" w:color="auto"/>
            </w:tcBorders>
            <w:vAlign w:val="center"/>
          </w:tcPr>
          <w:p w:rsidR="00E30963" w:rsidRDefault="007705EF">
            <w:pPr>
              <w:jc w:val="center"/>
              <w:rPr>
                <w:rFonts w:ascii="Arial" w:hAnsi="Arial" w:cs="Arial"/>
                <w:sz w:val="21"/>
                <w:szCs w:val="21"/>
              </w:rPr>
            </w:pPr>
            <w:r>
              <w:rPr>
                <w:rFonts w:ascii="Arial" w:hAnsi="Arial" w:cs="Arial"/>
                <w:sz w:val="21"/>
                <w:szCs w:val="21"/>
              </w:rPr>
              <w:t>APP‘D</w:t>
            </w:r>
          </w:p>
        </w:tc>
      </w:tr>
      <w:tr w:rsidR="00E30963">
        <w:trPr>
          <w:trHeight w:val="553"/>
        </w:trPr>
        <w:tc>
          <w:tcPr>
            <w:tcW w:w="573" w:type="dxa"/>
            <w:tcBorders>
              <w:top w:val="single" w:sz="6" w:space="0" w:color="auto"/>
              <w:left w:val="single" w:sz="12" w:space="0" w:color="auto"/>
              <w:bottom w:val="single" w:sz="6" w:space="0" w:color="auto"/>
            </w:tcBorders>
            <w:vAlign w:val="center"/>
          </w:tcPr>
          <w:p w:rsidR="00E30963" w:rsidRDefault="007705EF">
            <w:pPr>
              <w:jc w:val="center"/>
              <w:rPr>
                <w:rFonts w:ascii="Arial" w:eastAsia="宋体" w:hAnsi="Arial" w:cs="Arial"/>
                <w:sz w:val="21"/>
                <w:szCs w:val="21"/>
                <w:lang w:eastAsia="zh-CN"/>
              </w:rPr>
            </w:pPr>
            <w:r>
              <w:rPr>
                <w:rFonts w:ascii="Arial" w:hAnsi="Arial" w:cs="Arial"/>
                <w:sz w:val="21"/>
                <w:szCs w:val="21"/>
              </w:rPr>
              <w:t>0</w:t>
            </w:r>
          </w:p>
        </w:tc>
        <w:tc>
          <w:tcPr>
            <w:tcW w:w="2983" w:type="dxa"/>
            <w:tcBorders>
              <w:top w:val="single" w:sz="6" w:space="0" w:color="auto"/>
              <w:left w:val="single" w:sz="6" w:space="0" w:color="auto"/>
              <w:bottom w:val="single" w:sz="6" w:space="0" w:color="auto"/>
              <w:right w:val="single" w:sz="4" w:space="0" w:color="auto"/>
            </w:tcBorders>
            <w:shd w:val="clear" w:color="auto" w:fill="auto"/>
            <w:vAlign w:val="center"/>
          </w:tcPr>
          <w:p w:rsidR="00E30963" w:rsidRDefault="007705EF">
            <w:pPr>
              <w:jc w:val="center"/>
              <w:rPr>
                <w:rFonts w:ascii="Arial" w:eastAsia="宋体" w:hAnsi="Arial" w:cs="Arial"/>
                <w:sz w:val="21"/>
                <w:szCs w:val="21"/>
                <w:lang w:eastAsia="zh-CN"/>
              </w:rPr>
            </w:pPr>
            <w:r>
              <w:rPr>
                <w:rFonts w:ascii="Arial" w:eastAsia="宋体" w:hAnsi="Arial" w:cs="Arial" w:hint="eastAsia"/>
                <w:sz w:val="21"/>
                <w:szCs w:val="21"/>
                <w:lang w:eastAsia="zh-CN"/>
              </w:rPr>
              <w:t>PRELIMINARY</w:t>
            </w:r>
          </w:p>
        </w:tc>
        <w:tc>
          <w:tcPr>
            <w:tcW w:w="1292"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E30963" w:rsidRDefault="007705EF">
            <w:pPr>
              <w:jc w:val="center"/>
              <w:rPr>
                <w:rFonts w:ascii="Arial" w:eastAsia="宋体" w:hAnsi="Arial" w:cs="Arial"/>
                <w:sz w:val="21"/>
                <w:szCs w:val="21"/>
                <w:lang w:eastAsia="zh-CN"/>
              </w:rPr>
            </w:pPr>
            <w:r>
              <w:rPr>
                <w:rFonts w:ascii="Arial" w:eastAsia="宋体" w:hAnsi="Arial" w:cs="Arial" w:hint="eastAsia"/>
                <w:sz w:val="21"/>
                <w:szCs w:val="21"/>
                <w:lang w:eastAsia="zh-CN"/>
              </w:rPr>
              <w:t>29</w:t>
            </w:r>
            <w:r>
              <w:rPr>
                <w:rFonts w:ascii="Arial" w:hAnsi="Arial" w:cs="Arial"/>
                <w:sz w:val="21"/>
                <w:szCs w:val="21"/>
              </w:rPr>
              <w:t>/</w:t>
            </w:r>
            <w:r>
              <w:rPr>
                <w:rFonts w:ascii="Arial" w:eastAsia="宋体" w:hAnsi="Arial" w:cs="Arial" w:hint="eastAsia"/>
                <w:sz w:val="21"/>
                <w:szCs w:val="21"/>
                <w:lang w:eastAsia="zh-CN"/>
              </w:rPr>
              <w:t>01</w:t>
            </w:r>
            <w:r>
              <w:rPr>
                <w:rFonts w:ascii="Arial" w:hAnsi="Arial" w:cs="Arial"/>
                <w:sz w:val="21"/>
                <w:szCs w:val="21"/>
              </w:rPr>
              <w:t>/20</w:t>
            </w:r>
            <w:r>
              <w:rPr>
                <w:rFonts w:ascii="Arial" w:eastAsia="宋体" w:hAnsi="Arial" w:cs="Arial" w:hint="eastAsia"/>
                <w:sz w:val="21"/>
                <w:szCs w:val="21"/>
                <w:lang w:eastAsia="zh-CN"/>
              </w:rPr>
              <w:t>20</w:t>
            </w:r>
          </w:p>
        </w:tc>
        <w:tc>
          <w:tcPr>
            <w:tcW w:w="1014" w:type="dxa"/>
            <w:tcBorders>
              <w:top w:val="single" w:sz="6" w:space="0" w:color="auto"/>
              <w:left w:val="nil"/>
              <w:bottom w:val="single" w:sz="6" w:space="0" w:color="auto"/>
              <w:right w:val="single" w:sz="6" w:space="0" w:color="auto"/>
            </w:tcBorders>
            <w:shd w:val="clear" w:color="auto" w:fill="auto"/>
            <w:vAlign w:val="center"/>
          </w:tcPr>
          <w:p w:rsidR="00E30963" w:rsidRDefault="007705EF">
            <w:pPr>
              <w:jc w:val="center"/>
              <w:rPr>
                <w:rFonts w:ascii="Arial" w:eastAsia="宋体" w:hAnsi="Arial" w:cs="Arial"/>
                <w:sz w:val="18"/>
                <w:szCs w:val="18"/>
                <w:lang w:eastAsia="zh-CN"/>
              </w:rPr>
            </w:pPr>
            <w:r>
              <w:rPr>
                <w:rFonts w:ascii="Arial" w:eastAsia="宋体" w:hAnsi="Arial" w:cs="Arial" w:hint="eastAsia"/>
                <w:sz w:val="21"/>
                <w:szCs w:val="21"/>
                <w:lang w:eastAsia="zh-CN"/>
              </w:rPr>
              <w:t>Z.Y.LI</w:t>
            </w:r>
          </w:p>
        </w:tc>
        <w:tc>
          <w:tcPr>
            <w:tcW w:w="1198" w:type="dxa"/>
            <w:gridSpan w:val="2"/>
            <w:tcBorders>
              <w:top w:val="single" w:sz="6" w:space="0" w:color="auto"/>
              <w:left w:val="nil"/>
              <w:bottom w:val="single" w:sz="6" w:space="0" w:color="auto"/>
              <w:right w:val="single" w:sz="6" w:space="0" w:color="auto"/>
            </w:tcBorders>
            <w:shd w:val="clear" w:color="auto" w:fill="auto"/>
            <w:vAlign w:val="center"/>
          </w:tcPr>
          <w:p w:rsidR="00E30963" w:rsidRDefault="007705EF">
            <w:pPr>
              <w:jc w:val="center"/>
              <w:rPr>
                <w:rFonts w:ascii="Arial" w:eastAsia="宋体" w:hAnsi="Arial" w:cs="Arial"/>
                <w:sz w:val="21"/>
                <w:szCs w:val="21"/>
                <w:lang w:eastAsia="zh-CN"/>
              </w:rPr>
            </w:pPr>
            <w:r>
              <w:rPr>
                <w:rFonts w:ascii="Arial" w:eastAsia="宋体" w:hAnsi="Arial" w:cs="Arial" w:hint="eastAsia"/>
                <w:sz w:val="21"/>
                <w:szCs w:val="21"/>
                <w:lang w:eastAsia="zh-CN"/>
              </w:rPr>
              <w:t>Z</w:t>
            </w:r>
            <w:r>
              <w:rPr>
                <w:rFonts w:ascii="Arial" w:eastAsia="宋体" w:hAnsi="Arial" w:cs="Arial" w:hint="eastAsia"/>
                <w:sz w:val="21"/>
                <w:szCs w:val="21"/>
                <w:lang w:eastAsia="zh-CN"/>
              </w:rPr>
              <w:t>．</w:t>
            </w:r>
            <w:r>
              <w:rPr>
                <w:rFonts w:ascii="Arial" w:eastAsia="宋体" w:hAnsi="Arial" w:cs="Arial" w:hint="eastAsia"/>
                <w:sz w:val="21"/>
                <w:szCs w:val="21"/>
                <w:lang w:eastAsia="zh-CN"/>
              </w:rPr>
              <w:t>H</w:t>
            </w:r>
            <w:r>
              <w:rPr>
                <w:rFonts w:ascii="Arial" w:eastAsia="宋体" w:hAnsi="Arial" w:cs="Arial" w:hint="eastAsia"/>
                <w:sz w:val="21"/>
                <w:szCs w:val="21"/>
                <w:lang w:eastAsia="zh-CN"/>
              </w:rPr>
              <w:t>．</w:t>
            </w:r>
            <w:r>
              <w:rPr>
                <w:rFonts w:ascii="Arial" w:eastAsia="宋体" w:hAnsi="Arial" w:cs="Arial" w:hint="eastAsia"/>
                <w:sz w:val="21"/>
                <w:szCs w:val="21"/>
                <w:lang w:eastAsia="zh-CN"/>
              </w:rPr>
              <w:t>SHEN</w:t>
            </w:r>
          </w:p>
        </w:tc>
        <w:tc>
          <w:tcPr>
            <w:tcW w:w="1233" w:type="dxa"/>
            <w:tcBorders>
              <w:top w:val="single" w:sz="6" w:space="0" w:color="auto"/>
              <w:left w:val="nil"/>
              <w:bottom w:val="single" w:sz="6" w:space="0" w:color="auto"/>
              <w:right w:val="single" w:sz="4" w:space="0" w:color="auto"/>
            </w:tcBorders>
            <w:shd w:val="clear" w:color="auto" w:fill="auto"/>
            <w:vAlign w:val="center"/>
          </w:tcPr>
          <w:p w:rsidR="00E30963" w:rsidRDefault="007705EF">
            <w:pPr>
              <w:jc w:val="center"/>
              <w:rPr>
                <w:rFonts w:ascii="Arial" w:eastAsia="宋体" w:hAnsi="Arial" w:cs="Arial"/>
                <w:sz w:val="21"/>
                <w:szCs w:val="21"/>
                <w:lang w:eastAsia="zh-CN"/>
              </w:rPr>
            </w:pPr>
            <w:r>
              <w:rPr>
                <w:rFonts w:ascii="Arial" w:eastAsia="宋体" w:hAnsi="Arial" w:cs="Arial" w:hint="eastAsia"/>
                <w:sz w:val="21"/>
                <w:szCs w:val="21"/>
                <w:lang w:eastAsia="zh-CN"/>
              </w:rPr>
              <w:t>Z</w:t>
            </w:r>
            <w:r>
              <w:rPr>
                <w:rFonts w:ascii="Arial" w:eastAsia="宋体" w:hAnsi="Arial" w:cs="Arial" w:hint="eastAsia"/>
                <w:sz w:val="21"/>
                <w:szCs w:val="21"/>
                <w:lang w:eastAsia="zh-CN"/>
              </w:rPr>
              <w:t>．</w:t>
            </w:r>
            <w:r>
              <w:rPr>
                <w:rFonts w:ascii="Arial" w:eastAsia="宋体" w:hAnsi="Arial" w:cs="Arial" w:hint="eastAsia"/>
                <w:sz w:val="21"/>
                <w:szCs w:val="21"/>
                <w:lang w:eastAsia="zh-CN"/>
              </w:rPr>
              <w:t>H</w:t>
            </w:r>
            <w:r>
              <w:rPr>
                <w:rFonts w:ascii="Arial" w:eastAsia="宋体" w:hAnsi="Arial" w:cs="Arial" w:hint="eastAsia"/>
                <w:sz w:val="21"/>
                <w:szCs w:val="21"/>
                <w:lang w:eastAsia="zh-CN"/>
              </w:rPr>
              <w:t>．</w:t>
            </w:r>
            <w:r>
              <w:rPr>
                <w:rFonts w:ascii="Arial" w:eastAsia="宋体" w:hAnsi="Arial" w:cs="Arial" w:hint="eastAsia"/>
                <w:sz w:val="21"/>
                <w:szCs w:val="21"/>
                <w:lang w:eastAsia="zh-CN"/>
              </w:rPr>
              <w:t>SHEN</w:t>
            </w:r>
          </w:p>
        </w:tc>
        <w:tc>
          <w:tcPr>
            <w:tcW w:w="1166" w:type="dxa"/>
            <w:tcBorders>
              <w:top w:val="single" w:sz="6" w:space="0" w:color="auto"/>
              <w:left w:val="single" w:sz="4" w:space="0" w:color="auto"/>
              <w:bottom w:val="single" w:sz="6" w:space="0" w:color="auto"/>
              <w:right w:val="single" w:sz="12" w:space="0" w:color="auto"/>
            </w:tcBorders>
            <w:shd w:val="clear" w:color="auto" w:fill="auto"/>
            <w:vAlign w:val="center"/>
          </w:tcPr>
          <w:p w:rsidR="00E30963" w:rsidRDefault="007705EF">
            <w:pPr>
              <w:jc w:val="center"/>
              <w:rPr>
                <w:rFonts w:ascii="Arial" w:eastAsia="宋体" w:hAnsi="Arial" w:cs="Arial"/>
                <w:sz w:val="21"/>
                <w:szCs w:val="21"/>
                <w:lang w:eastAsia="zh-CN"/>
              </w:rPr>
            </w:pPr>
            <w:r>
              <w:rPr>
                <w:rFonts w:ascii="Arial" w:eastAsia="宋体" w:hAnsi="Arial" w:cs="Arial" w:hint="eastAsia"/>
                <w:sz w:val="21"/>
                <w:szCs w:val="21"/>
                <w:lang w:eastAsia="zh-CN"/>
              </w:rPr>
              <w:t>Z</w:t>
            </w:r>
            <w:r>
              <w:rPr>
                <w:rFonts w:ascii="Arial" w:eastAsia="宋体" w:hAnsi="Arial" w:cs="Arial" w:hint="eastAsia"/>
                <w:sz w:val="21"/>
                <w:szCs w:val="21"/>
                <w:lang w:eastAsia="zh-CN"/>
              </w:rPr>
              <w:t>．</w:t>
            </w:r>
            <w:r>
              <w:rPr>
                <w:rFonts w:ascii="Arial" w:eastAsia="宋体" w:hAnsi="Arial" w:cs="Arial" w:hint="eastAsia"/>
                <w:sz w:val="21"/>
                <w:szCs w:val="21"/>
                <w:lang w:eastAsia="zh-CN"/>
              </w:rPr>
              <w:t>M</w:t>
            </w:r>
            <w:r>
              <w:rPr>
                <w:rFonts w:ascii="Arial" w:eastAsia="宋体" w:hAnsi="Arial" w:cs="Arial" w:hint="eastAsia"/>
                <w:sz w:val="21"/>
                <w:szCs w:val="21"/>
                <w:lang w:eastAsia="zh-CN"/>
              </w:rPr>
              <w:t>．</w:t>
            </w:r>
            <w:r>
              <w:rPr>
                <w:rFonts w:ascii="Arial" w:eastAsia="宋体" w:hAnsi="Arial" w:cs="Arial" w:hint="eastAsia"/>
                <w:sz w:val="21"/>
                <w:szCs w:val="21"/>
                <w:lang w:eastAsia="zh-CN"/>
              </w:rPr>
              <w:t>CHEN</w:t>
            </w:r>
          </w:p>
        </w:tc>
      </w:tr>
      <w:tr w:rsidR="00E30963">
        <w:trPr>
          <w:trHeight w:val="502"/>
        </w:trPr>
        <w:tc>
          <w:tcPr>
            <w:tcW w:w="573" w:type="dxa"/>
            <w:tcBorders>
              <w:top w:val="single" w:sz="6" w:space="0" w:color="auto"/>
              <w:left w:val="single" w:sz="12" w:space="0" w:color="auto"/>
              <w:bottom w:val="single" w:sz="4" w:space="0" w:color="auto"/>
            </w:tcBorders>
            <w:vAlign w:val="center"/>
          </w:tcPr>
          <w:p w:rsidR="00E30963" w:rsidRDefault="00E30963">
            <w:pPr>
              <w:jc w:val="center"/>
              <w:rPr>
                <w:rFonts w:ascii="Arial" w:eastAsia="宋体" w:hAnsi="Arial" w:cs="Arial"/>
                <w:sz w:val="21"/>
                <w:szCs w:val="21"/>
                <w:lang w:eastAsia="zh-CN"/>
              </w:rPr>
            </w:pPr>
          </w:p>
        </w:tc>
        <w:tc>
          <w:tcPr>
            <w:tcW w:w="2983" w:type="dxa"/>
            <w:tcBorders>
              <w:top w:val="single" w:sz="6" w:space="0" w:color="auto"/>
              <w:left w:val="single" w:sz="6" w:space="0" w:color="auto"/>
              <w:bottom w:val="single" w:sz="4" w:space="0" w:color="auto"/>
              <w:right w:val="single" w:sz="4" w:space="0" w:color="auto"/>
            </w:tcBorders>
            <w:shd w:val="clear" w:color="auto" w:fill="auto"/>
            <w:vAlign w:val="center"/>
          </w:tcPr>
          <w:p w:rsidR="00E30963" w:rsidRDefault="00E30963">
            <w:pPr>
              <w:jc w:val="center"/>
              <w:rPr>
                <w:rFonts w:ascii="Arial" w:eastAsia="宋体" w:hAnsi="Arial" w:cs="Arial"/>
                <w:sz w:val="21"/>
                <w:szCs w:val="21"/>
                <w:lang w:eastAsia="zh-CN"/>
              </w:rPr>
            </w:pPr>
          </w:p>
        </w:tc>
        <w:tc>
          <w:tcPr>
            <w:tcW w:w="1292" w:type="dxa"/>
            <w:gridSpan w:val="2"/>
            <w:tcBorders>
              <w:top w:val="single" w:sz="6" w:space="0" w:color="auto"/>
              <w:left w:val="single" w:sz="4" w:space="0" w:color="auto"/>
              <w:bottom w:val="single" w:sz="4" w:space="0" w:color="auto"/>
              <w:right w:val="single" w:sz="6" w:space="0" w:color="auto"/>
            </w:tcBorders>
            <w:shd w:val="clear" w:color="auto" w:fill="auto"/>
            <w:vAlign w:val="center"/>
          </w:tcPr>
          <w:p w:rsidR="00E30963" w:rsidRDefault="00E30963">
            <w:pPr>
              <w:jc w:val="center"/>
              <w:rPr>
                <w:rFonts w:ascii="Arial" w:eastAsia="宋体" w:hAnsi="Arial" w:cs="Arial"/>
                <w:sz w:val="21"/>
                <w:szCs w:val="21"/>
                <w:lang w:eastAsia="zh-CN"/>
              </w:rPr>
            </w:pPr>
          </w:p>
        </w:tc>
        <w:tc>
          <w:tcPr>
            <w:tcW w:w="1014" w:type="dxa"/>
            <w:tcBorders>
              <w:top w:val="single" w:sz="6" w:space="0" w:color="auto"/>
              <w:left w:val="nil"/>
              <w:bottom w:val="single" w:sz="4" w:space="0" w:color="auto"/>
              <w:right w:val="single" w:sz="6" w:space="0" w:color="auto"/>
            </w:tcBorders>
            <w:shd w:val="clear" w:color="auto" w:fill="auto"/>
            <w:vAlign w:val="center"/>
          </w:tcPr>
          <w:p w:rsidR="00E30963" w:rsidRDefault="00E30963">
            <w:pPr>
              <w:jc w:val="center"/>
              <w:rPr>
                <w:rFonts w:ascii="Arial" w:eastAsia="宋体" w:hAnsi="Arial" w:cs="Arial"/>
                <w:sz w:val="21"/>
                <w:szCs w:val="21"/>
                <w:lang w:eastAsia="zh-CN"/>
              </w:rPr>
            </w:pPr>
          </w:p>
        </w:tc>
        <w:tc>
          <w:tcPr>
            <w:tcW w:w="1198" w:type="dxa"/>
            <w:gridSpan w:val="2"/>
            <w:tcBorders>
              <w:top w:val="single" w:sz="6" w:space="0" w:color="auto"/>
              <w:left w:val="nil"/>
              <w:bottom w:val="single" w:sz="4" w:space="0" w:color="auto"/>
              <w:right w:val="single" w:sz="6" w:space="0" w:color="auto"/>
            </w:tcBorders>
            <w:shd w:val="clear" w:color="auto" w:fill="auto"/>
            <w:vAlign w:val="center"/>
          </w:tcPr>
          <w:p w:rsidR="00E30963" w:rsidRDefault="00E30963">
            <w:pPr>
              <w:jc w:val="center"/>
              <w:rPr>
                <w:rFonts w:ascii="Arial" w:eastAsia="宋体" w:hAnsi="Arial" w:cs="Arial"/>
                <w:sz w:val="21"/>
                <w:szCs w:val="21"/>
                <w:lang w:eastAsia="zh-CN"/>
              </w:rPr>
            </w:pPr>
          </w:p>
        </w:tc>
        <w:tc>
          <w:tcPr>
            <w:tcW w:w="1233" w:type="dxa"/>
            <w:tcBorders>
              <w:top w:val="single" w:sz="6" w:space="0" w:color="auto"/>
              <w:left w:val="nil"/>
              <w:bottom w:val="single" w:sz="4" w:space="0" w:color="auto"/>
              <w:right w:val="single" w:sz="4" w:space="0" w:color="auto"/>
            </w:tcBorders>
            <w:shd w:val="clear" w:color="auto" w:fill="auto"/>
            <w:vAlign w:val="center"/>
          </w:tcPr>
          <w:p w:rsidR="00E30963" w:rsidRDefault="00E30963">
            <w:pPr>
              <w:jc w:val="center"/>
              <w:rPr>
                <w:rFonts w:ascii="Arial" w:eastAsia="宋体" w:hAnsi="Arial" w:cs="Arial"/>
                <w:sz w:val="21"/>
                <w:szCs w:val="21"/>
                <w:lang w:eastAsia="zh-CN"/>
              </w:rPr>
            </w:pPr>
          </w:p>
        </w:tc>
        <w:tc>
          <w:tcPr>
            <w:tcW w:w="1166" w:type="dxa"/>
            <w:tcBorders>
              <w:top w:val="single" w:sz="6" w:space="0" w:color="auto"/>
              <w:left w:val="single" w:sz="4" w:space="0" w:color="auto"/>
              <w:bottom w:val="single" w:sz="4" w:space="0" w:color="auto"/>
              <w:right w:val="single" w:sz="12" w:space="0" w:color="auto"/>
            </w:tcBorders>
            <w:shd w:val="clear" w:color="auto" w:fill="auto"/>
            <w:vAlign w:val="center"/>
          </w:tcPr>
          <w:p w:rsidR="00E30963" w:rsidRDefault="00E30963">
            <w:pPr>
              <w:jc w:val="center"/>
              <w:rPr>
                <w:rFonts w:ascii="Arial" w:eastAsia="宋体" w:hAnsi="Arial" w:cs="Arial"/>
                <w:sz w:val="21"/>
                <w:szCs w:val="21"/>
                <w:lang w:eastAsia="zh-CN"/>
              </w:rPr>
            </w:pPr>
          </w:p>
        </w:tc>
      </w:tr>
      <w:tr w:rsidR="00E30963">
        <w:trPr>
          <w:trHeight w:val="3030"/>
        </w:trPr>
        <w:tc>
          <w:tcPr>
            <w:tcW w:w="573" w:type="dxa"/>
            <w:tcBorders>
              <w:top w:val="single" w:sz="4" w:space="0" w:color="auto"/>
              <w:left w:val="single" w:sz="12" w:space="0" w:color="auto"/>
              <w:bottom w:val="single" w:sz="12" w:space="0" w:color="auto"/>
            </w:tcBorders>
            <w:vAlign w:val="center"/>
          </w:tcPr>
          <w:p w:rsidR="00E30963" w:rsidRDefault="00E30963">
            <w:pPr>
              <w:jc w:val="center"/>
              <w:rPr>
                <w:rFonts w:ascii="Arial" w:eastAsia="宋体" w:hAnsi="Arial" w:cs="Arial"/>
                <w:sz w:val="21"/>
                <w:szCs w:val="21"/>
                <w:lang w:eastAsia="zh-CN"/>
              </w:rPr>
            </w:pPr>
          </w:p>
        </w:tc>
        <w:tc>
          <w:tcPr>
            <w:tcW w:w="2983" w:type="dxa"/>
            <w:tcBorders>
              <w:top w:val="single" w:sz="4" w:space="0" w:color="auto"/>
              <w:left w:val="single" w:sz="6" w:space="0" w:color="auto"/>
              <w:bottom w:val="single" w:sz="12" w:space="0" w:color="auto"/>
              <w:right w:val="single" w:sz="4" w:space="0" w:color="auto"/>
            </w:tcBorders>
            <w:shd w:val="clear" w:color="auto" w:fill="auto"/>
            <w:vAlign w:val="center"/>
          </w:tcPr>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tc>
        <w:tc>
          <w:tcPr>
            <w:tcW w:w="1292" w:type="dxa"/>
            <w:gridSpan w:val="2"/>
            <w:tcBorders>
              <w:top w:val="single" w:sz="4" w:space="0" w:color="auto"/>
              <w:left w:val="single" w:sz="4" w:space="0" w:color="auto"/>
              <w:bottom w:val="single" w:sz="12" w:space="0" w:color="auto"/>
              <w:right w:val="single" w:sz="6" w:space="0" w:color="auto"/>
            </w:tcBorders>
            <w:shd w:val="clear" w:color="auto" w:fill="auto"/>
            <w:vAlign w:val="center"/>
          </w:tcPr>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jc w:val="center"/>
              <w:rPr>
                <w:rFonts w:ascii="Arial" w:eastAsia="宋体" w:hAnsi="Arial" w:cs="Arial"/>
                <w:sz w:val="21"/>
                <w:szCs w:val="21"/>
                <w:lang w:eastAsia="zh-CN"/>
              </w:rPr>
            </w:pPr>
          </w:p>
          <w:p w:rsidR="00E30963" w:rsidRDefault="00E30963">
            <w:pPr>
              <w:rPr>
                <w:rFonts w:ascii="Arial" w:eastAsia="宋体" w:hAnsi="Arial" w:cs="Arial"/>
                <w:sz w:val="21"/>
                <w:szCs w:val="21"/>
                <w:lang w:eastAsia="zh-CN"/>
              </w:rPr>
            </w:pPr>
          </w:p>
        </w:tc>
        <w:tc>
          <w:tcPr>
            <w:tcW w:w="1014" w:type="dxa"/>
            <w:tcBorders>
              <w:top w:val="single" w:sz="4" w:space="0" w:color="auto"/>
              <w:left w:val="nil"/>
              <w:bottom w:val="single" w:sz="12" w:space="0" w:color="auto"/>
              <w:right w:val="single" w:sz="6" w:space="0" w:color="auto"/>
            </w:tcBorders>
            <w:shd w:val="clear" w:color="auto" w:fill="auto"/>
            <w:vAlign w:val="center"/>
          </w:tcPr>
          <w:p w:rsidR="00E30963" w:rsidRDefault="00E30963">
            <w:pPr>
              <w:jc w:val="center"/>
              <w:rPr>
                <w:rFonts w:ascii="Arial" w:hAnsi="Arial" w:cs="Arial"/>
                <w:sz w:val="21"/>
                <w:szCs w:val="21"/>
              </w:rPr>
            </w:pPr>
          </w:p>
        </w:tc>
        <w:tc>
          <w:tcPr>
            <w:tcW w:w="1198" w:type="dxa"/>
            <w:gridSpan w:val="2"/>
            <w:tcBorders>
              <w:top w:val="single" w:sz="4" w:space="0" w:color="auto"/>
              <w:left w:val="nil"/>
              <w:bottom w:val="single" w:sz="12" w:space="0" w:color="auto"/>
              <w:right w:val="single" w:sz="6" w:space="0" w:color="auto"/>
            </w:tcBorders>
            <w:shd w:val="clear" w:color="auto" w:fill="auto"/>
            <w:vAlign w:val="center"/>
          </w:tcPr>
          <w:p w:rsidR="00E30963" w:rsidRDefault="00E30963">
            <w:pPr>
              <w:jc w:val="center"/>
              <w:rPr>
                <w:rFonts w:ascii="Arial" w:hAnsi="Arial" w:cs="Arial"/>
                <w:sz w:val="21"/>
                <w:szCs w:val="21"/>
              </w:rPr>
            </w:pPr>
          </w:p>
        </w:tc>
        <w:tc>
          <w:tcPr>
            <w:tcW w:w="1233" w:type="dxa"/>
            <w:tcBorders>
              <w:top w:val="single" w:sz="4" w:space="0" w:color="auto"/>
              <w:left w:val="nil"/>
              <w:bottom w:val="single" w:sz="12" w:space="0" w:color="auto"/>
              <w:right w:val="single" w:sz="4" w:space="0" w:color="auto"/>
            </w:tcBorders>
            <w:shd w:val="clear" w:color="auto" w:fill="auto"/>
            <w:vAlign w:val="center"/>
          </w:tcPr>
          <w:p w:rsidR="00E30963" w:rsidRDefault="00E30963">
            <w:pPr>
              <w:jc w:val="center"/>
              <w:rPr>
                <w:rFonts w:ascii="Arial" w:hAnsi="Arial" w:cs="Arial"/>
                <w:sz w:val="21"/>
                <w:szCs w:val="21"/>
              </w:rPr>
            </w:pPr>
          </w:p>
        </w:tc>
        <w:tc>
          <w:tcPr>
            <w:tcW w:w="1166" w:type="dxa"/>
            <w:tcBorders>
              <w:top w:val="single" w:sz="4" w:space="0" w:color="auto"/>
              <w:left w:val="single" w:sz="4" w:space="0" w:color="auto"/>
              <w:bottom w:val="single" w:sz="12" w:space="0" w:color="auto"/>
              <w:right w:val="single" w:sz="12" w:space="0" w:color="auto"/>
            </w:tcBorders>
            <w:shd w:val="clear" w:color="auto" w:fill="auto"/>
            <w:vAlign w:val="center"/>
          </w:tcPr>
          <w:p w:rsidR="00E30963" w:rsidRDefault="00E30963">
            <w:pPr>
              <w:jc w:val="center"/>
              <w:rPr>
                <w:rFonts w:ascii="Arial" w:hAnsi="Arial" w:cs="Arial"/>
                <w:sz w:val="21"/>
                <w:szCs w:val="21"/>
              </w:rPr>
            </w:pPr>
          </w:p>
        </w:tc>
      </w:tr>
      <w:tr w:rsidR="00E30963">
        <w:trPr>
          <w:trHeight w:val="2487"/>
        </w:trPr>
        <w:tc>
          <w:tcPr>
            <w:tcW w:w="4848" w:type="dxa"/>
            <w:gridSpan w:val="4"/>
            <w:vMerge w:val="restart"/>
            <w:tcBorders>
              <w:top w:val="single" w:sz="12" w:space="0" w:color="auto"/>
              <w:left w:val="single" w:sz="12" w:space="0" w:color="auto"/>
            </w:tcBorders>
          </w:tcPr>
          <w:p w:rsidR="00E30963" w:rsidRDefault="00E30963">
            <w:pPr>
              <w:rPr>
                <w:rFonts w:ascii="Arial" w:eastAsia="宋体" w:hAnsi="Arial" w:cs="Arial"/>
                <w:sz w:val="13"/>
                <w:szCs w:val="13"/>
                <w:lang w:eastAsia="zh-CN"/>
              </w:rPr>
            </w:pPr>
          </w:p>
          <w:p w:rsidR="00E30963" w:rsidRDefault="007705EF">
            <w:pPr>
              <w:pBdr>
                <w:right w:val="single" w:sz="2" w:space="4" w:color="auto"/>
              </w:pBdr>
              <w:rPr>
                <w:rFonts w:ascii="Arial" w:eastAsia="宋体" w:hAnsi="Arial" w:cs="Arial"/>
                <w:sz w:val="21"/>
                <w:szCs w:val="21"/>
                <w:u w:val="single"/>
                <w:lang w:eastAsia="zh-CN"/>
              </w:rPr>
            </w:pPr>
            <w:r>
              <w:rPr>
                <w:rFonts w:ascii="Arial" w:hAnsi="Arial" w:cs="Arial"/>
                <w:sz w:val="21"/>
                <w:szCs w:val="21"/>
                <w:u w:val="single"/>
              </w:rPr>
              <w:t>GENERAL  REQUIREMENT</w:t>
            </w:r>
          </w:p>
          <w:p w:rsidR="00E30963" w:rsidRDefault="00E30963">
            <w:pPr>
              <w:pBdr>
                <w:right w:val="single" w:sz="2" w:space="4" w:color="auto"/>
              </w:pBdr>
              <w:rPr>
                <w:rFonts w:ascii="Arial" w:eastAsia="宋体" w:hAnsi="Arial" w:cs="Arial"/>
                <w:sz w:val="13"/>
                <w:szCs w:val="13"/>
                <w:lang w:eastAsia="zh-CN"/>
              </w:rPr>
            </w:pPr>
          </w:p>
          <w:p w:rsidR="00E30963" w:rsidRDefault="007705EF">
            <w:pPr>
              <w:pBdr>
                <w:right w:val="single" w:sz="2" w:space="4" w:color="auto"/>
              </w:pBdr>
              <w:ind w:leftChars="20" w:left="1119" w:hangingChars="595" w:hanging="1071"/>
              <w:rPr>
                <w:rFonts w:ascii="Arial" w:eastAsia="宋体" w:hAnsi="Arial" w:cs="Arial"/>
                <w:sz w:val="18"/>
                <w:szCs w:val="18"/>
                <w:lang w:eastAsia="zh-CN"/>
              </w:rPr>
            </w:pPr>
            <w:r>
              <w:rPr>
                <w:rFonts w:ascii="Arial" w:hAnsi="Arial" w:cs="Arial"/>
                <w:sz w:val="18"/>
                <w:szCs w:val="18"/>
              </w:rPr>
              <w:t>1. SCOPE :</w:t>
            </w:r>
            <w:r>
              <w:rPr>
                <w:rFonts w:ascii="Arial" w:eastAsia="宋体" w:hAnsi="Arial" w:cs="Arial" w:hint="eastAsia"/>
                <w:sz w:val="18"/>
                <w:szCs w:val="18"/>
                <w:lang w:eastAsia="zh-CN"/>
              </w:rPr>
              <w:t>福化古蕾</w:t>
            </w:r>
            <w:r>
              <w:rPr>
                <w:rFonts w:ascii="Arial" w:eastAsiaTheme="minorEastAsia" w:hAnsi="Arial" w:cs="Arial" w:hint="eastAsia"/>
                <w:sz w:val="18"/>
                <w:szCs w:val="18"/>
                <w:lang w:eastAsia="zh-CN"/>
              </w:rPr>
              <w:t>化学电气</w:t>
            </w:r>
            <w:r>
              <w:rPr>
                <w:rFonts w:ascii="Arial" w:eastAsia="宋体" w:hAnsi="Arial" w:cs="Arial" w:hint="eastAsia"/>
                <w:sz w:val="18"/>
                <w:szCs w:val="18"/>
                <w:lang w:eastAsia="zh-CN"/>
              </w:rPr>
              <w:t>综合保护及监控系统</w:t>
            </w:r>
          </w:p>
          <w:p w:rsidR="00E30963" w:rsidRDefault="00E30963">
            <w:pPr>
              <w:pBdr>
                <w:right w:val="single" w:sz="2" w:space="4" w:color="auto"/>
              </w:pBdr>
              <w:rPr>
                <w:rFonts w:ascii="Arial" w:eastAsia="宋体" w:hAnsi="Arial" w:cs="Arial"/>
                <w:sz w:val="18"/>
                <w:szCs w:val="18"/>
                <w:lang w:eastAsia="zh-CN"/>
              </w:rPr>
            </w:pPr>
          </w:p>
          <w:p w:rsidR="00E30963" w:rsidDel="009043E2" w:rsidRDefault="007705EF">
            <w:pPr>
              <w:pBdr>
                <w:right w:val="single" w:sz="2" w:space="4" w:color="auto"/>
              </w:pBdr>
              <w:ind w:leftChars="38" w:left="1441" w:hangingChars="750" w:hanging="1350"/>
              <w:rPr>
                <w:del w:id="0" w:author="Lenovo NB" w:date="2020-11-16T16:01:00Z"/>
                <w:rFonts w:ascii="Arial" w:eastAsia="宋体" w:hAnsi="Arial" w:cs="Arial"/>
                <w:sz w:val="18"/>
                <w:szCs w:val="18"/>
                <w:lang w:eastAsia="zh-CN"/>
              </w:rPr>
            </w:pPr>
            <w:r>
              <w:rPr>
                <w:rFonts w:ascii="Arial" w:hAnsi="Arial" w:cs="Arial"/>
                <w:sz w:val="18"/>
                <w:szCs w:val="18"/>
              </w:rPr>
              <w:t xml:space="preserve">2. SCHEDULE : </w:t>
            </w:r>
            <w:r w:rsidR="00511844">
              <w:rPr>
                <w:rFonts w:ascii="Arial" w:eastAsia="宋体" w:hAnsi="Arial" w:cs="Arial" w:hint="eastAsia"/>
                <w:sz w:val="18"/>
                <w:szCs w:val="18"/>
                <w:lang w:eastAsia="zh-CN"/>
              </w:rPr>
              <w:t xml:space="preserve"> </w:t>
            </w:r>
            <w:ins w:id="1" w:author="Lenovo NB" w:date="2020-11-16T16:01:00Z">
              <w:r w:rsidR="009043E2" w:rsidRPr="009043E2">
                <w:rPr>
                  <w:rFonts w:ascii="Arial" w:eastAsia="宋体" w:hAnsi="Arial" w:cs="Arial" w:hint="eastAsia"/>
                  <w:sz w:val="18"/>
                  <w:szCs w:val="18"/>
                  <w:lang w:eastAsia="zh-CN"/>
                </w:rPr>
                <w:t>合同签订之日起</w:t>
              </w:r>
              <w:r w:rsidR="009043E2" w:rsidRPr="009043E2">
                <w:rPr>
                  <w:rFonts w:ascii="Arial" w:eastAsia="宋体" w:hAnsi="Arial" w:cs="Arial"/>
                  <w:sz w:val="18"/>
                  <w:szCs w:val="18"/>
                  <w:lang w:eastAsia="zh-CN"/>
                </w:rPr>
                <w:t>30</w:t>
              </w:r>
              <w:r w:rsidR="009043E2" w:rsidRPr="009043E2">
                <w:rPr>
                  <w:rFonts w:ascii="Arial" w:eastAsia="宋体" w:hAnsi="Arial" w:cs="Arial" w:hint="eastAsia"/>
                  <w:sz w:val="18"/>
                  <w:szCs w:val="18"/>
                  <w:lang w:eastAsia="zh-CN"/>
                </w:rPr>
                <w:t>天内</w:t>
              </w:r>
              <w:r w:rsidR="009043E2" w:rsidDel="009043E2">
                <w:rPr>
                  <w:rFonts w:ascii="Arial" w:eastAsia="宋体" w:hAnsi="Arial" w:cs="Arial"/>
                  <w:sz w:val="18"/>
                  <w:szCs w:val="18"/>
                  <w:lang w:eastAsia="zh-CN"/>
                </w:rPr>
                <w:t xml:space="preserve"> </w:t>
              </w:r>
            </w:ins>
          </w:p>
          <w:p w:rsidR="00E30963" w:rsidRDefault="00E30963">
            <w:pPr>
              <w:pBdr>
                <w:right w:val="single" w:sz="2" w:space="4" w:color="auto"/>
              </w:pBdr>
              <w:ind w:leftChars="38" w:left="1441" w:hangingChars="750" w:hanging="1350"/>
              <w:rPr>
                <w:rFonts w:ascii="Arial" w:eastAsia="宋体" w:hAnsi="Arial" w:cs="Arial"/>
                <w:sz w:val="18"/>
                <w:szCs w:val="18"/>
                <w:lang w:eastAsia="zh-CN"/>
              </w:rPr>
            </w:pPr>
          </w:p>
          <w:p w:rsidR="00E30963" w:rsidRDefault="007705EF">
            <w:pPr>
              <w:pBdr>
                <w:right w:val="single" w:sz="2" w:space="4" w:color="auto"/>
              </w:pBdr>
              <w:ind w:leftChars="38" w:left="1441" w:hangingChars="750" w:hanging="1350"/>
              <w:rPr>
                <w:rFonts w:ascii="Arial" w:eastAsia="宋体" w:hAnsi="Arial" w:cs="Arial"/>
                <w:sz w:val="18"/>
                <w:szCs w:val="18"/>
                <w:lang w:eastAsia="zh-CN"/>
              </w:rPr>
            </w:pPr>
            <w:r>
              <w:rPr>
                <w:rFonts w:ascii="Arial" w:hAnsi="Arial" w:cs="Arial"/>
                <w:sz w:val="18"/>
                <w:szCs w:val="18"/>
              </w:rPr>
              <w:t xml:space="preserve">3. SHOP INSPECTION : </w:t>
            </w:r>
            <w:r>
              <w:rPr>
                <w:rFonts w:ascii="Arial" w:hAnsi="Arial" w:cs="Arial"/>
                <w:sz w:val="18"/>
                <w:szCs w:val="18"/>
              </w:rPr>
              <w:tab/>
            </w:r>
            <w:r>
              <w:rPr>
                <w:rFonts w:ascii="Arial" w:eastAsia="宋体" w:hAnsi="Arial" w:cs="Arial" w:hint="eastAsia"/>
                <w:sz w:val="18"/>
                <w:szCs w:val="18"/>
                <w:lang w:eastAsia="zh-CN"/>
              </w:rPr>
              <w:t>■是</w:t>
            </w:r>
            <w:r>
              <w:rPr>
                <w:rFonts w:ascii="Arial" w:hAnsi="Arial" w:cs="Arial"/>
                <w:sz w:val="18"/>
                <w:szCs w:val="18"/>
              </w:rPr>
              <w:t xml:space="preserve"> _</w:t>
            </w:r>
            <w:r>
              <w:rPr>
                <w:rFonts w:ascii="Arial" w:eastAsia="宋体" w:hAnsi="Arial" w:cs="Arial" w:hint="eastAsia"/>
                <w:sz w:val="18"/>
                <w:szCs w:val="18"/>
                <w:lang w:eastAsia="zh-CN"/>
              </w:rPr>
              <w:t>□否</w:t>
            </w:r>
          </w:p>
          <w:p w:rsidR="00E30963" w:rsidRDefault="00E30963">
            <w:pPr>
              <w:pBdr>
                <w:right w:val="single" w:sz="2" w:space="4" w:color="auto"/>
              </w:pBdr>
              <w:ind w:leftChars="38" w:left="1441" w:hangingChars="750" w:hanging="1350"/>
              <w:rPr>
                <w:rFonts w:ascii="Arial" w:eastAsia="宋体" w:hAnsi="Arial" w:cs="Arial"/>
                <w:sz w:val="18"/>
                <w:szCs w:val="18"/>
                <w:lang w:eastAsia="zh-CN"/>
              </w:rPr>
            </w:pPr>
          </w:p>
          <w:p w:rsidR="00E30963" w:rsidRDefault="007705EF">
            <w:pPr>
              <w:pBdr>
                <w:right w:val="single" w:sz="2" w:space="4" w:color="auto"/>
              </w:pBdr>
              <w:ind w:leftChars="38" w:left="1441" w:hangingChars="750" w:hanging="1350"/>
              <w:rPr>
                <w:rFonts w:ascii="Arial" w:eastAsia="宋体" w:hAnsi="Arial" w:cs="Arial"/>
                <w:sz w:val="18"/>
                <w:szCs w:val="18"/>
                <w:lang w:eastAsia="zh-CN"/>
              </w:rPr>
            </w:pPr>
            <w:r>
              <w:rPr>
                <w:rFonts w:ascii="Arial" w:hAnsi="Arial" w:cs="Arial"/>
                <w:sz w:val="18"/>
                <w:szCs w:val="18"/>
              </w:rPr>
              <w:t xml:space="preserve">4. SPARE PARTS FOR </w:t>
            </w:r>
            <w:r>
              <w:rPr>
                <w:rFonts w:ascii="宋体" w:eastAsia="宋体" w:hAnsi="宋体" w:cs="Arial" w:hint="eastAsia"/>
                <w:sz w:val="18"/>
                <w:szCs w:val="18"/>
                <w:lang w:eastAsia="zh-CN"/>
              </w:rPr>
              <w:t>2</w:t>
            </w:r>
            <w:r>
              <w:rPr>
                <w:rFonts w:ascii="Arial" w:hAnsi="Arial" w:cs="Arial"/>
                <w:sz w:val="18"/>
                <w:szCs w:val="18"/>
              </w:rPr>
              <w:t xml:space="preserve"> YEAR+START-UP(SEPARATE QUOTA.)  </w:t>
            </w:r>
            <w:r>
              <w:rPr>
                <w:rFonts w:ascii="Arial" w:eastAsia="宋体" w:hAnsi="Arial" w:cs="Arial" w:hint="eastAsia"/>
                <w:sz w:val="18"/>
                <w:szCs w:val="18"/>
                <w:lang w:eastAsia="zh-CN"/>
              </w:rPr>
              <w:t>■是□否</w:t>
            </w:r>
          </w:p>
          <w:p w:rsidR="00E30963" w:rsidRDefault="00E30963">
            <w:pPr>
              <w:pBdr>
                <w:right w:val="single" w:sz="2" w:space="4" w:color="auto"/>
              </w:pBdr>
              <w:ind w:leftChars="38" w:left="1441" w:hangingChars="750" w:hanging="1350"/>
              <w:rPr>
                <w:rFonts w:ascii="Arial" w:eastAsia="宋体" w:hAnsi="Arial" w:cs="Arial"/>
                <w:sz w:val="18"/>
                <w:szCs w:val="18"/>
                <w:lang w:eastAsia="zh-CN"/>
              </w:rPr>
            </w:pPr>
          </w:p>
          <w:p w:rsidR="00E30963" w:rsidRDefault="007705EF">
            <w:pPr>
              <w:pBdr>
                <w:right w:val="single" w:sz="2" w:space="4" w:color="auto"/>
              </w:pBdr>
              <w:ind w:leftChars="38" w:left="1441" w:hangingChars="750" w:hanging="1350"/>
              <w:rPr>
                <w:rFonts w:ascii="Arial" w:eastAsia="宋体" w:hAnsi="Arial" w:cs="Arial"/>
                <w:sz w:val="18"/>
                <w:szCs w:val="18"/>
                <w:lang w:eastAsia="zh-CN"/>
              </w:rPr>
            </w:pPr>
            <w:r>
              <w:rPr>
                <w:rFonts w:ascii="Arial" w:hAnsi="Arial" w:cs="Arial"/>
                <w:sz w:val="18"/>
                <w:szCs w:val="18"/>
              </w:rPr>
              <w:t xml:space="preserve">5. TECHNICAL ADVISOR  </w:t>
            </w:r>
            <w:r>
              <w:rPr>
                <w:rFonts w:ascii="Arial" w:hAnsi="Arial" w:cs="Arial"/>
                <w:sz w:val="18"/>
                <w:szCs w:val="18"/>
              </w:rPr>
              <w:tab/>
            </w:r>
            <w:r>
              <w:rPr>
                <w:rFonts w:ascii="Arial" w:eastAsia="宋体" w:hAnsi="Arial" w:cs="Arial" w:hint="eastAsia"/>
                <w:sz w:val="18"/>
                <w:szCs w:val="18"/>
                <w:lang w:eastAsia="zh-CN"/>
              </w:rPr>
              <w:t>■是</w:t>
            </w:r>
            <w:r>
              <w:rPr>
                <w:rFonts w:ascii="Arial" w:hAnsi="Arial" w:cs="Arial"/>
                <w:sz w:val="18"/>
                <w:szCs w:val="18"/>
              </w:rPr>
              <w:t xml:space="preserve"> _</w:t>
            </w:r>
            <w:r>
              <w:rPr>
                <w:rFonts w:ascii="宋体" w:eastAsia="宋体" w:hAnsi="宋体" w:cs="Arial" w:hint="eastAsia"/>
                <w:sz w:val="18"/>
                <w:szCs w:val="18"/>
                <w:lang w:eastAsia="zh-CN"/>
              </w:rPr>
              <w:t xml:space="preserve"> □ </w:t>
            </w:r>
            <w:r>
              <w:rPr>
                <w:rFonts w:ascii="Arial" w:eastAsia="宋体" w:hAnsi="Arial" w:cs="Arial" w:hint="eastAsia"/>
                <w:sz w:val="18"/>
                <w:szCs w:val="18"/>
                <w:lang w:eastAsia="zh-CN"/>
              </w:rPr>
              <w:t>否</w:t>
            </w:r>
          </w:p>
          <w:p w:rsidR="00E30963" w:rsidRDefault="00E30963">
            <w:pPr>
              <w:pBdr>
                <w:left w:val="single" w:sz="12" w:space="4" w:color="auto"/>
                <w:right w:val="single" w:sz="2" w:space="4" w:color="auto"/>
              </w:pBdr>
              <w:rPr>
                <w:rFonts w:ascii="Arial" w:eastAsia="宋体" w:hAnsi="Arial" w:cs="Arial"/>
                <w:sz w:val="18"/>
                <w:szCs w:val="18"/>
                <w:lang w:eastAsia="zh-CN"/>
              </w:rPr>
            </w:pPr>
          </w:p>
          <w:p w:rsidR="00E30963" w:rsidRDefault="00487203">
            <w:pPr>
              <w:pBdr>
                <w:left w:val="single" w:sz="12" w:space="4" w:color="auto"/>
                <w:right w:val="single" w:sz="2" w:space="4" w:color="auto"/>
              </w:pBdr>
              <w:ind w:firstLineChars="50" w:firstLine="90"/>
              <w:rPr>
                <w:rFonts w:ascii="Arial" w:eastAsia="宋体" w:hAnsi="Arial" w:cs="Arial"/>
                <w:sz w:val="18"/>
                <w:szCs w:val="18"/>
                <w:lang w:eastAsia="zh-CN"/>
              </w:rPr>
            </w:pPr>
            <w:r w:rsidRPr="00487203">
              <w:rPr>
                <w:rFonts w:ascii="Arial" w:hAnsi="Arial" w:cs="Arial"/>
                <w:sz w:val="18"/>
                <w:szCs w:val="18"/>
              </w:rPr>
              <w:pict>
                <v:line id="直线 3" o:spid="_x0000_s1026" style="position:absolute;left:0;text-align:left;z-index:251673600" from="64.85pt,6.1pt" to="70.9pt,12.15pt" o:gfxdata="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" o:allowincell="f" stroked="f" strokeweight=".25pt"/>
              </w:pict>
            </w:r>
            <w:r w:rsidRPr="00487203">
              <w:rPr>
                <w:rFonts w:ascii="Arial" w:hAnsi="Arial" w:cs="Arial"/>
                <w:sz w:val="18"/>
                <w:szCs w:val="18"/>
              </w:rPr>
              <w:pict>
                <v:line id="直线 2" o:spid="_x0000_s1027" style="position:absolute;left:0;text-align:left;z-index:251672576" from="90pt,7.4pt" to="96.05pt,7.45pt" o:gfxdata="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" o:allowincell="f" stroked="f" strokeweight=".25pt"/>
              </w:pict>
            </w:r>
          </w:p>
          <w:p w:rsidR="00E30963" w:rsidRDefault="00E30963">
            <w:pPr>
              <w:pBdr>
                <w:right w:val="single" w:sz="2" w:space="4" w:color="auto"/>
              </w:pBdr>
              <w:ind w:firstLineChars="1433" w:firstLine="2579"/>
              <w:rPr>
                <w:rFonts w:ascii="Arial" w:eastAsia="宋体" w:hAnsi="Arial" w:cs="Arial"/>
                <w:sz w:val="18"/>
                <w:szCs w:val="18"/>
                <w:lang w:eastAsia="zh-CN"/>
              </w:rPr>
            </w:pPr>
          </w:p>
          <w:p w:rsidR="00E30963" w:rsidRDefault="00E30963">
            <w:pPr>
              <w:pBdr>
                <w:right w:val="single" w:sz="2" w:space="4" w:color="auto"/>
              </w:pBdr>
              <w:tabs>
                <w:tab w:val="left" w:pos="3024"/>
              </w:tabs>
              <w:ind w:firstLineChars="100" w:firstLine="180"/>
              <w:rPr>
                <w:rFonts w:ascii="Arial" w:eastAsia="宋体" w:hAnsi="Arial" w:cs="Arial"/>
                <w:sz w:val="18"/>
                <w:szCs w:val="18"/>
                <w:lang w:eastAsia="zh-CN"/>
              </w:rPr>
            </w:pPr>
          </w:p>
          <w:p w:rsidR="00E30963" w:rsidRDefault="00E30963">
            <w:pPr>
              <w:pBdr>
                <w:right w:val="single" w:sz="2" w:space="4" w:color="auto"/>
              </w:pBdr>
              <w:ind w:firstLineChars="50" w:firstLine="105"/>
              <w:rPr>
                <w:rFonts w:ascii="Arial" w:eastAsia="宋体" w:hAnsi="Arial" w:cs="Arial"/>
                <w:sz w:val="21"/>
                <w:szCs w:val="21"/>
                <w:lang w:eastAsia="zh-CN"/>
              </w:rPr>
            </w:pPr>
          </w:p>
        </w:tc>
        <w:tc>
          <w:tcPr>
            <w:tcW w:w="4611" w:type="dxa"/>
            <w:gridSpan w:val="5"/>
            <w:tcBorders>
              <w:top w:val="single" w:sz="12" w:space="0" w:color="auto"/>
              <w:left w:val="single" w:sz="6" w:space="0" w:color="auto"/>
              <w:bottom w:val="single" w:sz="6" w:space="0" w:color="auto"/>
              <w:right w:val="single" w:sz="12" w:space="0" w:color="auto"/>
            </w:tcBorders>
          </w:tcPr>
          <w:p w:rsidR="00E30963" w:rsidRDefault="00E30963">
            <w:pPr>
              <w:rPr>
                <w:rFonts w:ascii="Arial" w:eastAsia="宋体" w:hAnsi="Arial" w:cs="Arial"/>
                <w:sz w:val="13"/>
                <w:szCs w:val="13"/>
                <w:lang w:eastAsia="zh-CN"/>
              </w:rPr>
            </w:pPr>
          </w:p>
          <w:p w:rsidR="00E30963" w:rsidRDefault="007705EF">
            <w:pPr>
              <w:ind w:firstLineChars="50" w:firstLine="105"/>
              <w:rPr>
                <w:rFonts w:ascii="Arial" w:eastAsia="宋体" w:hAnsi="Arial" w:cs="Arial"/>
                <w:sz w:val="21"/>
                <w:szCs w:val="21"/>
                <w:u w:val="single"/>
                <w:lang w:eastAsia="zh-CN"/>
              </w:rPr>
            </w:pPr>
            <w:r>
              <w:rPr>
                <w:rFonts w:ascii="Arial" w:eastAsia="宋体" w:hAnsi="Arial" w:cs="Arial" w:hint="eastAsia"/>
                <w:sz w:val="21"/>
                <w:szCs w:val="21"/>
                <w:u w:val="single"/>
                <w:lang w:eastAsia="zh-CN"/>
              </w:rPr>
              <w:t>ATTACHMENT</w:t>
            </w:r>
          </w:p>
          <w:p w:rsidR="00E30963" w:rsidRDefault="00E30963">
            <w:pPr>
              <w:rPr>
                <w:rFonts w:ascii="Arial" w:eastAsia="宋体" w:hAnsi="Arial" w:cs="Arial"/>
                <w:sz w:val="18"/>
                <w:szCs w:val="18"/>
                <w:lang w:eastAsia="zh-CN"/>
              </w:rPr>
            </w:pPr>
          </w:p>
          <w:p w:rsidR="00E30963" w:rsidRDefault="007705EF">
            <w:pPr>
              <w:numPr>
                <w:ilvl w:val="0"/>
                <w:numId w:val="8"/>
              </w:numPr>
              <w:rPr>
                <w:rFonts w:ascii="Arial" w:eastAsia="宋体" w:hAnsi="Arial" w:cs="Arial"/>
                <w:sz w:val="18"/>
                <w:szCs w:val="18"/>
                <w:lang w:eastAsia="zh-CN"/>
              </w:rPr>
            </w:pPr>
            <w:r>
              <w:rPr>
                <w:rFonts w:ascii="Arial" w:eastAsia="宋体" w:hAnsi="Arial" w:cs="Arial" w:hint="eastAsia"/>
                <w:sz w:val="18"/>
                <w:szCs w:val="18"/>
                <w:lang w:eastAsia="zh-CN"/>
              </w:rPr>
              <w:t>PA</w:t>
            </w:r>
            <w:r>
              <w:rPr>
                <w:rFonts w:ascii="Arial" w:eastAsia="宋体" w:hAnsi="Arial" w:cs="Arial" w:hint="eastAsia"/>
                <w:sz w:val="18"/>
                <w:szCs w:val="18"/>
                <w:lang w:eastAsia="zh-CN"/>
              </w:rPr>
              <w:t>项目电气综合保护及监控系统采购说明</w:t>
            </w:r>
          </w:p>
          <w:p w:rsidR="00E30963" w:rsidRDefault="007705EF">
            <w:pPr>
              <w:numPr>
                <w:ilvl w:val="0"/>
                <w:numId w:val="8"/>
              </w:numPr>
              <w:rPr>
                <w:rFonts w:ascii="Arial" w:eastAsia="宋体" w:hAnsi="Arial" w:cs="Arial"/>
                <w:sz w:val="18"/>
                <w:szCs w:val="18"/>
                <w:lang w:eastAsia="zh-CN"/>
              </w:rPr>
            </w:pPr>
            <w:r>
              <w:rPr>
                <w:rFonts w:ascii="Arial" w:eastAsia="宋体" w:hAnsi="Arial" w:cs="Arial" w:hint="eastAsia"/>
                <w:sz w:val="18"/>
                <w:szCs w:val="18"/>
                <w:lang w:eastAsia="zh-CN"/>
              </w:rPr>
              <w:t>PA</w:t>
            </w:r>
            <w:r>
              <w:rPr>
                <w:rFonts w:ascii="Arial" w:eastAsia="宋体" w:hAnsi="Arial" w:cs="Arial" w:hint="eastAsia"/>
                <w:sz w:val="18"/>
                <w:szCs w:val="18"/>
                <w:lang w:eastAsia="zh-CN"/>
              </w:rPr>
              <w:t>项目电气综合保护及监控系统报价清单</w:t>
            </w:r>
          </w:p>
          <w:p w:rsidR="00E30963" w:rsidRDefault="007705EF">
            <w:pPr>
              <w:numPr>
                <w:ilvl w:val="0"/>
                <w:numId w:val="8"/>
              </w:numPr>
              <w:rPr>
                <w:rFonts w:ascii="Arial" w:eastAsia="宋体" w:hAnsi="Arial" w:cs="Arial"/>
                <w:sz w:val="18"/>
                <w:szCs w:val="18"/>
                <w:lang w:eastAsia="zh-CN"/>
              </w:rPr>
            </w:pPr>
            <w:r>
              <w:rPr>
                <w:rFonts w:ascii="Arial" w:eastAsia="宋体" w:hAnsi="Arial" w:cs="Arial" w:hint="eastAsia"/>
                <w:sz w:val="18"/>
                <w:szCs w:val="18"/>
                <w:lang w:eastAsia="zh-CN"/>
              </w:rPr>
              <w:t>微机综合保护器及</w:t>
            </w:r>
            <w:r>
              <w:rPr>
                <w:rFonts w:ascii="Arial" w:eastAsia="宋体" w:hAnsi="Arial" w:cs="Arial"/>
                <w:sz w:val="18"/>
                <w:szCs w:val="18"/>
                <w:lang w:eastAsia="zh-CN"/>
              </w:rPr>
              <w:t>SCADA</w:t>
            </w:r>
            <w:r>
              <w:rPr>
                <w:rFonts w:ascii="Arial" w:eastAsia="宋体" w:hAnsi="Arial" w:cs="Arial" w:hint="eastAsia"/>
                <w:sz w:val="18"/>
                <w:szCs w:val="18"/>
                <w:lang w:eastAsia="zh-CN"/>
              </w:rPr>
              <w:t>系统技术协议</w:t>
            </w:r>
          </w:p>
          <w:p w:rsidR="00E30963" w:rsidRDefault="007705EF">
            <w:pPr>
              <w:numPr>
                <w:ilvl w:val="0"/>
                <w:numId w:val="8"/>
              </w:numPr>
              <w:rPr>
                <w:rFonts w:ascii="Arial" w:eastAsia="宋体" w:hAnsi="Arial" w:cs="Arial"/>
                <w:sz w:val="18"/>
                <w:szCs w:val="18"/>
                <w:lang w:eastAsia="zh-CN"/>
              </w:rPr>
            </w:pPr>
            <w:r>
              <w:rPr>
                <w:rFonts w:ascii="Arial" w:eastAsia="宋体" w:hAnsi="Arial" w:cs="Arial" w:hint="eastAsia"/>
                <w:sz w:val="18"/>
                <w:szCs w:val="18"/>
                <w:lang w:eastAsia="zh-CN"/>
              </w:rPr>
              <w:t>微机防误装置技术规范书</w:t>
            </w:r>
          </w:p>
          <w:p w:rsidR="00E30963" w:rsidRDefault="007705EF">
            <w:pPr>
              <w:numPr>
                <w:ilvl w:val="0"/>
                <w:numId w:val="8"/>
              </w:numPr>
              <w:rPr>
                <w:rFonts w:ascii="Arial" w:eastAsia="宋体" w:hAnsi="Arial" w:cs="Arial"/>
                <w:sz w:val="18"/>
                <w:szCs w:val="18"/>
                <w:lang w:eastAsia="zh-CN"/>
              </w:rPr>
            </w:pPr>
            <w:r>
              <w:rPr>
                <w:rFonts w:ascii="Arial" w:eastAsia="宋体" w:hAnsi="Arial" w:cs="Arial" w:hint="eastAsia"/>
                <w:sz w:val="18"/>
                <w:szCs w:val="18"/>
                <w:lang w:eastAsia="zh-CN"/>
              </w:rPr>
              <w:t>电源快速切换装置技术规范书</w:t>
            </w:r>
          </w:p>
          <w:p w:rsidR="00E30963" w:rsidRDefault="007705EF">
            <w:pPr>
              <w:numPr>
                <w:ilvl w:val="0"/>
                <w:numId w:val="8"/>
              </w:numPr>
              <w:rPr>
                <w:rFonts w:ascii="Arial" w:eastAsia="宋体" w:hAnsi="Arial" w:cs="Arial"/>
                <w:sz w:val="18"/>
                <w:szCs w:val="18"/>
                <w:lang w:eastAsia="zh-CN"/>
              </w:rPr>
            </w:pPr>
            <w:r>
              <w:rPr>
                <w:rFonts w:ascii="Arial" w:eastAsia="宋体" w:hAnsi="Arial" w:cs="Arial"/>
                <w:sz w:val="18"/>
                <w:szCs w:val="18"/>
                <w:lang w:eastAsia="zh-CN"/>
              </w:rPr>
              <w:t>35kV</w:t>
            </w:r>
            <w:r>
              <w:rPr>
                <w:rFonts w:ascii="Arial" w:eastAsia="宋体" w:hAnsi="Arial" w:cs="Arial" w:hint="eastAsia"/>
                <w:sz w:val="18"/>
                <w:szCs w:val="18"/>
                <w:lang w:eastAsia="zh-CN"/>
              </w:rPr>
              <w:t>微机线路保护技术规范书</w:t>
            </w:r>
          </w:p>
          <w:p w:rsidR="00E30963" w:rsidRDefault="00E30963">
            <w:pPr>
              <w:ind w:left="540"/>
              <w:rPr>
                <w:rFonts w:ascii="Arial" w:eastAsia="宋体" w:hAnsi="Arial" w:cs="Arial"/>
                <w:sz w:val="18"/>
                <w:szCs w:val="18"/>
                <w:lang w:eastAsia="zh-CN"/>
              </w:rPr>
            </w:pPr>
          </w:p>
        </w:tc>
      </w:tr>
      <w:tr w:rsidR="00E30963">
        <w:trPr>
          <w:trHeight w:val="1604"/>
        </w:trPr>
        <w:tc>
          <w:tcPr>
            <w:tcW w:w="4848" w:type="dxa"/>
            <w:gridSpan w:val="4"/>
            <w:vMerge/>
            <w:tcBorders>
              <w:left w:val="single" w:sz="12" w:space="0" w:color="auto"/>
              <w:bottom w:val="single" w:sz="12" w:space="0" w:color="auto"/>
            </w:tcBorders>
          </w:tcPr>
          <w:p w:rsidR="00E30963" w:rsidRDefault="00E30963">
            <w:pPr>
              <w:rPr>
                <w:rFonts w:ascii="Arial" w:eastAsia="宋体" w:hAnsi="Arial" w:cs="Arial"/>
                <w:sz w:val="21"/>
                <w:szCs w:val="21"/>
                <w:lang w:eastAsia="zh-CN"/>
              </w:rPr>
            </w:pPr>
          </w:p>
        </w:tc>
        <w:tc>
          <w:tcPr>
            <w:tcW w:w="4611" w:type="dxa"/>
            <w:gridSpan w:val="5"/>
            <w:tcBorders>
              <w:top w:val="single" w:sz="6" w:space="0" w:color="auto"/>
              <w:left w:val="single" w:sz="6" w:space="0" w:color="auto"/>
              <w:bottom w:val="single" w:sz="12" w:space="0" w:color="auto"/>
              <w:right w:val="single" w:sz="12" w:space="0" w:color="auto"/>
            </w:tcBorders>
          </w:tcPr>
          <w:p w:rsidR="00E30963" w:rsidRDefault="00E30963">
            <w:pPr>
              <w:rPr>
                <w:rFonts w:ascii="Arial" w:eastAsia="宋体" w:hAnsi="Arial" w:cs="Arial"/>
                <w:sz w:val="13"/>
                <w:szCs w:val="13"/>
                <w:lang w:eastAsia="zh-CN"/>
              </w:rPr>
            </w:pPr>
          </w:p>
          <w:p w:rsidR="00E30963" w:rsidRDefault="007705EF">
            <w:pPr>
              <w:rPr>
                <w:rFonts w:ascii="Arial" w:eastAsia="宋体" w:hAnsi="Arial" w:cs="Arial"/>
                <w:sz w:val="21"/>
                <w:szCs w:val="21"/>
                <w:u w:val="single"/>
                <w:lang w:eastAsia="zh-CN"/>
              </w:rPr>
            </w:pPr>
            <w:r>
              <w:rPr>
                <w:rFonts w:ascii="Arial" w:eastAsia="宋体" w:hAnsi="Arial" w:cs="Arial" w:hint="eastAsia"/>
                <w:sz w:val="21"/>
                <w:szCs w:val="21"/>
                <w:u w:val="single"/>
                <w:lang w:eastAsia="zh-CN"/>
              </w:rPr>
              <w:t>NOTES</w:t>
            </w:r>
          </w:p>
        </w:tc>
      </w:tr>
    </w:tbl>
    <w:p w:rsidR="00E30963" w:rsidRDefault="00E30963">
      <w:pPr>
        <w:widowControl/>
        <w:rPr>
          <w:rFonts w:cstheme="minorBidi"/>
          <w:sz w:val="22"/>
          <w:szCs w:val="22"/>
        </w:rPr>
        <w:sectPr w:rsidR="00E30963">
          <w:headerReference w:type="even" r:id="rId9"/>
          <w:headerReference w:type="default" r:id="rId10"/>
          <w:footerReference w:type="even" r:id="rId11"/>
          <w:footerReference w:type="default" r:id="rId12"/>
          <w:headerReference w:type="first" r:id="rId13"/>
          <w:footerReference w:type="first" r:id="rId14"/>
          <w:type w:val="continuous"/>
          <w:pgSz w:w="11905" w:h="16840"/>
          <w:pgMar w:top="1440" w:right="567" w:bottom="1440" w:left="567" w:header="720" w:footer="720" w:gutter="0"/>
          <w:cols w:space="720"/>
          <w:titlePg/>
          <w:docGrid w:linePitch="326"/>
        </w:sectPr>
      </w:pPr>
    </w:p>
    <w:p w:rsidR="00E30963" w:rsidRDefault="00E30963">
      <w:pPr>
        <w:pStyle w:val="Default"/>
        <w:ind w:right="640"/>
        <w:rPr>
          <w:rFonts w:ascii="仿宋_GB2312" w:eastAsia="仿宋_GB2312" w:cs="黑体"/>
          <w:color w:val="auto"/>
          <w:sz w:val="44"/>
          <w:szCs w:val="44"/>
        </w:rPr>
      </w:pPr>
    </w:p>
    <w:p w:rsidR="00E30963" w:rsidRDefault="00C25B08">
      <w:pPr>
        <w:pStyle w:val="Default"/>
        <w:ind w:right="640"/>
        <w:jc w:val="center"/>
        <w:rPr>
          <w:rFonts w:ascii="仿宋_GB2312" w:eastAsia="仿宋_GB2312" w:cs="黑体"/>
          <w:color w:val="auto"/>
          <w:sz w:val="44"/>
          <w:szCs w:val="44"/>
        </w:rPr>
      </w:pPr>
      <w:r>
        <w:rPr>
          <w:rFonts w:ascii="仿宋_GB2312" w:eastAsia="仿宋_GB2312" w:cs="黑体" w:hint="eastAsia"/>
          <w:color w:val="auto"/>
          <w:sz w:val="44"/>
          <w:szCs w:val="44"/>
        </w:rPr>
        <w:t>福建省</w:t>
      </w:r>
      <w:r w:rsidR="007705EF">
        <w:rPr>
          <w:rFonts w:ascii="仿宋_GB2312" w:eastAsia="仿宋_GB2312" w:cs="黑体" w:hint="eastAsia"/>
          <w:color w:val="auto"/>
          <w:sz w:val="44"/>
          <w:szCs w:val="44"/>
        </w:rPr>
        <w:t>福化古蕾化学有限公司</w:t>
      </w:r>
    </w:p>
    <w:p w:rsidR="00E30963" w:rsidRDefault="00E30963">
      <w:pPr>
        <w:pStyle w:val="Default"/>
        <w:ind w:right="640"/>
        <w:jc w:val="center"/>
        <w:rPr>
          <w:rFonts w:ascii="仿宋_GB2312" w:eastAsia="仿宋_GB2312" w:cs="黑体"/>
          <w:color w:val="auto"/>
          <w:sz w:val="44"/>
          <w:szCs w:val="44"/>
        </w:rPr>
      </w:pPr>
    </w:p>
    <w:p w:rsidR="00E30963" w:rsidRDefault="007705EF">
      <w:pPr>
        <w:pStyle w:val="Default"/>
        <w:ind w:right="640"/>
        <w:jc w:val="center"/>
        <w:rPr>
          <w:rFonts w:ascii="仿宋_GB2312" w:eastAsia="仿宋_GB2312" w:cs="黑体"/>
          <w:color w:val="auto"/>
          <w:sz w:val="44"/>
          <w:szCs w:val="44"/>
        </w:rPr>
      </w:pPr>
      <w:r>
        <w:rPr>
          <w:rFonts w:ascii="仿宋_GB2312" w:eastAsia="仿宋_GB2312" w:cs="黑体" w:hint="eastAsia"/>
          <w:color w:val="auto"/>
          <w:sz w:val="44"/>
          <w:szCs w:val="44"/>
        </w:rPr>
        <w:t>PA项</w:t>
      </w:r>
      <w:r w:rsidR="00295B1D">
        <w:rPr>
          <w:rFonts w:ascii="仿宋_GB2312" w:eastAsia="仿宋_GB2312" w:cs="黑体" w:hint="eastAsia"/>
          <w:color w:val="auto"/>
          <w:sz w:val="44"/>
          <w:szCs w:val="44"/>
        </w:rPr>
        <w:t>目</w:t>
      </w:r>
      <w:r>
        <w:rPr>
          <w:rFonts w:ascii="仿宋_GB2312" w:eastAsia="仿宋_GB2312" w:cs="黑体" w:hint="eastAsia"/>
          <w:color w:val="auto"/>
          <w:sz w:val="44"/>
          <w:szCs w:val="44"/>
        </w:rPr>
        <w:t>电气综合保护及监控系统</w:t>
      </w:r>
    </w:p>
    <w:p w:rsidR="00E30963" w:rsidRDefault="00E30963">
      <w:pPr>
        <w:pStyle w:val="Default"/>
        <w:jc w:val="both"/>
        <w:rPr>
          <w:rFonts w:ascii="仿宋_GB2312" w:eastAsia="仿宋_GB2312"/>
          <w:color w:val="auto"/>
          <w:sz w:val="22"/>
          <w:szCs w:val="22"/>
        </w:rPr>
      </w:pPr>
    </w:p>
    <w:p w:rsidR="00E30963" w:rsidRDefault="00E30963">
      <w:pPr>
        <w:pStyle w:val="Default"/>
        <w:jc w:val="center"/>
        <w:rPr>
          <w:rFonts w:ascii="仿宋_GB2312" w:eastAsia="仿宋_GB2312" w:cs="黑体"/>
          <w:color w:val="auto"/>
          <w:sz w:val="84"/>
          <w:szCs w:val="84"/>
        </w:rPr>
      </w:pPr>
    </w:p>
    <w:p w:rsidR="00E30963" w:rsidRDefault="00E30963">
      <w:pPr>
        <w:pStyle w:val="Default"/>
        <w:jc w:val="center"/>
        <w:rPr>
          <w:rFonts w:ascii="仿宋_GB2312" w:eastAsia="仿宋_GB2312" w:cs="黑体"/>
          <w:color w:val="auto"/>
          <w:sz w:val="84"/>
          <w:szCs w:val="84"/>
        </w:rPr>
      </w:pPr>
    </w:p>
    <w:p w:rsidR="00E30963" w:rsidRDefault="007705EF">
      <w:pPr>
        <w:pStyle w:val="Default"/>
        <w:jc w:val="center"/>
        <w:rPr>
          <w:rFonts w:ascii="仿宋_GB2312" w:eastAsia="仿宋_GB2312" w:cs="黑体"/>
          <w:color w:val="auto"/>
          <w:sz w:val="84"/>
          <w:szCs w:val="84"/>
        </w:rPr>
      </w:pPr>
      <w:r>
        <w:rPr>
          <w:rFonts w:ascii="仿宋_GB2312" w:eastAsia="仿宋_GB2312" w:cs="黑体" w:hint="eastAsia"/>
          <w:color w:val="auto"/>
          <w:sz w:val="84"/>
          <w:szCs w:val="84"/>
        </w:rPr>
        <w:t>采购说明</w:t>
      </w:r>
    </w:p>
    <w:p w:rsidR="00E30963" w:rsidRDefault="00E30963">
      <w:pPr>
        <w:pStyle w:val="Default"/>
        <w:ind w:right="640"/>
        <w:jc w:val="both"/>
        <w:rPr>
          <w:rFonts w:ascii="仿宋_GB2312" w:eastAsia="仿宋_GB2312"/>
          <w:color w:val="auto"/>
          <w:sz w:val="22"/>
          <w:szCs w:val="22"/>
        </w:rPr>
      </w:pPr>
    </w:p>
    <w:p w:rsidR="00E30963" w:rsidRDefault="00E30963">
      <w:pPr>
        <w:pStyle w:val="Default"/>
        <w:jc w:val="both"/>
        <w:rPr>
          <w:rFonts w:ascii="仿宋_GB2312" w:eastAsia="仿宋_GB2312"/>
          <w:color w:val="auto"/>
          <w:sz w:val="22"/>
          <w:szCs w:val="22"/>
        </w:rPr>
      </w:pPr>
    </w:p>
    <w:p w:rsidR="00E30963" w:rsidRDefault="00E30963">
      <w:pPr>
        <w:pStyle w:val="Default"/>
        <w:jc w:val="both"/>
        <w:rPr>
          <w:rFonts w:ascii="仿宋_GB2312" w:eastAsia="仿宋_GB2312"/>
          <w:color w:val="auto"/>
          <w:sz w:val="22"/>
          <w:szCs w:val="22"/>
        </w:rPr>
      </w:pPr>
    </w:p>
    <w:p w:rsidR="00E30963" w:rsidRDefault="00E30963">
      <w:pPr>
        <w:pStyle w:val="Default"/>
        <w:jc w:val="both"/>
        <w:rPr>
          <w:rFonts w:ascii="仿宋_GB2312" w:eastAsia="仿宋_GB2312"/>
          <w:color w:val="auto"/>
          <w:sz w:val="22"/>
          <w:szCs w:val="22"/>
        </w:rPr>
      </w:pPr>
    </w:p>
    <w:p w:rsidR="00E30963" w:rsidRDefault="00E30963">
      <w:pPr>
        <w:pStyle w:val="Default"/>
        <w:jc w:val="both"/>
        <w:rPr>
          <w:rFonts w:ascii="仿宋_GB2312" w:eastAsia="仿宋_GB2312"/>
          <w:color w:val="auto"/>
          <w:sz w:val="28"/>
          <w:szCs w:val="28"/>
        </w:rPr>
      </w:pPr>
    </w:p>
    <w:p w:rsidR="00E30963" w:rsidRDefault="00E30963">
      <w:pPr>
        <w:pStyle w:val="Default"/>
        <w:jc w:val="both"/>
        <w:rPr>
          <w:rFonts w:ascii="仿宋_GB2312" w:eastAsia="仿宋_GB2312"/>
          <w:color w:val="auto"/>
          <w:sz w:val="28"/>
          <w:szCs w:val="28"/>
        </w:rPr>
      </w:pPr>
    </w:p>
    <w:p w:rsidR="00E30963" w:rsidRDefault="00E30963">
      <w:pPr>
        <w:pStyle w:val="Default"/>
        <w:jc w:val="both"/>
        <w:rPr>
          <w:rFonts w:ascii="仿宋_GB2312" w:eastAsia="仿宋_GB2312"/>
          <w:color w:val="auto"/>
          <w:sz w:val="28"/>
          <w:szCs w:val="28"/>
        </w:rPr>
      </w:pPr>
    </w:p>
    <w:p w:rsidR="00E30963" w:rsidRDefault="007705EF" w:rsidP="00DB3F9D">
      <w:pPr>
        <w:pStyle w:val="Default"/>
        <w:ind w:right="640" w:firstLineChars="871" w:firstLine="2439"/>
        <w:jc w:val="both"/>
        <w:rPr>
          <w:rFonts w:ascii="仿宋_GB2312" w:eastAsia="仿宋_GB2312" w:cs="黑体"/>
          <w:color w:val="auto"/>
          <w:sz w:val="28"/>
          <w:szCs w:val="28"/>
        </w:rPr>
      </w:pPr>
      <w:r>
        <w:rPr>
          <w:rFonts w:ascii="仿宋_GB2312" w:eastAsia="仿宋_GB2312" w:cs="黑体" w:hint="eastAsia"/>
          <w:color w:val="auto"/>
          <w:sz w:val="28"/>
          <w:szCs w:val="28"/>
        </w:rPr>
        <w:t>买方：</w:t>
      </w:r>
      <w:r w:rsidR="005F5061">
        <w:rPr>
          <w:rFonts w:ascii="仿宋_GB2312" w:eastAsia="仿宋_GB2312" w:cs="黑体" w:hint="eastAsia"/>
          <w:color w:val="auto"/>
          <w:sz w:val="28"/>
          <w:szCs w:val="28"/>
        </w:rPr>
        <w:t>福建省</w:t>
      </w:r>
      <w:r>
        <w:rPr>
          <w:rFonts w:ascii="仿宋_GB2312" w:eastAsia="仿宋_GB2312" w:cs="黑体" w:hint="eastAsia"/>
          <w:color w:val="auto"/>
          <w:sz w:val="28"/>
          <w:szCs w:val="28"/>
        </w:rPr>
        <w:t>福化古蕾化学有限公司</w:t>
      </w:r>
    </w:p>
    <w:p w:rsidR="00E30963" w:rsidRDefault="007705EF" w:rsidP="00DB3F9D">
      <w:pPr>
        <w:pStyle w:val="Default"/>
        <w:ind w:right="640" w:firstLineChars="871" w:firstLine="2439"/>
        <w:jc w:val="both"/>
        <w:rPr>
          <w:rFonts w:ascii="仿宋_GB2312" w:eastAsia="仿宋_GB2312" w:cs="黑体"/>
          <w:color w:val="auto"/>
          <w:sz w:val="28"/>
          <w:szCs w:val="28"/>
        </w:rPr>
      </w:pPr>
      <w:r>
        <w:rPr>
          <w:rFonts w:ascii="仿宋_GB2312" w:eastAsia="仿宋_GB2312" w:cs="黑体" w:hint="eastAsia"/>
          <w:color w:val="auto"/>
          <w:sz w:val="28"/>
          <w:szCs w:val="28"/>
        </w:rPr>
        <w:t>设计单位：辽宁省石油规划设计院</w:t>
      </w:r>
    </w:p>
    <w:p w:rsidR="00511844" w:rsidRDefault="00511844" w:rsidP="00DB3F9D">
      <w:pPr>
        <w:pStyle w:val="Default"/>
        <w:ind w:right="640" w:firstLineChars="871" w:firstLine="2439"/>
        <w:jc w:val="both"/>
        <w:rPr>
          <w:rFonts w:ascii="仿宋_GB2312" w:eastAsia="仿宋_GB2312" w:cs="黑体"/>
          <w:color w:val="auto"/>
          <w:sz w:val="28"/>
          <w:szCs w:val="28"/>
        </w:rPr>
      </w:pPr>
    </w:p>
    <w:p w:rsidR="00511844" w:rsidRDefault="00511844" w:rsidP="00DB3F9D">
      <w:pPr>
        <w:pStyle w:val="Default"/>
        <w:ind w:right="640" w:firstLineChars="871" w:firstLine="2439"/>
        <w:jc w:val="both"/>
        <w:rPr>
          <w:rFonts w:ascii="仿宋_GB2312" w:eastAsia="仿宋_GB2312" w:cs="黑体"/>
          <w:color w:val="auto"/>
          <w:sz w:val="28"/>
          <w:szCs w:val="28"/>
        </w:rPr>
      </w:pPr>
    </w:p>
    <w:p w:rsidR="00511844" w:rsidRDefault="00511844" w:rsidP="00DB3F9D">
      <w:pPr>
        <w:pStyle w:val="Default"/>
        <w:ind w:right="640" w:firstLineChars="871" w:firstLine="2439"/>
        <w:jc w:val="both"/>
        <w:rPr>
          <w:rFonts w:ascii="仿宋_GB2312" w:eastAsia="仿宋_GB2312" w:cs="黑体"/>
          <w:color w:val="auto"/>
          <w:sz w:val="28"/>
          <w:szCs w:val="28"/>
        </w:rPr>
      </w:pPr>
    </w:p>
    <w:p w:rsidR="00511844" w:rsidRDefault="00511844" w:rsidP="00DB3F9D">
      <w:pPr>
        <w:pStyle w:val="Default"/>
        <w:ind w:right="640" w:firstLineChars="871" w:firstLine="2439"/>
        <w:jc w:val="both"/>
        <w:rPr>
          <w:rFonts w:ascii="仿宋_GB2312" w:eastAsia="仿宋_GB2312" w:cs="黑体"/>
          <w:color w:val="auto"/>
          <w:sz w:val="28"/>
          <w:szCs w:val="28"/>
        </w:rPr>
      </w:pPr>
    </w:p>
    <w:p w:rsidR="00511844" w:rsidRDefault="00511844" w:rsidP="00DB3F9D">
      <w:pPr>
        <w:pStyle w:val="Default"/>
        <w:ind w:right="640" w:firstLineChars="871" w:firstLine="2439"/>
        <w:jc w:val="both"/>
        <w:rPr>
          <w:rFonts w:ascii="仿宋_GB2312" w:eastAsia="仿宋_GB2312" w:cs="黑体"/>
          <w:color w:val="auto"/>
          <w:sz w:val="28"/>
          <w:szCs w:val="28"/>
        </w:rPr>
      </w:pPr>
    </w:p>
    <w:p w:rsidR="00511844" w:rsidRDefault="00511844" w:rsidP="00DB3F9D">
      <w:pPr>
        <w:pStyle w:val="Default"/>
        <w:ind w:right="640" w:firstLineChars="871" w:firstLine="2439"/>
        <w:jc w:val="both"/>
        <w:rPr>
          <w:rFonts w:ascii="仿宋_GB2312" w:eastAsia="仿宋_GB2312" w:cs="黑体"/>
          <w:color w:val="auto"/>
          <w:sz w:val="28"/>
          <w:szCs w:val="28"/>
        </w:rPr>
      </w:pPr>
    </w:p>
    <w:p w:rsidR="00511844" w:rsidRDefault="00511844" w:rsidP="00DB3F9D">
      <w:pPr>
        <w:pStyle w:val="Default"/>
        <w:ind w:right="640" w:firstLineChars="871" w:firstLine="2439"/>
        <w:jc w:val="both"/>
        <w:rPr>
          <w:rFonts w:ascii="仿宋_GB2312" w:eastAsia="仿宋_GB2312" w:cs="黑体"/>
          <w:color w:val="auto"/>
          <w:sz w:val="28"/>
          <w:szCs w:val="28"/>
        </w:rPr>
      </w:pPr>
    </w:p>
    <w:p w:rsidR="00511844" w:rsidRDefault="00511844" w:rsidP="00DB3F9D">
      <w:pPr>
        <w:pStyle w:val="Default"/>
        <w:ind w:right="640" w:firstLineChars="871" w:firstLine="2439"/>
        <w:jc w:val="both"/>
        <w:rPr>
          <w:rFonts w:ascii="仿宋_GB2312" w:eastAsia="仿宋_GB2312" w:cs="黑体"/>
          <w:color w:val="auto"/>
          <w:sz w:val="28"/>
          <w:szCs w:val="28"/>
        </w:rPr>
      </w:pPr>
    </w:p>
    <w:p w:rsidR="00511844" w:rsidRDefault="00511844" w:rsidP="00DB3F9D">
      <w:pPr>
        <w:pStyle w:val="Default"/>
        <w:ind w:right="640" w:firstLineChars="871" w:firstLine="2439"/>
        <w:jc w:val="both"/>
        <w:rPr>
          <w:rFonts w:ascii="仿宋_GB2312" w:eastAsia="仿宋_GB2312" w:cs="黑体"/>
          <w:color w:val="auto"/>
          <w:sz w:val="28"/>
          <w:szCs w:val="28"/>
        </w:rPr>
      </w:pPr>
    </w:p>
    <w:p w:rsidR="00511844" w:rsidRDefault="00511844" w:rsidP="00DB3F9D">
      <w:pPr>
        <w:pStyle w:val="Default"/>
        <w:ind w:right="640" w:firstLineChars="871" w:firstLine="2439"/>
        <w:jc w:val="both"/>
        <w:rPr>
          <w:rFonts w:ascii="仿宋_GB2312" w:eastAsia="仿宋_GB2312" w:cs="黑体"/>
          <w:color w:val="auto"/>
          <w:sz w:val="28"/>
          <w:szCs w:val="28"/>
        </w:rPr>
      </w:pPr>
    </w:p>
    <w:p w:rsidR="00511844" w:rsidRDefault="00511844" w:rsidP="00DB3F9D">
      <w:pPr>
        <w:pStyle w:val="Default"/>
        <w:ind w:right="640" w:firstLineChars="871" w:firstLine="2439"/>
        <w:jc w:val="both"/>
        <w:rPr>
          <w:rFonts w:ascii="仿宋_GB2312" w:eastAsia="仿宋_GB2312" w:cs="黑体"/>
          <w:color w:val="auto"/>
          <w:sz w:val="28"/>
          <w:szCs w:val="28"/>
        </w:rPr>
      </w:pPr>
    </w:p>
    <w:p w:rsidR="00511844" w:rsidRDefault="00511844" w:rsidP="00DB3F9D">
      <w:pPr>
        <w:pStyle w:val="Default"/>
        <w:ind w:right="640" w:firstLineChars="871" w:firstLine="2439"/>
        <w:jc w:val="both"/>
        <w:rPr>
          <w:rFonts w:ascii="仿宋_GB2312" w:eastAsia="仿宋_GB2312" w:cs="黑体"/>
          <w:color w:val="auto"/>
          <w:sz w:val="28"/>
          <w:szCs w:val="28"/>
        </w:rPr>
      </w:pPr>
    </w:p>
    <w:p w:rsidR="00511844" w:rsidRDefault="00511844">
      <w:pPr>
        <w:ind w:left="840" w:hanging="420"/>
        <w:jc w:val="center"/>
        <w:rPr>
          <w:rFonts w:ascii="楷体_GB2312" w:eastAsia="楷体_GB2312"/>
          <w:sz w:val="32"/>
          <w:szCs w:val="32"/>
          <w:lang w:eastAsia="zh-CN"/>
        </w:rPr>
      </w:pPr>
      <w:r>
        <w:rPr>
          <w:rFonts w:ascii="楷体_GB2312" w:eastAsia="楷体_GB2312" w:hint="eastAsia"/>
          <w:sz w:val="32"/>
          <w:szCs w:val="32"/>
          <w:lang w:eastAsia="zh-CN"/>
        </w:rPr>
        <w:lastRenderedPageBreak/>
        <w:t>福建省</w:t>
      </w:r>
      <w:r w:rsidR="007705EF">
        <w:rPr>
          <w:rFonts w:ascii="楷体_GB2312" w:eastAsia="楷体_GB2312" w:hint="eastAsia"/>
          <w:sz w:val="32"/>
          <w:szCs w:val="32"/>
          <w:lang w:eastAsia="zh-CN"/>
        </w:rPr>
        <w:t>福化古蕾</w:t>
      </w:r>
      <w:r w:rsidR="007705EF">
        <w:rPr>
          <w:rFonts w:ascii="楷体_GB2312" w:eastAsia="楷体_GB2312" w:hint="eastAsia"/>
          <w:sz w:val="32"/>
          <w:szCs w:val="32"/>
        </w:rPr>
        <w:t>化学</w:t>
      </w:r>
      <w:r>
        <w:rPr>
          <w:rFonts w:ascii="楷体_GB2312" w:eastAsia="楷体_GB2312" w:hint="eastAsia"/>
          <w:sz w:val="32"/>
          <w:szCs w:val="32"/>
        </w:rPr>
        <w:t>有限公司</w:t>
      </w:r>
    </w:p>
    <w:p w:rsidR="00E30963" w:rsidRDefault="007705EF">
      <w:pPr>
        <w:ind w:left="840" w:hanging="420"/>
        <w:jc w:val="center"/>
        <w:rPr>
          <w:rFonts w:ascii="楷体_GB2312" w:eastAsia="楷体_GB2312"/>
          <w:sz w:val="32"/>
          <w:szCs w:val="32"/>
        </w:rPr>
      </w:pPr>
      <w:r>
        <w:rPr>
          <w:rFonts w:ascii="楷体_GB2312" w:eastAsia="楷体_GB2312"/>
          <w:sz w:val="32"/>
          <w:szCs w:val="32"/>
        </w:rPr>
        <w:t>PA</w:t>
      </w:r>
      <w:r>
        <w:rPr>
          <w:rFonts w:ascii="楷体_GB2312" w:eastAsia="楷体_GB2312" w:hint="eastAsia"/>
          <w:sz w:val="32"/>
          <w:szCs w:val="32"/>
        </w:rPr>
        <w:t>项目</w:t>
      </w:r>
      <w:r>
        <w:rPr>
          <w:rFonts w:ascii="楷体_GB2312" w:eastAsia="楷体_GB2312" w:hint="eastAsia"/>
          <w:sz w:val="32"/>
          <w:szCs w:val="32"/>
          <w:lang w:eastAsia="zh-CN"/>
        </w:rPr>
        <w:t>电气综合保护及监控系统</w:t>
      </w:r>
    </w:p>
    <w:p w:rsidR="00E30963" w:rsidRDefault="007705EF">
      <w:pPr>
        <w:numPr>
          <w:ilvl w:val="0"/>
          <w:numId w:val="9"/>
        </w:numPr>
        <w:spacing w:before="120"/>
        <w:rPr>
          <w:rFonts w:ascii="楷体_GB2312" w:eastAsia="楷体_GB2312"/>
          <w:b/>
          <w:bCs/>
          <w:sz w:val="32"/>
        </w:rPr>
      </w:pPr>
      <w:r>
        <w:rPr>
          <w:rFonts w:ascii="楷体_GB2312" w:eastAsia="楷体_GB2312" w:hint="eastAsia"/>
          <w:b/>
          <w:bCs/>
          <w:sz w:val="32"/>
        </w:rPr>
        <w:t>请购内容</w:t>
      </w:r>
    </w:p>
    <w:p w:rsidR="00E30963" w:rsidRDefault="007705EF">
      <w:pPr>
        <w:numPr>
          <w:ilvl w:val="0"/>
          <w:numId w:val="10"/>
        </w:numPr>
        <w:spacing w:before="100" w:after="100"/>
        <w:ind w:left="840"/>
        <w:rPr>
          <w:rFonts w:ascii="楷体_GB2312" w:eastAsia="楷体_GB2312" w:hAnsi="宋体"/>
          <w:szCs w:val="24"/>
        </w:rPr>
      </w:pPr>
      <w:r>
        <w:rPr>
          <w:rFonts w:ascii="楷体_GB2312" w:eastAsia="楷体_GB2312" w:hint="eastAsia"/>
          <w:szCs w:val="24"/>
        </w:rPr>
        <w:t>本案请购</w:t>
      </w:r>
      <w:r>
        <w:rPr>
          <w:rFonts w:ascii="楷体_GB2312" w:eastAsia="楷体_GB2312" w:hint="eastAsia"/>
          <w:szCs w:val="24"/>
          <w:lang w:eastAsia="zh-CN"/>
        </w:rPr>
        <w:t>的电气综合保护及监控系统</w:t>
      </w:r>
      <w:r>
        <w:rPr>
          <w:rFonts w:ascii="楷体_GB2312" w:eastAsia="楷体_GB2312" w:hint="eastAsia"/>
          <w:szCs w:val="24"/>
        </w:rPr>
        <w:t>，清单如下：</w:t>
      </w:r>
    </w:p>
    <w:tbl>
      <w:tblPr>
        <w:tblW w:w="10446" w:type="dxa"/>
        <w:jc w:val="center"/>
        <w:tblLayout w:type="fixed"/>
        <w:tblLook w:val="04A0"/>
      </w:tblPr>
      <w:tblGrid>
        <w:gridCol w:w="620"/>
        <w:gridCol w:w="2619"/>
        <w:gridCol w:w="1276"/>
        <w:gridCol w:w="709"/>
        <w:gridCol w:w="709"/>
        <w:gridCol w:w="3260"/>
        <w:gridCol w:w="1253"/>
        <w:tblGridChange w:id="5">
          <w:tblGrid>
            <w:gridCol w:w="620"/>
            <w:gridCol w:w="2619"/>
            <w:gridCol w:w="1276"/>
            <w:gridCol w:w="709"/>
            <w:gridCol w:w="709"/>
            <w:gridCol w:w="3260"/>
            <w:gridCol w:w="1253"/>
          </w:tblGrid>
        </w:tblGridChange>
      </w:tblGrid>
      <w:tr w:rsidR="00E30963">
        <w:trPr>
          <w:trHeight w:val="390"/>
          <w:jc w:val="center"/>
        </w:trPr>
        <w:tc>
          <w:tcPr>
            <w:tcW w:w="10446" w:type="dxa"/>
            <w:gridSpan w:val="7"/>
            <w:tcBorders>
              <w:top w:val="single" w:sz="8" w:space="0" w:color="auto"/>
              <w:left w:val="single" w:sz="8" w:space="0" w:color="auto"/>
              <w:bottom w:val="single" w:sz="8" w:space="0" w:color="auto"/>
              <w:right w:val="single" w:sz="8" w:space="0" w:color="000000"/>
            </w:tcBorders>
            <w:shd w:val="clear" w:color="000000" w:fill="FFFFFF"/>
            <w:noWrap/>
            <w:vAlign w:val="center"/>
          </w:tcPr>
          <w:p w:rsidR="00E30963" w:rsidRDefault="00E20001">
            <w:pPr>
              <w:widowControl/>
              <w:jc w:val="center"/>
              <w:rPr>
                <w:rFonts w:ascii="楷体_GB2312" w:eastAsia="楷体_GB2312" w:hAnsi="宋体"/>
                <w:b/>
                <w:bCs/>
                <w:color w:val="000000"/>
                <w:kern w:val="0"/>
                <w:sz w:val="28"/>
                <w:szCs w:val="28"/>
                <w:lang w:eastAsia="zh-CN"/>
              </w:rPr>
            </w:pPr>
            <w:bookmarkStart w:id="6" w:name="RANGE!A1:G74"/>
            <w:r>
              <w:rPr>
                <w:rFonts w:ascii="楷体_GB2312" w:eastAsia="楷体_GB2312" w:hAnsi="宋体" w:hint="eastAsia"/>
                <w:b/>
                <w:bCs/>
                <w:color w:val="000000"/>
                <w:kern w:val="0"/>
                <w:sz w:val="28"/>
                <w:szCs w:val="28"/>
                <w:lang w:eastAsia="zh-CN"/>
              </w:rPr>
              <w:t>福化古蕾化学PA项目电气综合保护及监控系统</w:t>
            </w:r>
            <w:bookmarkEnd w:id="6"/>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b/>
                <w:bCs/>
                <w:color w:val="000000"/>
                <w:kern w:val="0"/>
                <w:sz w:val="20"/>
                <w:lang w:eastAsia="zh-CN"/>
              </w:rPr>
            </w:pPr>
            <w:r>
              <w:rPr>
                <w:rFonts w:ascii="楷体_GB2312" w:eastAsia="楷体_GB2312" w:hAnsi="宋体" w:hint="eastAsia"/>
                <w:b/>
                <w:bCs/>
                <w:color w:val="000000"/>
                <w:kern w:val="0"/>
                <w:sz w:val="20"/>
                <w:lang w:eastAsia="zh-CN"/>
              </w:rPr>
              <w:t>序号</w:t>
            </w:r>
          </w:p>
        </w:tc>
        <w:tc>
          <w:tcPr>
            <w:tcW w:w="261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b/>
                <w:bCs/>
                <w:color w:val="000000"/>
                <w:kern w:val="0"/>
                <w:sz w:val="20"/>
                <w:lang w:eastAsia="zh-CN"/>
              </w:rPr>
            </w:pPr>
            <w:r>
              <w:rPr>
                <w:rFonts w:ascii="楷体_GB2312" w:eastAsia="楷体_GB2312" w:hAnsi="宋体" w:hint="eastAsia"/>
                <w:b/>
                <w:bCs/>
                <w:color w:val="000000"/>
                <w:kern w:val="0"/>
                <w:sz w:val="20"/>
                <w:lang w:eastAsia="zh-CN"/>
              </w:rPr>
              <w:t>名称</w:t>
            </w:r>
          </w:p>
        </w:tc>
        <w:tc>
          <w:tcPr>
            <w:tcW w:w="1276"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b/>
                <w:bCs/>
                <w:color w:val="000000"/>
                <w:kern w:val="0"/>
                <w:sz w:val="20"/>
                <w:lang w:eastAsia="zh-CN"/>
              </w:rPr>
            </w:pPr>
            <w:r>
              <w:rPr>
                <w:rFonts w:ascii="楷体_GB2312" w:eastAsia="楷体_GB2312" w:hAnsi="宋体" w:hint="eastAsia"/>
                <w:b/>
                <w:bCs/>
                <w:color w:val="000000"/>
                <w:kern w:val="0"/>
                <w:sz w:val="20"/>
                <w:lang w:eastAsia="zh-CN"/>
              </w:rPr>
              <w:t>参考型号</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b/>
                <w:bCs/>
                <w:color w:val="000000"/>
                <w:kern w:val="0"/>
                <w:sz w:val="20"/>
                <w:lang w:eastAsia="zh-CN"/>
              </w:rPr>
            </w:pPr>
            <w:r>
              <w:rPr>
                <w:rFonts w:ascii="楷体_GB2312" w:eastAsia="楷体_GB2312" w:hAnsi="宋体" w:hint="eastAsia"/>
                <w:b/>
                <w:bCs/>
                <w:color w:val="000000"/>
                <w:kern w:val="0"/>
                <w:sz w:val="20"/>
                <w:lang w:eastAsia="zh-CN"/>
              </w:rPr>
              <w:t>单位</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b/>
                <w:bCs/>
                <w:color w:val="000000"/>
                <w:kern w:val="0"/>
                <w:sz w:val="20"/>
                <w:lang w:eastAsia="zh-CN"/>
              </w:rPr>
            </w:pPr>
            <w:r>
              <w:rPr>
                <w:rFonts w:ascii="楷体_GB2312" w:eastAsia="楷体_GB2312" w:hAnsi="宋体" w:hint="eastAsia"/>
                <w:b/>
                <w:bCs/>
                <w:color w:val="000000"/>
                <w:kern w:val="0"/>
                <w:sz w:val="20"/>
                <w:lang w:eastAsia="zh-CN"/>
              </w:rPr>
              <w:t>数量</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b/>
                <w:bCs/>
                <w:color w:val="000000"/>
                <w:kern w:val="0"/>
                <w:sz w:val="20"/>
                <w:lang w:eastAsia="zh-CN"/>
              </w:rPr>
            </w:pPr>
            <w:r>
              <w:rPr>
                <w:rFonts w:ascii="楷体_GB2312" w:eastAsia="楷体_GB2312" w:hAnsi="宋体" w:hint="eastAsia"/>
                <w:b/>
                <w:bCs/>
                <w:color w:val="000000"/>
                <w:kern w:val="0"/>
                <w:sz w:val="20"/>
                <w:lang w:eastAsia="zh-CN"/>
              </w:rPr>
              <w:t>制造厂</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b/>
                <w:bCs/>
                <w:color w:val="000000"/>
                <w:kern w:val="0"/>
                <w:sz w:val="20"/>
                <w:lang w:eastAsia="zh-CN"/>
              </w:rPr>
            </w:pPr>
            <w:r>
              <w:rPr>
                <w:rFonts w:ascii="楷体_GB2312" w:eastAsia="楷体_GB2312" w:hAnsi="宋体" w:hint="eastAsia"/>
                <w:b/>
                <w:bCs/>
                <w:color w:val="000000"/>
                <w:kern w:val="0"/>
                <w:sz w:val="20"/>
                <w:lang w:eastAsia="zh-CN"/>
              </w:rPr>
              <w:t>备注</w:t>
            </w:r>
          </w:p>
        </w:tc>
      </w:tr>
      <w:tr w:rsidR="00E30963">
        <w:trPr>
          <w:trHeight w:val="240"/>
          <w:jc w:val="center"/>
        </w:trPr>
        <w:tc>
          <w:tcPr>
            <w:tcW w:w="3239" w:type="dxa"/>
            <w:gridSpan w:val="2"/>
            <w:tcBorders>
              <w:top w:val="single" w:sz="4" w:space="0" w:color="auto"/>
              <w:left w:val="single" w:sz="4" w:space="0" w:color="auto"/>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一、变电站主要设备</w:t>
            </w:r>
          </w:p>
        </w:tc>
        <w:tc>
          <w:tcPr>
            <w:tcW w:w="1276"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709"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709"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3260"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b/>
                <w:bCs/>
                <w:kern w:val="0"/>
                <w:sz w:val="20"/>
                <w:lang w:eastAsia="zh-CN"/>
              </w:rPr>
            </w:pPr>
            <w:r>
              <w:rPr>
                <w:rFonts w:ascii="楷体_GB2312" w:eastAsia="楷体_GB2312" w:hAnsi="宋体" w:hint="eastAsia"/>
                <w:b/>
                <w:bCs/>
                <w:kern w:val="0"/>
                <w:sz w:val="20"/>
                <w:lang w:eastAsia="zh-CN"/>
              </w:rPr>
              <w:t>1.1</w:t>
            </w:r>
          </w:p>
        </w:tc>
        <w:tc>
          <w:tcPr>
            <w:tcW w:w="2619"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10kV保护设备（分散）</w:t>
            </w:r>
          </w:p>
        </w:tc>
        <w:tc>
          <w:tcPr>
            <w:tcW w:w="1276"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3260"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color w:val="000000" w:themeColor="text1"/>
                <w:kern w:val="0"/>
                <w:sz w:val="20"/>
                <w:highlight w:val="yellow"/>
                <w:lang w:eastAsia="zh-CN"/>
              </w:rPr>
            </w:pPr>
            <w:r>
              <w:rPr>
                <w:rFonts w:ascii="楷体_GB2312" w:eastAsia="楷体_GB2312" w:hAnsi="宋体" w:hint="eastAsia"/>
                <w:color w:val="000000" w:themeColor="text1"/>
                <w:kern w:val="0"/>
                <w:sz w:val="20"/>
                <w:lang w:eastAsia="zh-CN"/>
              </w:rPr>
              <w:t>10kV电容器保护测控装置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w:t>
            </w:r>
          </w:p>
        </w:tc>
        <w:tc>
          <w:tcPr>
            <w:tcW w:w="3260" w:type="dxa"/>
            <w:vMerge w:val="restart"/>
            <w:tcBorders>
              <w:top w:val="nil"/>
              <w:left w:val="nil"/>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ABB、国电南自、南瑞继保优于或等同</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color w:val="000000" w:themeColor="text1"/>
                <w:kern w:val="0"/>
                <w:sz w:val="20"/>
                <w:lang w:eastAsia="zh-CN"/>
              </w:rPr>
            </w:pPr>
            <w:r>
              <w:rPr>
                <w:rFonts w:ascii="楷体_GB2312" w:eastAsia="楷体_GB2312" w:hAnsi="宋体" w:hint="eastAsia"/>
                <w:color w:val="000000" w:themeColor="text1"/>
                <w:kern w:val="0"/>
                <w:sz w:val="20"/>
                <w:lang w:eastAsia="zh-CN"/>
              </w:rPr>
              <w:t>10kV变压器保护测控装置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13</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375"/>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color w:val="000000" w:themeColor="text1"/>
                <w:kern w:val="0"/>
                <w:sz w:val="20"/>
                <w:lang w:eastAsia="zh-CN"/>
              </w:rPr>
            </w:pPr>
            <w:r>
              <w:rPr>
                <w:rFonts w:ascii="楷体_GB2312" w:eastAsia="楷体_GB2312" w:hAnsi="宋体" w:hint="eastAsia"/>
                <w:color w:val="000000" w:themeColor="text1"/>
                <w:kern w:val="0"/>
                <w:sz w:val="20"/>
                <w:lang w:eastAsia="zh-CN"/>
              </w:rPr>
              <w:t>10kV电动机保护测控装置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20</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鼓风机设备自带</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10kV母线电压并列装置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10kV分段保护装置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345"/>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10kV母线电压测控装置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vMerge/>
            <w:tcBorders>
              <w:left w:val="nil"/>
              <w:bottom w:val="single" w:sz="4" w:space="0" w:color="auto"/>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r>
      <w:tr w:rsidR="00E30963">
        <w:trPr>
          <w:trHeight w:val="345"/>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10kV分段快切装置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single" w:sz="4" w:space="0" w:color="auto"/>
              <w:left w:val="nil"/>
              <w:bottom w:val="single" w:sz="4" w:space="0" w:color="auto"/>
              <w:right w:val="single" w:sz="4" w:space="0" w:color="auto"/>
            </w:tcBorders>
            <w:shd w:val="clear" w:color="000000" w:fill="FFFFFF"/>
            <w:noWrap/>
            <w:vAlign w:val="center"/>
          </w:tcPr>
          <w:p w:rsidR="00E30963" w:rsidRDefault="007705EF">
            <w:pPr>
              <w:jc w:val="both"/>
              <w:rPr>
                <w:rFonts w:ascii="楷体_GB2312" w:eastAsia="楷体_GB2312" w:hAnsi="宋体"/>
                <w:kern w:val="0"/>
                <w:sz w:val="20"/>
                <w:lang w:eastAsia="zh-CN"/>
              </w:rPr>
            </w:pPr>
            <w:r>
              <w:rPr>
                <w:rFonts w:ascii="楷体_GB2312" w:eastAsia="楷体_GB2312" w:hAnsi="宋体" w:hint="eastAsia"/>
                <w:kern w:val="0"/>
                <w:sz w:val="20"/>
                <w:lang w:eastAsia="zh-CN"/>
              </w:rPr>
              <w:t>ABB、北斗银河、南瑞继保优于或等同</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345"/>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工业网络交换机</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jc w:val="both"/>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套</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single" w:sz="4" w:space="0" w:color="auto"/>
              <w:left w:val="nil"/>
              <w:bottom w:val="single" w:sz="4" w:space="0" w:color="auto"/>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b/>
                <w:bCs/>
                <w:kern w:val="0"/>
                <w:sz w:val="20"/>
                <w:lang w:eastAsia="zh-CN"/>
              </w:rPr>
            </w:pPr>
            <w:r>
              <w:rPr>
                <w:rFonts w:ascii="楷体_GB2312" w:eastAsia="楷体_GB2312" w:hAnsi="宋体" w:hint="eastAsia"/>
                <w:b/>
                <w:bCs/>
                <w:kern w:val="0"/>
                <w:sz w:val="20"/>
                <w:lang w:eastAsia="zh-CN"/>
              </w:rPr>
              <w:t>1.2</w:t>
            </w:r>
          </w:p>
        </w:tc>
        <w:tc>
          <w:tcPr>
            <w:tcW w:w="2619"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35kV主变保护测控柜</w:t>
            </w:r>
          </w:p>
        </w:tc>
        <w:tc>
          <w:tcPr>
            <w:tcW w:w="1276"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3260" w:type="dxa"/>
            <w:tcBorders>
              <w:top w:val="single" w:sz="4" w:space="0" w:color="auto"/>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主变差动保护</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w:t>
            </w:r>
          </w:p>
        </w:tc>
        <w:tc>
          <w:tcPr>
            <w:tcW w:w="3260" w:type="dxa"/>
            <w:vMerge w:val="restart"/>
            <w:tcBorders>
              <w:top w:val="nil"/>
              <w:left w:val="nil"/>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ABB、国电南自、南瑞继保优于或等同</w:t>
            </w:r>
          </w:p>
        </w:tc>
        <w:tc>
          <w:tcPr>
            <w:tcW w:w="1253" w:type="dxa"/>
            <w:vMerge w:val="restart"/>
            <w:tcBorders>
              <w:top w:val="nil"/>
              <w:left w:val="nil"/>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需预留有载调压控制器安装位置</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主变本体保护</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主变后备保护测控装置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4</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温度变送器</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个</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屏体及附件</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面</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w:t>
            </w:r>
          </w:p>
        </w:tc>
        <w:tc>
          <w:tcPr>
            <w:tcW w:w="3260" w:type="dxa"/>
            <w:vMerge/>
            <w:tcBorders>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1253" w:type="dxa"/>
            <w:vMerge/>
            <w:tcBorders>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b/>
                <w:bCs/>
                <w:kern w:val="0"/>
                <w:sz w:val="20"/>
                <w:lang w:eastAsia="zh-CN"/>
              </w:rPr>
            </w:pPr>
            <w:r>
              <w:rPr>
                <w:rFonts w:ascii="楷体_GB2312" w:eastAsia="楷体_GB2312" w:hAnsi="宋体" w:hint="eastAsia"/>
                <w:b/>
                <w:bCs/>
                <w:kern w:val="0"/>
                <w:sz w:val="20"/>
                <w:lang w:eastAsia="zh-CN"/>
              </w:rPr>
              <w:t>1.3</w:t>
            </w:r>
          </w:p>
        </w:tc>
        <w:tc>
          <w:tcPr>
            <w:tcW w:w="2619"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35kV线路保护测控柜</w:t>
            </w:r>
          </w:p>
        </w:tc>
        <w:tc>
          <w:tcPr>
            <w:tcW w:w="1276"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3260"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72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进线保护测控装置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4</w:t>
            </w:r>
          </w:p>
        </w:tc>
        <w:tc>
          <w:tcPr>
            <w:tcW w:w="3260" w:type="dxa"/>
            <w:vMerge w:val="restart"/>
            <w:tcBorders>
              <w:top w:val="single" w:sz="4" w:space="0" w:color="auto"/>
              <w:left w:val="nil"/>
              <w:right w:val="single" w:sz="4" w:space="0" w:color="auto"/>
            </w:tcBorders>
            <w:shd w:val="clear" w:color="000000" w:fill="FFFFFF"/>
            <w:noWrap/>
            <w:vAlign w:val="center"/>
          </w:tcPr>
          <w:p w:rsidR="00E30963" w:rsidRDefault="007705EF">
            <w:pPr>
              <w:jc w:val="both"/>
              <w:rPr>
                <w:rFonts w:ascii="楷体_GB2312" w:eastAsia="楷体_GB2312" w:hAnsi="宋体"/>
                <w:kern w:val="0"/>
                <w:sz w:val="20"/>
                <w:lang w:eastAsia="zh-CN"/>
              </w:rPr>
            </w:pPr>
            <w:r>
              <w:rPr>
                <w:rFonts w:ascii="楷体_GB2312" w:eastAsia="楷体_GB2312" w:hAnsi="宋体" w:hint="eastAsia"/>
                <w:kern w:val="0"/>
                <w:sz w:val="20"/>
                <w:lang w:eastAsia="zh-CN"/>
              </w:rPr>
              <w:t>ABB、国电南自、南瑞继保优于或等同</w:t>
            </w:r>
          </w:p>
        </w:tc>
        <w:tc>
          <w:tcPr>
            <w:tcW w:w="1253" w:type="dxa"/>
            <w:tcBorders>
              <w:top w:val="single" w:sz="4" w:space="0" w:color="auto"/>
              <w:left w:val="nil"/>
              <w:bottom w:val="single" w:sz="4" w:space="0" w:color="auto"/>
              <w:right w:val="single" w:sz="4" w:space="0" w:color="auto"/>
            </w:tcBorders>
            <w:shd w:val="clear" w:color="000000" w:fill="FFFFFF"/>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2台用于对侧站</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分段保护测控装置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35kV母线电压并列装置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vMerge/>
            <w:tcBorders>
              <w:left w:val="nil"/>
              <w:bottom w:val="single" w:sz="4" w:space="0" w:color="auto"/>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8"/>
          <w:jc w:val="center"/>
        </w:trPr>
        <w:tc>
          <w:tcPr>
            <w:tcW w:w="620" w:type="dxa"/>
            <w:vMerge w:val="restart"/>
            <w:tcBorders>
              <w:top w:val="nil"/>
              <w:left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2619" w:type="dxa"/>
            <w:vMerge w:val="restart"/>
            <w:tcBorders>
              <w:top w:val="nil"/>
              <w:left w:val="nil"/>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35kV快切装置</w:t>
            </w:r>
          </w:p>
        </w:tc>
        <w:tc>
          <w:tcPr>
            <w:tcW w:w="1276" w:type="dxa"/>
            <w:vMerge w:val="restart"/>
            <w:tcBorders>
              <w:top w:val="nil"/>
              <w:left w:val="nil"/>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vMerge w:val="restart"/>
            <w:tcBorders>
              <w:top w:val="nil"/>
              <w:left w:val="nil"/>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vMerge w:val="restart"/>
            <w:tcBorders>
              <w:top w:val="nil"/>
              <w:left w:val="nil"/>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vMerge w:val="restart"/>
            <w:tcBorders>
              <w:top w:val="single" w:sz="4" w:space="0" w:color="auto"/>
              <w:left w:val="nil"/>
              <w:right w:val="single" w:sz="4" w:space="0" w:color="auto"/>
            </w:tcBorders>
            <w:shd w:val="clear" w:color="000000" w:fill="FFFFFF"/>
            <w:noWrap/>
            <w:vAlign w:val="center"/>
          </w:tcPr>
          <w:p w:rsidR="00E30963" w:rsidRDefault="007705EF">
            <w:pPr>
              <w:jc w:val="center"/>
              <w:rPr>
                <w:rFonts w:ascii="楷体_GB2312" w:eastAsia="楷体_GB2312" w:hAnsi="宋体"/>
                <w:kern w:val="0"/>
                <w:sz w:val="20"/>
                <w:lang w:eastAsia="zh-CN"/>
              </w:rPr>
            </w:pPr>
            <w:r>
              <w:rPr>
                <w:rFonts w:ascii="楷体_GB2312" w:eastAsia="楷体_GB2312" w:hAnsi="宋体" w:hint="eastAsia"/>
                <w:kern w:val="0"/>
                <w:sz w:val="20"/>
                <w:lang w:eastAsia="zh-CN"/>
              </w:rPr>
              <w:t>国电南自、深圳南瑞、北京四方、南京南瑞、合富共展等，优于或等同</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r>
      <w:tr w:rsidR="00E30963">
        <w:trPr>
          <w:trHeight w:val="238"/>
          <w:jc w:val="center"/>
        </w:trPr>
        <w:tc>
          <w:tcPr>
            <w:tcW w:w="620" w:type="dxa"/>
            <w:vMerge/>
            <w:tcBorders>
              <w:left w:val="single" w:sz="4" w:space="0" w:color="auto"/>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2619" w:type="dxa"/>
            <w:vMerge/>
            <w:tcBorders>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1276" w:type="dxa"/>
            <w:vMerge/>
            <w:tcBorders>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vMerge/>
            <w:tcBorders>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709" w:type="dxa"/>
            <w:vMerge/>
            <w:tcBorders>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3260" w:type="dxa"/>
            <w:vMerge/>
            <w:tcBorders>
              <w:left w:val="nil"/>
              <w:bottom w:val="single" w:sz="4" w:space="0" w:color="auto"/>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tcBorders>
              <w:top w:val="single" w:sz="4" w:space="0" w:color="auto"/>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r>
      <w:tr w:rsidR="00E30963">
        <w:trPr>
          <w:trHeight w:val="363"/>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屏体及附件</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面</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single" w:sz="4" w:space="0" w:color="auto"/>
              <w:left w:val="nil"/>
              <w:bottom w:val="single" w:sz="4" w:space="0" w:color="auto"/>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363"/>
          <w:jc w:val="center"/>
        </w:trPr>
        <w:tc>
          <w:tcPr>
            <w:tcW w:w="620" w:type="dxa"/>
            <w:tcBorders>
              <w:top w:val="nil"/>
              <w:left w:val="single" w:sz="4" w:space="0" w:color="auto"/>
              <w:bottom w:val="single" w:sz="4" w:space="0" w:color="auto"/>
              <w:right w:val="single" w:sz="4" w:space="0" w:color="auto"/>
            </w:tcBorders>
            <w:shd w:val="solid" w:color="C4BC96" w:themeColor="background2" w:themeShade="BF" w:fill="FFFFFF"/>
            <w:noWrap/>
            <w:vAlign w:val="center"/>
          </w:tcPr>
          <w:p w:rsidR="00E30963" w:rsidRDefault="00E30963">
            <w:pPr>
              <w:widowControl/>
              <w:jc w:val="center"/>
              <w:rPr>
                <w:rFonts w:ascii="楷体_GB2312" w:eastAsia="楷体_GB2312" w:hAnsi="宋体"/>
                <w:b/>
                <w:bCs/>
                <w:kern w:val="0"/>
                <w:sz w:val="20"/>
                <w:lang w:eastAsia="zh-CN"/>
              </w:rPr>
            </w:pPr>
          </w:p>
        </w:tc>
        <w:tc>
          <w:tcPr>
            <w:tcW w:w="2619" w:type="dxa"/>
            <w:tcBorders>
              <w:top w:val="nil"/>
              <w:left w:val="nil"/>
              <w:bottom w:val="single" w:sz="4" w:space="0" w:color="auto"/>
              <w:right w:val="single" w:sz="4" w:space="0" w:color="auto"/>
            </w:tcBorders>
            <w:shd w:val="solid" w:color="C4BC96" w:themeColor="background2" w:themeShade="BF" w:fill="FFFFFF"/>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35KV母线保护柜</w:t>
            </w:r>
          </w:p>
        </w:tc>
        <w:tc>
          <w:tcPr>
            <w:tcW w:w="1276" w:type="dxa"/>
            <w:tcBorders>
              <w:top w:val="nil"/>
              <w:left w:val="nil"/>
              <w:bottom w:val="single" w:sz="4" w:space="0" w:color="auto"/>
              <w:right w:val="single" w:sz="4" w:space="0" w:color="auto"/>
            </w:tcBorders>
            <w:shd w:val="solid" w:color="C4BC96" w:themeColor="background2" w:themeShade="BF" w:fill="FFFFFF"/>
            <w:vAlign w:val="center"/>
          </w:tcPr>
          <w:p w:rsidR="00E30963" w:rsidRDefault="00E30963">
            <w:pPr>
              <w:widowControl/>
              <w:rPr>
                <w:rFonts w:ascii="楷体_GB2312" w:eastAsia="楷体_GB2312" w:hAnsi="宋体"/>
                <w:b/>
                <w:bCs/>
                <w:kern w:val="0"/>
                <w:sz w:val="20"/>
                <w:lang w:eastAsia="zh-CN"/>
              </w:rPr>
            </w:pPr>
          </w:p>
        </w:tc>
        <w:tc>
          <w:tcPr>
            <w:tcW w:w="709" w:type="dxa"/>
            <w:tcBorders>
              <w:top w:val="nil"/>
              <w:left w:val="nil"/>
              <w:bottom w:val="single" w:sz="4" w:space="0" w:color="auto"/>
              <w:right w:val="single" w:sz="4" w:space="0" w:color="auto"/>
            </w:tcBorders>
            <w:shd w:val="solid" w:color="C4BC96" w:themeColor="background2" w:themeShade="BF" w:fill="FFFFFF"/>
            <w:noWrap/>
            <w:vAlign w:val="center"/>
          </w:tcPr>
          <w:p w:rsidR="00E30963" w:rsidRDefault="00E30963">
            <w:pPr>
              <w:widowControl/>
              <w:jc w:val="center"/>
              <w:rPr>
                <w:rFonts w:ascii="楷体_GB2312" w:eastAsia="楷体_GB2312" w:hAnsi="宋体"/>
                <w:b/>
                <w:bCs/>
                <w:kern w:val="0"/>
                <w:sz w:val="20"/>
                <w:lang w:eastAsia="zh-CN"/>
              </w:rPr>
            </w:pPr>
          </w:p>
        </w:tc>
        <w:tc>
          <w:tcPr>
            <w:tcW w:w="709" w:type="dxa"/>
            <w:tcBorders>
              <w:top w:val="nil"/>
              <w:left w:val="nil"/>
              <w:bottom w:val="single" w:sz="4" w:space="0" w:color="auto"/>
              <w:right w:val="single" w:sz="4" w:space="0" w:color="auto"/>
            </w:tcBorders>
            <w:shd w:val="solid" w:color="C4BC96" w:themeColor="background2" w:themeShade="BF" w:fill="FFFFFF"/>
            <w:noWrap/>
            <w:vAlign w:val="center"/>
          </w:tcPr>
          <w:p w:rsidR="00E30963" w:rsidRDefault="00E30963">
            <w:pPr>
              <w:widowControl/>
              <w:jc w:val="center"/>
              <w:rPr>
                <w:rFonts w:ascii="楷体_GB2312" w:eastAsia="楷体_GB2312" w:hAnsi="宋体"/>
                <w:b/>
                <w:bCs/>
                <w:kern w:val="0"/>
                <w:sz w:val="20"/>
                <w:lang w:eastAsia="zh-CN"/>
              </w:rPr>
            </w:pPr>
          </w:p>
        </w:tc>
        <w:tc>
          <w:tcPr>
            <w:tcW w:w="3260" w:type="dxa"/>
            <w:tcBorders>
              <w:top w:val="single" w:sz="4" w:space="0" w:color="auto"/>
              <w:left w:val="nil"/>
              <w:bottom w:val="single" w:sz="4" w:space="0" w:color="auto"/>
              <w:right w:val="single" w:sz="4" w:space="0" w:color="auto"/>
            </w:tcBorders>
            <w:shd w:val="solid" w:color="C4BC96" w:themeColor="background2" w:themeShade="BF" w:fill="FFFFFF"/>
            <w:noWrap/>
            <w:vAlign w:val="center"/>
          </w:tcPr>
          <w:p w:rsidR="00E30963" w:rsidRDefault="00E30963">
            <w:pPr>
              <w:jc w:val="center"/>
              <w:rPr>
                <w:rFonts w:ascii="楷体_GB2312" w:eastAsia="楷体_GB2312" w:hAnsi="宋体"/>
                <w:b/>
                <w:bCs/>
                <w:kern w:val="0"/>
                <w:sz w:val="20"/>
                <w:lang w:eastAsia="zh-CN"/>
              </w:rPr>
            </w:pPr>
          </w:p>
        </w:tc>
        <w:tc>
          <w:tcPr>
            <w:tcW w:w="1253" w:type="dxa"/>
            <w:tcBorders>
              <w:top w:val="nil"/>
              <w:left w:val="nil"/>
              <w:bottom w:val="single" w:sz="4" w:space="0" w:color="auto"/>
              <w:right w:val="single" w:sz="4" w:space="0" w:color="auto"/>
            </w:tcBorders>
            <w:shd w:val="solid" w:color="C4BC96" w:themeColor="background2" w:themeShade="BF" w:fill="FFFFFF"/>
            <w:noWrap/>
            <w:vAlign w:val="center"/>
          </w:tcPr>
          <w:p w:rsidR="00E30963" w:rsidRDefault="00E30963">
            <w:pPr>
              <w:widowControl/>
              <w:jc w:val="center"/>
              <w:rPr>
                <w:rFonts w:ascii="楷体_GB2312" w:eastAsia="楷体_GB2312" w:hAnsi="宋体"/>
                <w:b/>
                <w:bCs/>
                <w:kern w:val="0"/>
                <w:sz w:val="20"/>
                <w:lang w:eastAsia="zh-CN"/>
              </w:rPr>
            </w:pPr>
          </w:p>
        </w:tc>
      </w:tr>
      <w:tr w:rsidR="00E30963">
        <w:trPr>
          <w:trHeight w:val="363"/>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35KV母线差动保护装置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single" w:sz="4" w:space="0" w:color="auto"/>
              <w:left w:val="nil"/>
              <w:bottom w:val="single" w:sz="4" w:space="0" w:color="auto"/>
              <w:right w:val="single" w:sz="4" w:space="0" w:color="auto"/>
            </w:tcBorders>
            <w:shd w:val="clear" w:color="000000" w:fill="FFFFFF"/>
            <w:noWrap/>
          </w:tcPr>
          <w:p w:rsidR="00E30963" w:rsidRDefault="007705EF">
            <w:r>
              <w:rPr>
                <w:rFonts w:ascii="楷体_GB2312" w:eastAsia="楷体_GB2312" w:hAnsi="宋体" w:hint="eastAsia"/>
                <w:kern w:val="0"/>
                <w:sz w:val="20"/>
                <w:lang w:eastAsia="zh-CN"/>
              </w:rPr>
              <w:t>ABB、国电南自、南瑞继保优于或等同</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r>
      <w:tr w:rsidR="00E30963">
        <w:trPr>
          <w:trHeight w:val="363"/>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屏体及附件</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面</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single" w:sz="4" w:space="0" w:color="auto"/>
              <w:left w:val="nil"/>
              <w:bottom w:val="single" w:sz="4" w:space="0" w:color="auto"/>
              <w:right w:val="single" w:sz="4" w:space="0" w:color="auto"/>
            </w:tcBorders>
            <w:shd w:val="clear" w:color="000000" w:fill="FFFFFF"/>
            <w:noWrap/>
          </w:tcPr>
          <w:p w:rsidR="00E30963" w:rsidRDefault="00E30963"/>
        </w:tc>
        <w:tc>
          <w:tcPr>
            <w:tcW w:w="1253" w:type="dxa"/>
            <w:tcBorders>
              <w:top w:val="nil"/>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r>
      <w:tr w:rsidR="00E30963">
        <w:trPr>
          <w:trHeight w:val="13"/>
          <w:jc w:val="center"/>
        </w:trPr>
        <w:tc>
          <w:tcPr>
            <w:tcW w:w="620" w:type="dxa"/>
            <w:tcBorders>
              <w:top w:val="single" w:sz="4" w:space="0" w:color="auto"/>
              <w:left w:val="single" w:sz="4" w:space="0" w:color="auto"/>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2619" w:type="dxa"/>
            <w:tcBorders>
              <w:top w:val="single" w:sz="4" w:space="0" w:color="auto"/>
              <w:left w:val="nil"/>
              <w:right w:val="single" w:sz="4" w:space="0" w:color="auto"/>
            </w:tcBorders>
            <w:shd w:val="clear" w:color="000000" w:fill="FFFFFF"/>
            <w:vAlign w:val="center"/>
          </w:tcPr>
          <w:p w:rsidR="00E30963" w:rsidRDefault="00E30963">
            <w:pPr>
              <w:rPr>
                <w:rFonts w:ascii="楷体_GB2312" w:eastAsia="楷体_GB2312" w:hAnsi="宋体"/>
                <w:kern w:val="0"/>
                <w:sz w:val="20"/>
                <w:lang w:eastAsia="zh-CN"/>
              </w:rPr>
            </w:pPr>
          </w:p>
        </w:tc>
        <w:tc>
          <w:tcPr>
            <w:tcW w:w="1276" w:type="dxa"/>
            <w:tcBorders>
              <w:top w:val="single" w:sz="4" w:space="0" w:color="auto"/>
              <w:left w:val="nil"/>
              <w:right w:val="single" w:sz="4" w:space="0" w:color="auto"/>
            </w:tcBorders>
            <w:shd w:val="clear" w:color="000000" w:fill="FFFFFF"/>
            <w:vAlign w:val="center"/>
          </w:tcPr>
          <w:p w:rsidR="00E30963" w:rsidRDefault="00E30963">
            <w:pPr>
              <w:rPr>
                <w:rFonts w:ascii="楷体_GB2312" w:eastAsia="楷体_GB2312" w:hAnsi="宋体"/>
                <w:kern w:val="0"/>
                <w:sz w:val="20"/>
                <w:lang w:eastAsia="zh-CN"/>
              </w:rPr>
            </w:pPr>
          </w:p>
        </w:tc>
        <w:tc>
          <w:tcPr>
            <w:tcW w:w="709" w:type="dxa"/>
            <w:tcBorders>
              <w:top w:val="single" w:sz="4" w:space="0" w:color="auto"/>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709" w:type="dxa"/>
            <w:tcBorders>
              <w:top w:val="single" w:sz="4" w:space="0" w:color="auto"/>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3260" w:type="dxa"/>
            <w:tcBorders>
              <w:top w:val="single" w:sz="4" w:space="0" w:color="auto"/>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tcBorders>
              <w:top w:val="single" w:sz="4" w:space="0" w:color="auto"/>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b/>
                <w:bCs/>
                <w:kern w:val="0"/>
                <w:sz w:val="20"/>
                <w:lang w:eastAsia="zh-CN"/>
              </w:rPr>
            </w:pPr>
            <w:r>
              <w:rPr>
                <w:rFonts w:ascii="楷体_GB2312" w:eastAsia="楷体_GB2312" w:hAnsi="宋体" w:hint="eastAsia"/>
                <w:b/>
                <w:bCs/>
                <w:kern w:val="0"/>
                <w:sz w:val="20"/>
                <w:lang w:eastAsia="zh-CN"/>
              </w:rPr>
              <w:t>1.4</w:t>
            </w:r>
          </w:p>
        </w:tc>
        <w:tc>
          <w:tcPr>
            <w:tcW w:w="2619"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微机综合测控屏</w:t>
            </w:r>
          </w:p>
        </w:tc>
        <w:tc>
          <w:tcPr>
            <w:tcW w:w="1276"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3260"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通讯管理机</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3</w:t>
            </w:r>
          </w:p>
        </w:tc>
        <w:tc>
          <w:tcPr>
            <w:tcW w:w="3260" w:type="dxa"/>
            <w:vMerge w:val="restart"/>
            <w:tcBorders>
              <w:top w:val="nil"/>
              <w:left w:val="nil"/>
              <w:right w:val="single" w:sz="4" w:space="0" w:color="auto"/>
            </w:tcBorders>
            <w:shd w:val="clear" w:color="000000" w:fill="FFFFFF"/>
            <w:noWrap/>
            <w:vAlign w:val="center"/>
          </w:tcPr>
          <w:p w:rsidR="00E30963" w:rsidRDefault="007705EF">
            <w:pPr>
              <w:jc w:val="both"/>
              <w:rPr>
                <w:rFonts w:ascii="楷体_GB2312" w:eastAsia="楷体_GB2312" w:hAnsi="宋体"/>
                <w:kern w:val="0"/>
                <w:sz w:val="20"/>
                <w:lang w:eastAsia="zh-CN"/>
              </w:rPr>
            </w:pPr>
            <w:r>
              <w:rPr>
                <w:rFonts w:ascii="楷体_GB2312" w:eastAsia="楷体_GB2312" w:hAnsi="宋体" w:hint="eastAsia"/>
                <w:kern w:val="0"/>
                <w:sz w:val="20"/>
                <w:lang w:eastAsia="zh-CN"/>
              </w:rPr>
              <w:t>ABB、国电南自、南瑞继保优于或等同</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公用测控装置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卫星对时装置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网络交换机</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套</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color w:val="FF0000"/>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lastRenderedPageBreak/>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屏体及附件</w:t>
            </w:r>
          </w:p>
        </w:tc>
        <w:tc>
          <w:tcPr>
            <w:tcW w:w="1276" w:type="dxa"/>
            <w:tcBorders>
              <w:top w:val="nil"/>
              <w:left w:val="nil"/>
              <w:bottom w:val="single" w:sz="4" w:space="0" w:color="auto"/>
              <w:right w:val="single" w:sz="4" w:space="0" w:color="auto"/>
            </w:tcBorders>
            <w:shd w:val="clear" w:color="000000" w:fill="FFFFFF"/>
            <w:noWrap/>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面</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vMerge/>
            <w:tcBorders>
              <w:left w:val="nil"/>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远动装置</w:t>
            </w:r>
          </w:p>
        </w:tc>
        <w:tc>
          <w:tcPr>
            <w:tcW w:w="1276" w:type="dxa"/>
            <w:tcBorders>
              <w:top w:val="nil"/>
              <w:left w:val="nil"/>
              <w:bottom w:val="single" w:sz="4" w:space="0" w:color="auto"/>
              <w:right w:val="single" w:sz="4" w:space="0" w:color="auto"/>
            </w:tcBorders>
            <w:shd w:val="clear" w:color="000000" w:fill="FFFFFF"/>
            <w:noWrap/>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w:t>
            </w:r>
          </w:p>
        </w:tc>
        <w:tc>
          <w:tcPr>
            <w:tcW w:w="3260" w:type="dxa"/>
            <w:vMerge/>
            <w:tcBorders>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本站数据需上传电调</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b/>
                <w:bCs/>
                <w:kern w:val="0"/>
                <w:sz w:val="20"/>
                <w:lang w:eastAsia="zh-CN"/>
              </w:rPr>
            </w:pPr>
            <w:r>
              <w:rPr>
                <w:rFonts w:ascii="楷体_GB2312" w:eastAsia="楷体_GB2312" w:hAnsi="宋体" w:hint="eastAsia"/>
                <w:b/>
                <w:bCs/>
                <w:kern w:val="0"/>
                <w:sz w:val="20"/>
                <w:lang w:eastAsia="zh-CN"/>
              </w:rPr>
              <w:t>1.5</w:t>
            </w:r>
          </w:p>
        </w:tc>
        <w:tc>
          <w:tcPr>
            <w:tcW w:w="2619"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微机监控系统</w:t>
            </w:r>
          </w:p>
        </w:tc>
        <w:tc>
          <w:tcPr>
            <w:tcW w:w="1276"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3260"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323"/>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监控主机</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品牌：DELL、HP、浪潮，配置不低于：工作站，CPU主频四核3.2Hz，8G内存，500G硬盘，1000 *2，DVD，磁盘阵列RAID5，</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显示器、键盘、鼠标等</w:t>
            </w:r>
          </w:p>
        </w:tc>
        <w:tc>
          <w:tcPr>
            <w:tcW w:w="1276" w:type="dxa"/>
            <w:tcBorders>
              <w:top w:val="nil"/>
              <w:left w:val="nil"/>
              <w:bottom w:val="single" w:sz="4" w:space="0" w:color="auto"/>
              <w:right w:val="single" w:sz="4" w:space="0" w:color="auto"/>
            </w:tcBorders>
            <w:shd w:val="clear" w:color="000000" w:fill="FFFFFF"/>
            <w:noWrap/>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不低于22"LCD，DELL、HP</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报警音响</w:t>
            </w:r>
          </w:p>
        </w:tc>
        <w:tc>
          <w:tcPr>
            <w:tcW w:w="1276" w:type="dxa"/>
            <w:tcBorders>
              <w:top w:val="nil"/>
              <w:left w:val="nil"/>
              <w:bottom w:val="single" w:sz="4" w:space="0" w:color="auto"/>
              <w:right w:val="single" w:sz="4" w:space="0" w:color="auto"/>
            </w:tcBorders>
            <w:shd w:val="clear" w:color="000000" w:fill="FFFFFF"/>
            <w:noWrap/>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套</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48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监控软件（含操作系统、数据库、监控软件等）</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套</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各厂家自己</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A3激光打印机</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HP、佳能、ESPON</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UPS</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3KW,2小时</w:t>
            </w:r>
          </w:p>
        </w:tc>
        <w:tc>
          <w:tcPr>
            <w:tcW w:w="70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PCM、APC、科华，优于或等同</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控制台</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双工位</w:t>
            </w:r>
          </w:p>
        </w:tc>
        <w:tc>
          <w:tcPr>
            <w:tcW w:w="70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套</w:t>
            </w:r>
          </w:p>
        </w:tc>
        <w:tc>
          <w:tcPr>
            <w:tcW w:w="70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b/>
                <w:bCs/>
                <w:kern w:val="0"/>
                <w:sz w:val="20"/>
                <w:lang w:eastAsia="zh-CN"/>
              </w:rPr>
            </w:pPr>
            <w:r>
              <w:rPr>
                <w:rFonts w:ascii="楷体_GB2312" w:eastAsia="楷体_GB2312" w:hAnsi="宋体" w:hint="eastAsia"/>
                <w:b/>
                <w:bCs/>
                <w:kern w:val="0"/>
                <w:sz w:val="20"/>
                <w:lang w:eastAsia="zh-CN"/>
              </w:rPr>
              <w:t>1.6</w:t>
            </w:r>
          </w:p>
        </w:tc>
        <w:tc>
          <w:tcPr>
            <w:tcW w:w="2619"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380V马达保护器（分散）</w:t>
            </w:r>
          </w:p>
        </w:tc>
        <w:tc>
          <w:tcPr>
            <w:tcW w:w="1276"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3260"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A段马达保护</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rsidP="00DB3F9D">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w:t>
            </w:r>
            <w:r w:rsidR="00DB3F9D">
              <w:rPr>
                <w:rFonts w:ascii="楷体_GB2312" w:eastAsia="楷体_GB2312" w:hAnsi="宋体" w:hint="eastAsia"/>
                <w:kern w:val="0"/>
                <w:sz w:val="20"/>
                <w:lang w:eastAsia="zh-CN"/>
              </w:rPr>
              <w:t>0</w:t>
            </w:r>
          </w:p>
        </w:tc>
        <w:tc>
          <w:tcPr>
            <w:tcW w:w="3260" w:type="dxa"/>
            <w:vMerge w:val="restart"/>
            <w:tcBorders>
              <w:top w:val="nil"/>
              <w:left w:val="nil"/>
              <w:right w:val="single" w:sz="4" w:space="0" w:color="auto"/>
            </w:tcBorders>
            <w:shd w:val="clear" w:color="000000" w:fill="FFFFFF"/>
            <w:noWrap/>
            <w:vAlign w:val="center"/>
          </w:tcPr>
          <w:p w:rsidR="00E30963" w:rsidRDefault="007705EF">
            <w:pPr>
              <w:widowControl/>
              <w:jc w:val="both"/>
              <w:rPr>
                <w:rFonts w:ascii="楷体_GB2312" w:eastAsia="楷体_GB2312" w:hAnsi="宋体"/>
                <w:color w:val="FF0000"/>
                <w:kern w:val="0"/>
                <w:sz w:val="20"/>
                <w:lang w:eastAsia="zh-CN"/>
              </w:rPr>
            </w:pPr>
            <w:r>
              <w:rPr>
                <w:rFonts w:ascii="楷体_GB2312" w:eastAsia="楷体_GB2312" w:hAnsi="宋体" w:hint="eastAsia"/>
                <w:kern w:val="0"/>
                <w:sz w:val="20"/>
                <w:szCs w:val="22"/>
                <w:lang w:eastAsia="zh-CN"/>
              </w:rPr>
              <w:t>北斗银河BDM100-M+系列、上海华建LM5F系列、南瑞继保PCS-9692系列优于或等同。带人机显示界面</w:t>
            </w:r>
          </w:p>
        </w:tc>
        <w:tc>
          <w:tcPr>
            <w:tcW w:w="1253" w:type="dxa"/>
            <w:vMerge w:val="restart"/>
            <w:tcBorders>
              <w:top w:val="nil"/>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B段马达保护</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DB3F9D">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29</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C段马达保护</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DB3F9D">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30</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D段马达保护</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DB3F9D">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17</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E段马达保护</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DB3F9D">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8</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F段马达保护</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DB3F9D">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G段马达保护</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H段马达保护</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DB3F9D">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7</w:t>
            </w:r>
          </w:p>
        </w:tc>
        <w:tc>
          <w:tcPr>
            <w:tcW w:w="3260" w:type="dxa"/>
            <w:vMerge/>
            <w:tcBorders>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1253" w:type="dxa"/>
            <w:vMerge/>
            <w:tcBorders>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2619"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合计</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rsidP="00DB3F9D">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r w:rsidR="00DB3F9D">
              <w:rPr>
                <w:rFonts w:ascii="楷体_GB2312" w:eastAsia="楷体_GB2312" w:hAnsi="宋体" w:hint="eastAsia"/>
                <w:kern w:val="0"/>
                <w:sz w:val="20"/>
                <w:lang w:eastAsia="zh-CN"/>
              </w:rPr>
              <w:t>15</w:t>
            </w:r>
          </w:p>
        </w:tc>
        <w:tc>
          <w:tcPr>
            <w:tcW w:w="3260" w:type="dxa"/>
            <w:vMerge w:val="restart"/>
            <w:tcBorders>
              <w:left w:val="nil"/>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szCs w:val="22"/>
                <w:lang w:eastAsia="zh-CN"/>
              </w:rPr>
            </w:pPr>
            <w:r>
              <w:rPr>
                <w:rFonts w:ascii="楷体_GB2312" w:eastAsia="楷体_GB2312" w:hAnsi="宋体" w:hint="eastAsia"/>
                <w:kern w:val="0"/>
                <w:sz w:val="20"/>
                <w:szCs w:val="22"/>
                <w:lang w:eastAsia="zh-CN"/>
              </w:rPr>
              <w:t>ABB、北斗银河、南瑞继保优于或等同</w:t>
            </w:r>
          </w:p>
        </w:tc>
        <w:tc>
          <w:tcPr>
            <w:tcW w:w="1253" w:type="dxa"/>
            <w:tcBorders>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备自投装置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4</w:t>
            </w:r>
          </w:p>
        </w:tc>
        <w:tc>
          <w:tcPr>
            <w:tcW w:w="3260" w:type="dxa"/>
            <w:vMerge/>
            <w:tcBorders>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1253" w:type="dxa"/>
            <w:tcBorders>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b/>
                <w:bCs/>
                <w:kern w:val="0"/>
                <w:sz w:val="20"/>
                <w:lang w:eastAsia="zh-CN"/>
              </w:rPr>
            </w:pPr>
            <w:r>
              <w:rPr>
                <w:rFonts w:ascii="楷体_GB2312" w:eastAsia="楷体_GB2312" w:hAnsi="宋体" w:hint="eastAsia"/>
                <w:b/>
                <w:bCs/>
                <w:kern w:val="0"/>
                <w:sz w:val="20"/>
                <w:lang w:eastAsia="zh-CN"/>
              </w:rPr>
              <w:t>1.7</w:t>
            </w:r>
          </w:p>
        </w:tc>
        <w:tc>
          <w:tcPr>
            <w:tcW w:w="2619"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微机五防系统</w:t>
            </w:r>
          </w:p>
        </w:tc>
        <w:tc>
          <w:tcPr>
            <w:tcW w:w="1276"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3260"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auto" w:fill="auto"/>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五防主机</w:t>
            </w:r>
          </w:p>
        </w:tc>
        <w:tc>
          <w:tcPr>
            <w:tcW w:w="1276" w:type="dxa"/>
            <w:tcBorders>
              <w:top w:val="nil"/>
              <w:left w:val="nil"/>
              <w:bottom w:val="single" w:sz="4" w:space="0" w:color="auto"/>
              <w:right w:val="single" w:sz="4" w:space="0" w:color="auto"/>
            </w:tcBorders>
            <w:shd w:val="clear" w:color="auto" w:fill="auto"/>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品牌：DELL、HP、浪潮，配置不低于CPU主频四核3.2Hz，8G内存，500G硬盘，1000 *2，DVD，磁盘阵列RAID5，</w:t>
            </w:r>
          </w:p>
        </w:tc>
        <w:tc>
          <w:tcPr>
            <w:tcW w:w="1253"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auto" w:fill="auto"/>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显示器、键盘、鼠标、音响</w:t>
            </w:r>
          </w:p>
        </w:tc>
        <w:tc>
          <w:tcPr>
            <w:tcW w:w="1276" w:type="dxa"/>
            <w:tcBorders>
              <w:top w:val="nil"/>
              <w:left w:val="nil"/>
              <w:bottom w:val="single" w:sz="4" w:space="0" w:color="auto"/>
              <w:right w:val="single" w:sz="4" w:space="0" w:color="auto"/>
            </w:tcBorders>
            <w:shd w:val="clear" w:color="auto" w:fill="auto"/>
            <w:noWrap/>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22"LCD</w:t>
            </w: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HP、DELL</w:t>
            </w:r>
          </w:p>
        </w:tc>
        <w:tc>
          <w:tcPr>
            <w:tcW w:w="1253"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auto" w:fill="auto"/>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五防软件</w:t>
            </w:r>
          </w:p>
        </w:tc>
        <w:tc>
          <w:tcPr>
            <w:tcW w:w="1276" w:type="dxa"/>
            <w:tcBorders>
              <w:top w:val="nil"/>
              <w:left w:val="nil"/>
              <w:bottom w:val="single" w:sz="4" w:space="0" w:color="auto"/>
              <w:right w:val="single" w:sz="4" w:space="0" w:color="auto"/>
            </w:tcBorders>
            <w:shd w:val="clear" w:color="auto" w:fill="auto"/>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套</w:t>
            </w: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vMerge w:val="restart"/>
            <w:tcBorders>
              <w:top w:val="nil"/>
              <w:left w:val="nil"/>
              <w:right w:val="single" w:sz="4" w:space="0" w:color="auto"/>
            </w:tcBorders>
            <w:shd w:val="clear" w:color="auto" w:fill="auto"/>
            <w:noWrap/>
            <w:vAlign w:val="center"/>
          </w:tcPr>
          <w:p w:rsidR="00E30963" w:rsidRDefault="007705EF">
            <w:pPr>
              <w:jc w:val="center"/>
              <w:rPr>
                <w:rFonts w:ascii="楷体_GB2312" w:eastAsia="楷体_GB2312" w:hAnsi="宋体"/>
                <w:kern w:val="0"/>
                <w:sz w:val="20"/>
                <w:lang w:eastAsia="zh-CN"/>
              </w:rPr>
            </w:pPr>
            <w:r>
              <w:rPr>
                <w:rFonts w:ascii="楷体_GB2312" w:eastAsia="楷体_GB2312" w:hAnsi="宋体" w:hint="eastAsia"/>
                <w:kern w:val="0"/>
                <w:sz w:val="20"/>
                <w:lang w:eastAsia="zh-CN"/>
              </w:rPr>
              <w:t>珠海共创、珠海优特，优于或等同</w:t>
            </w:r>
          </w:p>
        </w:tc>
        <w:tc>
          <w:tcPr>
            <w:tcW w:w="1253"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auto" w:fill="auto"/>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五防钥匙及锁具</w:t>
            </w:r>
          </w:p>
        </w:tc>
        <w:tc>
          <w:tcPr>
            <w:tcW w:w="1276" w:type="dxa"/>
            <w:tcBorders>
              <w:top w:val="nil"/>
              <w:left w:val="nil"/>
              <w:bottom w:val="single" w:sz="4" w:space="0" w:color="auto"/>
              <w:right w:val="single" w:sz="4" w:space="0" w:color="auto"/>
            </w:tcBorders>
            <w:shd w:val="clear" w:color="auto" w:fill="auto"/>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套</w:t>
            </w: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vMerge/>
            <w:tcBorders>
              <w:left w:val="nil"/>
              <w:bottom w:val="single" w:sz="4" w:space="0" w:color="auto"/>
              <w:right w:val="single" w:sz="4" w:space="0" w:color="auto"/>
            </w:tcBorders>
            <w:shd w:val="clear" w:color="auto" w:fill="auto"/>
            <w:noWrap/>
            <w:vAlign w:val="center"/>
          </w:tcPr>
          <w:p w:rsidR="00E30963" w:rsidRDefault="00E30963">
            <w:pPr>
              <w:widowControl/>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b/>
                <w:bCs/>
                <w:kern w:val="0"/>
                <w:sz w:val="20"/>
                <w:lang w:eastAsia="zh-CN"/>
              </w:rPr>
            </w:pPr>
            <w:r>
              <w:rPr>
                <w:rFonts w:ascii="楷体_GB2312" w:eastAsia="楷体_GB2312" w:hAnsi="宋体" w:hint="eastAsia"/>
                <w:b/>
                <w:bCs/>
                <w:kern w:val="0"/>
                <w:sz w:val="20"/>
                <w:lang w:eastAsia="zh-CN"/>
              </w:rPr>
              <w:t>1.8</w:t>
            </w:r>
          </w:p>
        </w:tc>
        <w:tc>
          <w:tcPr>
            <w:tcW w:w="2619"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故障录波屏</w:t>
            </w:r>
          </w:p>
        </w:tc>
        <w:tc>
          <w:tcPr>
            <w:tcW w:w="1276"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3260"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480"/>
          <w:jc w:val="center"/>
        </w:trPr>
        <w:tc>
          <w:tcPr>
            <w:tcW w:w="620" w:type="dxa"/>
            <w:tcBorders>
              <w:top w:val="nil"/>
              <w:left w:val="single" w:sz="4" w:space="0" w:color="auto"/>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auto" w:fill="auto"/>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35kV进线、主变、10kV馈线故障录波屏</w:t>
            </w:r>
          </w:p>
        </w:tc>
        <w:tc>
          <w:tcPr>
            <w:tcW w:w="1276" w:type="dxa"/>
            <w:tcBorders>
              <w:top w:val="nil"/>
              <w:left w:val="nil"/>
              <w:bottom w:val="single" w:sz="4" w:space="0" w:color="auto"/>
              <w:right w:val="single" w:sz="4" w:space="0" w:color="auto"/>
            </w:tcBorders>
            <w:shd w:val="clear" w:color="auto" w:fill="auto"/>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套</w:t>
            </w: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各厂家自己</w:t>
            </w:r>
          </w:p>
        </w:tc>
        <w:tc>
          <w:tcPr>
            <w:tcW w:w="1253"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b/>
                <w:bCs/>
                <w:kern w:val="0"/>
                <w:sz w:val="20"/>
                <w:lang w:eastAsia="zh-CN"/>
              </w:rPr>
            </w:pPr>
            <w:r>
              <w:rPr>
                <w:rFonts w:ascii="楷体_GB2312" w:eastAsia="楷体_GB2312" w:hAnsi="宋体" w:hint="eastAsia"/>
                <w:b/>
                <w:bCs/>
                <w:kern w:val="0"/>
                <w:sz w:val="20"/>
                <w:lang w:eastAsia="zh-CN"/>
              </w:rPr>
              <w:t>1.9</w:t>
            </w:r>
          </w:p>
        </w:tc>
        <w:tc>
          <w:tcPr>
            <w:tcW w:w="2619"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电能质量监测屏</w:t>
            </w:r>
          </w:p>
        </w:tc>
        <w:tc>
          <w:tcPr>
            <w:tcW w:w="1276"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3260"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480"/>
          <w:jc w:val="center"/>
        </w:trPr>
        <w:tc>
          <w:tcPr>
            <w:tcW w:w="620" w:type="dxa"/>
            <w:tcBorders>
              <w:top w:val="nil"/>
              <w:left w:val="single" w:sz="4" w:space="0" w:color="auto"/>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auto" w:fill="auto"/>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电能质量监测装置</w:t>
            </w:r>
          </w:p>
        </w:tc>
        <w:tc>
          <w:tcPr>
            <w:tcW w:w="1276" w:type="dxa"/>
            <w:tcBorders>
              <w:top w:val="nil"/>
              <w:left w:val="nil"/>
              <w:bottom w:val="single" w:sz="4" w:space="0" w:color="auto"/>
              <w:right w:val="single" w:sz="4" w:space="0" w:color="auto"/>
            </w:tcBorders>
            <w:shd w:val="clear" w:color="auto" w:fill="auto"/>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各厂家自己</w:t>
            </w:r>
          </w:p>
        </w:tc>
        <w:tc>
          <w:tcPr>
            <w:tcW w:w="1253"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auto" w:fill="auto"/>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屏柜及附件</w:t>
            </w:r>
          </w:p>
        </w:tc>
        <w:tc>
          <w:tcPr>
            <w:tcW w:w="1276" w:type="dxa"/>
            <w:tcBorders>
              <w:top w:val="nil"/>
              <w:left w:val="nil"/>
              <w:bottom w:val="single" w:sz="4" w:space="0" w:color="auto"/>
              <w:right w:val="single" w:sz="4" w:space="0" w:color="auto"/>
            </w:tcBorders>
            <w:shd w:val="clear" w:color="auto" w:fill="auto"/>
            <w:noWrap/>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面</w:t>
            </w: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3239" w:type="dxa"/>
            <w:gridSpan w:val="2"/>
            <w:tcBorders>
              <w:top w:val="single" w:sz="4" w:space="0" w:color="auto"/>
              <w:left w:val="single" w:sz="4" w:space="0" w:color="auto"/>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二、结片包装车间（分散）</w:t>
            </w:r>
          </w:p>
        </w:tc>
        <w:tc>
          <w:tcPr>
            <w:tcW w:w="1276"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709"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709"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3260"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r>
      <w:tr w:rsidR="00E30963">
        <w:trPr>
          <w:trHeight w:val="405"/>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马达保护</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8</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szCs w:val="22"/>
                <w:lang w:eastAsia="zh-CN"/>
              </w:rPr>
            </w:pPr>
            <w:r>
              <w:rPr>
                <w:rFonts w:ascii="楷体_GB2312" w:eastAsia="楷体_GB2312" w:hAnsi="宋体" w:hint="eastAsia"/>
                <w:kern w:val="0"/>
                <w:sz w:val="20"/>
                <w:szCs w:val="22"/>
                <w:lang w:eastAsia="zh-CN"/>
              </w:rPr>
              <w:t>北斗银河BDM100-M+系列、上海华建LM5F系列、南瑞继保PCS-9692系列优于或等同。带人机显示界面</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405"/>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通讯管理机</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E30963">
            <w:pPr>
              <w:widowControl/>
              <w:jc w:val="both"/>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r>
      <w:tr w:rsidR="00E30963">
        <w:trPr>
          <w:trHeight w:val="240"/>
          <w:jc w:val="center"/>
        </w:trPr>
        <w:tc>
          <w:tcPr>
            <w:tcW w:w="3239" w:type="dxa"/>
            <w:gridSpan w:val="2"/>
            <w:tcBorders>
              <w:top w:val="single" w:sz="4" w:space="0" w:color="auto"/>
              <w:left w:val="single" w:sz="4" w:space="0" w:color="auto"/>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三、消防泵房（分散）</w:t>
            </w:r>
          </w:p>
        </w:tc>
        <w:tc>
          <w:tcPr>
            <w:tcW w:w="1276"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709"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709"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3260" w:type="dxa"/>
            <w:tcBorders>
              <w:top w:val="nil"/>
              <w:left w:val="nil"/>
              <w:bottom w:val="single" w:sz="4" w:space="0" w:color="auto"/>
              <w:right w:val="nil"/>
            </w:tcBorders>
            <w:shd w:val="clear" w:color="000000" w:fill="C5BE97"/>
            <w:noWrap/>
            <w:vAlign w:val="center"/>
          </w:tcPr>
          <w:p w:rsidR="00E30963" w:rsidRDefault="007705EF">
            <w:pPr>
              <w:widowControl/>
              <w:jc w:val="both"/>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马达保护</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无</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both"/>
              <w:rPr>
                <w:rFonts w:ascii="楷体_GB2312" w:eastAsia="楷体_GB2312" w:hAnsi="宋体"/>
                <w:color w:val="FF0000"/>
                <w:kern w:val="0"/>
                <w:sz w:val="20"/>
                <w:lang w:eastAsia="zh-CN"/>
              </w:rPr>
            </w:pPr>
            <w:r>
              <w:rPr>
                <w:rFonts w:ascii="楷体_GB2312" w:eastAsia="楷体_GB2312" w:hAnsi="宋体" w:hint="eastAsia"/>
                <w:kern w:val="0"/>
                <w:sz w:val="20"/>
                <w:szCs w:val="22"/>
                <w:lang w:eastAsia="zh-CN"/>
              </w:rPr>
              <w:t>北斗银河BDM100-M+系列、上海华建LM5F系列、南瑞继保PCS-9692</w:t>
            </w:r>
            <w:r>
              <w:rPr>
                <w:rFonts w:ascii="楷体_GB2312" w:eastAsia="楷体_GB2312" w:hAnsi="宋体" w:hint="eastAsia"/>
                <w:kern w:val="0"/>
                <w:sz w:val="20"/>
                <w:szCs w:val="22"/>
                <w:lang w:eastAsia="zh-CN"/>
              </w:rPr>
              <w:lastRenderedPageBreak/>
              <w:t>系列优于或等同。带人机显示界面</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lastRenderedPageBreak/>
              <w:t xml:space="preserve">　</w:t>
            </w:r>
          </w:p>
        </w:tc>
      </w:tr>
      <w:tr w:rsidR="00E30963">
        <w:trPr>
          <w:trHeight w:val="240"/>
          <w:jc w:val="center"/>
        </w:trPr>
        <w:tc>
          <w:tcPr>
            <w:tcW w:w="3239" w:type="dxa"/>
            <w:gridSpan w:val="2"/>
            <w:tcBorders>
              <w:top w:val="single" w:sz="4" w:space="0" w:color="auto"/>
              <w:left w:val="single" w:sz="4" w:space="0" w:color="auto"/>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lastRenderedPageBreak/>
              <w:t>四、制冷站（分散）</w:t>
            </w:r>
          </w:p>
        </w:tc>
        <w:tc>
          <w:tcPr>
            <w:tcW w:w="1276"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709"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709"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3260" w:type="dxa"/>
            <w:tcBorders>
              <w:top w:val="nil"/>
              <w:left w:val="nil"/>
              <w:bottom w:val="single" w:sz="4" w:space="0" w:color="auto"/>
              <w:right w:val="nil"/>
            </w:tcBorders>
            <w:shd w:val="clear" w:color="000000" w:fill="C5BE97"/>
            <w:noWrap/>
            <w:vAlign w:val="center"/>
          </w:tcPr>
          <w:p w:rsidR="00E30963" w:rsidRDefault="007705EF">
            <w:pPr>
              <w:widowControl/>
              <w:jc w:val="both"/>
              <w:rPr>
                <w:rFonts w:ascii="楷体_GB2312" w:eastAsia="楷体_GB2312" w:hAnsi="宋体"/>
                <w:b/>
                <w:bCs/>
                <w:color w:val="FF0000"/>
                <w:kern w:val="0"/>
                <w:sz w:val="20"/>
                <w:lang w:eastAsia="zh-CN"/>
              </w:rPr>
            </w:pPr>
            <w:r>
              <w:rPr>
                <w:rFonts w:ascii="楷体_GB2312" w:eastAsia="楷体_GB2312" w:hAnsi="宋体" w:hint="eastAsia"/>
                <w:b/>
                <w:bCs/>
                <w:color w:val="FF0000"/>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马达保护</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7</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szCs w:val="22"/>
                <w:lang w:eastAsia="zh-CN"/>
              </w:rPr>
            </w:pPr>
            <w:r>
              <w:rPr>
                <w:rFonts w:ascii="楷体_GB2312" w:eastAsia="楷体_GB2312" w:hAnsi="宋体" w:hint="eastAsia"/>
                <w:kern w:val="0"/>
                <w:sz w:val="20"/>
                <w:szCs w:val="22"/>
                <w:lang w:eastAsia="zh-CN"/>
              </w:rPr>
              <w:t>北斗银河BDM100-M+系列、上海华建LM5F系列、南瑞继保PCS-9692系列优于或等同。带人机显示界面</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3239" w:type="dxa"/>
            <w:gridSpan w:val="2"/>
            <w:tcBorders>
              <w:top w:val="single" w:sz="4" w:space="0" w:color="auto"/>
              <w:left w:val="single" w:sz="4" w:space="0" w:color="auto"/>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五、富马酸(FA)装置（分散）</w:t>
            </w:r>
          </w:p>
        </w:tc>
        <w:tc>
          <w:tcPr>
            <w:tcW w:w="1276"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709"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709"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3260"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马达保护</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23</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szCs w:val="22"/>
                <w:lang w:eastAsia="zh-CN"/>
              </w:rPr>
            </w:pPr>
            <w:r>
              <w:rPr>
                <w:rFonts w:ascii="楷体_GB2312" w:eastAsia="楷体_GB2312" w:hAnsi="宋体" w:hint="eastAsia"/>
                <w:kern w:val="0"/>
                <w:sz w:val="20"/>
                <w:szCs w:val="22"/>
                <w:lang w:eastAsia="zh-CN"/>
              </w:rPr>
              <w:t>北斗银河BDM100-M+系列、上海华建LM5F系列、南瑞继保PCS-9692系列优于或等同。带人机显示界面</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color w:val="FF0000"/>
                <w:kern w:val="0"/>
                <w:sz w:val="20"/>
                <w:lang w:eastAsia="zh-CN"/>
              </w:rPr>
            </w:pPr>
            <w:r>
              <w:rPr>
                <w:rFonts w:ascii="楷体_GB2312" w:eastAsia="楷体_GB2312" w:hAnsi="宋体" w:hint="eastAsia"/>
                <w:color w:val="FF0000"/>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通讯管理机</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szCs w:val="22"/>
                <w:lang w:eastAsia="zh-CN"/>
              </w:rPr>
            </w:pPr>
            <w:r>
              <w:rPr>
                <w:rFonts w:ascii="楷体_GB2312" w:eastAsia="楷体_GB2312" w:hAnsi="宋体" w:hint="eastAsia"/>
                <w:kern w:val="0"/>
                <w:sz w:val="20"/>
                <w:szCs w:val="22"/>
                <w:lang w:eastAsia="zh-CN"/>
              </w:rPr>
              <w:t>负责富马酸与废水部分</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color w:val="FF0000"/>
                <w:kern w:val="0"/>
                <w:sz w:val="20"/>
                <w:lang w:eastAsia="zh-CN"/>
              </w:rPr>
            </w:pPr>
          </w:p>
        </w:tc>
      </w:tr>
      <w:tr w:rsidR="00E30963">
        <w:trPr>
          <w:trHeight w:val="240"/>
          <w:jc w:val="center"/>
        </w:trPr>
        <w:tc>
          <w:tcPr>
            <w:tcW w:w="4515" w:type="dxa"/>
            <w:gridSpan w:val="3"/>
            <w:tcBorders>
              <w:top w:val="single" w:sz="4" w:space="0" w:color="auto"/>
              <w:left w:val="single" w:sz="4" w:space="0" w:color="auto"/>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六、废水处理蒸发工段（分散） </w:t>
            </w:r>
          </w:p>
        </w:tc>
        <w:tc>
          <w:tcPr>
            <w:tcW w:w="709"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709"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3260"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color w:val="FF0000"/>
                <w:kern w:val="0"/>
                <w:sz w:val="20"/>
                <w:lang w:eastAsia="zh-CN"/>
              </w:rPr>
            </w:pPr>
            <w:r>
              <w:rPr>
                <w:rFonts w:ascii="楷体_GB2312" w:eastAsia="楷体_GB2312" w:hAnsi="宋体" w:hint="eastAsia"/>
                <w:b/>
                <w:bCs/>
                <w:color w:val="FF0000"/>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color w:val="FF0000"/>
                <w:kern w:val="0"/>
                <w:sz w:val="20"/>
                <w:lang w:eastAsia="zh-CN"/>
              </w:rPr>
            </w:pPr>
            <w:r>
              <w:rPr>
                <w:rFonts w:ascii="楷体_GB2312" w:eastAsia="楷体_GB2312" w:hAnsi="宋体" w:hint="eastAsia"/>
                <w:b/>
                <w:bCs/>
                <w:color w:val="FF0000"/>
                <w:kern w:val="0"/>
                <w:sz w:val="20"/>
                <w:lang w:eastAsia="zh-CN"/>
              </w:rPr>
              <w:t xml:space="preserve">　</w:t>
            </w:r>
          </w:p>
        </w:tc>
      </w:tr>
      <w:tr w:rsidR="00E30963">
        <w:trPr>
          <w:trHeight w:val="240"/>
          <w:jc w:val="center"/>
        </w:trPr>
        <w:tc>
          <w:tcPr>
            <w:tcW w:w="620" w:type="dxa"/>
            <w:tcBorders>
              <w:top w:val="nil"/>
              <w:left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马达保护</w:t>
            </w:r>
          </w:p>
        </w:tc>
        <w:tc>
          <w:tcPr>
            <w:tcW w:w="1276" w:type="dxa"/>
            <w:tcBorders>
              <w:top w:val="nil"/>
              <w:left w:val="nil"/>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20</w:t>
            </w:r>
          </w:p>
        </w:tc>
        <w:tc>
          <w:tcPr>
            <w:tcW w:w="3260" w:type="dxa"/>
            <w:tcBorders>
              <w:top w:val="nil"/>
              <w:left w:val="nil"/>
              <w:right w:val="single" w:sz="4" w:space="0" w:color="auto"/>
            </w:tcBorders>
            <w:shd w:val="clear" w:color="000000" w:fill="FFFFFF"/>
            <w:noWrap/>
            <w:vAlign w:val="center"/>
          </w:tcPr>
          <w:p w:rsidR="00E30963" w:rsidRDefault="007705EF">
            <w:pPr>
              <w:widowControl/>
              <w:jc w:val="both"/>
              <w:rPr>
                <w:rFonts w:ascii="楷体_GB2312" w:eastAsia="楷体_GB2312" w:hAnsi="宋体"/>
                <w:color w:val="FF0000"/>
                <w:kern w:val="0"/>
                <w:sz w:val="20"/>
                <w:lang w:eastAsia="zh-CN"/>
              </w:rPr>
            </w:pPr>
            <w:r>
              <w:rPr>
                <w:rFonts w:ascii="楷体_GB2312" w:eastAsia="楷体_GB2312" w:hAnsi="宋体" w:hint="eastAsia"/>
                <w:kern w:val="0"/>
                <w:sz w:val="20"/>
                <w:szCs w:val="22"/>
                <w:lang w:eastAsia="zh-CN"/>
              </w:rPr>
              <w:t>北斗银河BDM100-M+系列、上海华建LM5F系列、南瑞继保PCS-9692系列优于或等同。带人机显示界面</w:t>
            </w:r>
          </w:p>
        </w:tc>
        <w:tc>
          <w:tcPr>
            <w:tcW w:w="1253" w:type="dxa"/>
            <w:tcBorders>
              <w:top w:val="nil"/>
              <w:left w:val="nil"/>
              <w:right w:val="single" w:sz="4" w:space="0" w:color="auto"/>
            </w:tcBorders>
            <w:shd w:val="clear" w:color="000000" w:fill="FFFFFF"/>
            <w:noWrap/>
            <w:vAlign w:val="center"/>
          </w:tcPr>
          <w:p w:rsidR="00E30963" w:rsidRDefault="007705EF">
            <w:pPr>
              <w:widowControl/>
              <w:jc w:val="center"/>
              <w:rPr>
                <w:rFonts w:ascii="楷体_GB2312" w:eastAsia="楷体_GB2312" w:hAnsi="宋体"/>
                <w:color w:val="FF0000"/>
                <w:kern w:val="0"/>
                <w:sz w:val="20"/>
                <w:lang w:eastAsia="zh-CN"/>
              </w:rPr>
            </w:pPr>
            <w:r>
              <w:rPr>
                <w:rFonts w:ascii="楷体_GB2312" w:eastAsia="楷体_GB2312" w:hAnsi="宋体" w:hint="eastAsia"/>
                <w:color w:val="FF0000"/>
                <w:kern w:val="0"/>
                <w:sz w:val="20"/>
                <w:lang w:eastAsia="zh-CN"/>
              </w:rPr>
              <w:t xml:space="preserve">　</w:t>
            </w:r>
          </w:p>
        </w:tc>
      </w:tr>
      <w:tr w:rsidR="00E30963">
        <w:trPr>
          <w:trHeight w:val="240"/>
          <w:jc w:val="center"/>
        </w:trPr>
        <w:tc>
          <w:tcPr>
            <w:tcW w:w="10446" w:type="dxa"/>
            <w:gridSpan w:val="7"/>
            <w:tcBorders>
              <w:top w:val="nil"/>
              <w:left w:val="single" w:sz="4" w:space="0" w:color="auto"/>
              <w:bottom w:val="single" w:sz="4" w:space="0" w:color="auto"/>
              <w:right w:val="single" w:sz="4" w:space="0" w:color="auto"/>
            </w:tcBorders>
            <w:shd w:val="clear" w:color="000000" w:fill="948A54" w:themeFill="background2" w:themeFillShade="80"/>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七、其他零部件</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配套的监控工作桌椅</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套</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本站模拟电气接线图版</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套</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2m*1.5m，挂墙安装</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配套的网线、双绞线、光缆、水晶头、尾纤等辅件</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套</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各厂家自己据需统计。</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r>
      <w:tr w:rsidR="00E30963">
        <w:trPr>
          <w:trHeight w:val="240"/>
          <w:jc w:val="center"/>
        </w:trPr>
        <w:tc>
          <w:tcPr>
            <w:tcW w:w="3239" w:type="dxa"/>
            <w:gridSpan w:val="2"/>
            <w:tcBorders>
              <w:top w:val="single" w:sz="4" w:space="0" w:color="auto"/>
              <w:left w:val="single" w:sz="4" w:space="0" w:color="auto"/>
              <w:bottom w:val="single" w:sz="4" w:space="0" w:color="auto"/>
              <w:right w:val="nil"/>
            </w:tcBorders>
            <w:shd w:val="clear" w:color="000000" w:fill="948B54"/>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八、备品备件</w:t>
            </w:r>
          </w:p>
        </w:tc>
        <w:tc>
          <w:tcPr>
            <w:tcW w:w="1276" w:type="dxa"/>
            <w:tcBorders>
              <w:top w:val="nil"/>
              <w:left w:val="nil"/>
              <w:bottom w:val="single" w:sz="4" w:space="0" w:color="auto"/>
              <w:right w:val="nil"/>
            </w:tcBorders>
            <w:shd w:val="clear" w:color="000000" w:fill="948B54"/>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709" w:type="dxa"/>
            <w:tcBorders>
              <w:top w:val="nil"/>
              <w:left w:val="nil"/>
              <w:bottom w:val="single" w:sz="4" w:space="0" w:color="auto"/>
              <w:right w:val="nil"/>
            </w:tcBorders>
            <w:shd w:val="clear" w:color="000000" w:fill="948B54"/>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709" w:type="dxa"/>
            <w:tcBorders>
              <w:top w:val="nil"/>
              <w:left w:val="nil"/>
              <w:bottom w:val="single" w:sz="4" w:space="0" w:color="auto"/>
              <w:right w:val="nil"/>
            </w:tcBorders>
            <w:shd w:val="clear" w:color="000000" w:fill="948B54"/>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3260" w:type="dxa"/>
            <w:tcBorders>
              <w:top w:val="nil"/>
              <w:left w:val="nil"/>
              <w:bottom w:val="single" w:sz="4" w:space="0" w:color="auto"/>
              <w:right w:val="nil"/>
            </w:tcBorders>
            <w:shd w:val="clear" w:color="000000" w:fill="948B54"/>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1253" w:type="dxa"/>
            <w:tcBorders>
              <w:top w:val="nil"/>
              <w:left w:val="nil"/>
              <w:bottom w:val="single" w:sz="4" w:space="0" w:color="auto"/>
              <w:right w:val="nil"/>
            </w:tcBorders>
            <w:shd w:val="clear" w:color="000000" w:fill="948B54"/>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auto" w:fill="auto"/>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电动机保护测控装置</w:t>
            </w:r>
          </w:p>
        </w:tc>
        <w:tc>
          <w:tcPr>
            <w:tcW w:w="1276" w:type="dxa"/>
            <w:tcBorders>
              <w:top w:val="nil"/>
              <w:left w:val="nil"/>
              <w:bottom w:val="single" w:sz="4" w:space="0" w:color="auto"/>
              <w:right w:val="single" w:sz="4" w:space="0" w:color="auto"/>
            </w:tcBorders>
            <w:shd w:val="clear" w:color="auto" w:fill="auto"/>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不含差动</w:t>
            </w: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4</w:t>
            </w:r>
          </w:p>
        </w:tc>
        <w:tc>
          <w:tcPr>
            <w:tcW w:w="3260"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480"/>
          <w:jc w:val="center"/>
        </w:trPr>
        <w:tc>
          <w:tcPr>
            <w:tcW w:w="620" w:type="dxa"/>
            <w:tcBorders>
              <w:top w:val="nil"/>
              <w:left w:val="single" w:sz="4" w:space="0" w:color="auto"/>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auto" w:fill="auto"/>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马达保护</w:t>
            </w:r>
          </w:p>
        </w:tc>
        <w:tc>
          <w:tcPr>
            <w:tcW w:w="1276" w:type="dxa"/>
            <w:tcBorders>
              <w:top w:val="nil"/>
              <w:left w:val="nil"/>
              <w:bottom w:val="single" w:sz="4" w:space="0" w:color="auto"/>
              <w:right w:val="single" w:sz="4" w:space="0" w:color="auto"/>
            </w:tcBorders>
            <w:shd w:val="clear" w:color="auto" w:fill="auto"/>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auto" w:fill="auto"/>
            <w:noWrap/>
            <w:vAlign w:val="center"/>
          </w:tcPr>
          <w:p w:rsidR="00E30963" w:rsidRDefault="00A305C4">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20</w:t>
            </w:r>
          </w:p>
        </w:tc>
        <w:tc>
          <w:tcPr>
            <w:tcW w:w="3260"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rsidTr="00EE1965">
        <w:tblPrEx>
          <w:tblW w:w="10446" w:type="dxa"/>
          <w:jc w:val="center"/>
          <w:tblLayout w:type="fixed"/>
          <w:tblPrExChange w:id="7" w:author="Lenovo NB" w:date="2020-11-15T16:21:00Z">
            <w:tblPrEx>
              <w:tblW w:w="10446" w:type="dxa"/>
              <w:jc w:val="center"/>
              <w:tblLayout w:type="fixed"/>
            </w:tblPrEx>
          </w:tblPrExChange>
        </w:tblPrEx>
        <w:trPr>
          <w:trHeight w:val="397"/>
          <w:jc w:val="center"/>
          <w:trPrChange w:id="8" w:author="Lenovo NB" w:date="2020-11-15T16:21:00Z">
            <w:trPr>
              <w:trHeight w:val="240"/>
              <w:jc w:val="center"/>
            </w:trPr>
          </w:trPrChange>
        </w:trPr>
        <w:tc>
          <w:tcPr>
            <w:tcW w:w="10446" w:type="dxa"/>
            <w:gridSpan w:val="7"/>
            <w:tcBorders>
              <w:top w:val="single" w:sz="4" w:space="0" w:color="auto"/>
              <w:left w:val="single" w:sz="4" w:space="0" w:color="auto"/>
              <w:bottom w:val="single" w:sz="4" w:space="0" w:color="auto"/>
              <w:right w:val="single" w:sz="4" w:space="0" w:color="000000"/>
            </w:tcBorders>
            <w:shd w:val="clear" w:color="000000" w:fill="FFFFFF"/>
            <w:noWrap/>
            <w:tcPrChange w:id="9" w:author="Lenovo NB" w:date="2020-11-15T16:21:00Z">
              <w:tcPr>
                <w:tcW w:w="10446" w:type="dxa"/>
                <w:gridSpan w:val="7"/>
                <w:tcBorders>
                  <w:top w:val="single" w:sz="4" w:space="0" w:color="auto"/>
                  <w:left w:val="single" w:sz="4" w:space="0" w:color="auto"/>
                  <w:bottom w:val="single" w:sz="4" w:space="0" w:color="auto"/>
                  <w:right w:val="single" w:sz="4" w:space="0" w:color="000000"/>
                </w:tcBorders>
                <w:shd w:val="clear" w:color="000000" w:fill="FFFFFF"/>
                <w:noWrap/>
              </w:tcPr>
            </w:tcPrChange>
          </w:tcPr>
          <w:p w:rsidR="00E30963" w:rsidRPr="00EE1965" w:rsidRDefault="00487203">
            <w:pPr>
              <w:widowControl/>
              <w:rPr>
                <w:rFonts w:ascii="楷体_GB2312" w:eastAsia="楷体_GB2312" w:hAnsi="宋体"/>
                <w:b/>
                <w:kern w:val="0"/>
                <w:sz w:val="20"/>
                <w:lang w:eastAsia="zh-CN"/>
                <w:rPrChange w:id="10" w:author="Lenovo NB" w:date="2020-11-15T16:22:00Z">
                  <w:rPr>
                    <w:rFonts w:ascii="楷体_GB2312" w:eastAsia="楷体_GB2312" w:hAnsi="宋体"/>
                    <w:kern w:val="0"/>
                    <w:sz w:val="20"/>
                    <w:lang w:eastAsia="zh-CN"/>
                  </w:rPr>
                </w:rPrChange>
              </w:rPr>
            </w:pPr>
            <w:r w:rsidRPr="00487203">
              <w:rPr>
                <w:rFonts w:ascii="楷体_GB2312" w:eastAsia="楷体_GB2312" w:hAnsi="宋体" w:hint="eastAsia"/>
                <w:b/>
                <w:kern w:val="0"/>
                <w:sz w:val="21"/>
                <w:highlight w:val="yellow"/>
                <w:lang w:eastAsia="zh-CN"/>
                <w:rPrChange w:id="11" w:author="Lenovo NB" w:date="2020-11-15T16:22:00Z">
                  <w:rPr>
                    <w:rFonts w:ascii="楷体_GB2312" w:eastAsia="楷体_GB2312" w:hAnsi="宋体" w:hint="eastAsia"/>
                    <w:kern w:val="0"/>
                    <w:sz w:val="20"/>
                    <w:lang w:eastAsia="zh-CN"/>
                  </w:rPr>
                </w:rPrChange>
              </w:rPr>
              <w:t>说明：本表仅供参考，供货商需依据设计图纸，提供满足图纸要求的设备供货清单。</w:t>
            </w:r>
          </w:p>
        </w:tc>
      </w:tr>
    </w:tbl>
    <w:p w:rsidR="00E30963" w:rsidRDefault="007705EF" w:rsidP="00EE1965">
      <w:pPr>
        <w:spacing w:before="100" w:after="100"/>
        <w:ind w:leftChars="175" w:left="420" w:firstLineChars="200" w:firstLine="480"/>
        <w:rPr>
          <w:rFonts w:ascii="楷体_GB2312" w:eastAsia="楷体_GB2312" w:hAnsi="宋体"/>
          <w:szCs w:val="24"/>
          <w:lang w:eastAsia="zh-CN"/>
        </w:rPr>
      </w:pPr>
      <w:r>
        <w:rPr>
          <w:rFonts w:ascii="楷体_GB2312" w:eastAsia="楷体_GB2312" w:hint="eastAsia"/>
          <w:szCs w:val="24"/>
          <w:lang w:eastAsia="zh-CN"/>
        </w:rPr>
        <w:t>本配置表仅供参考，业主不保证其真实性及完整性，供货商需根据设计图纸自行统计，并结合自己的产品特性，提供满足图纸要求的设备供货清单。供货商需提供综保系统专用的互感器，其他互感器由业主负责。</w:t>
      </w:r>
    </w:p>
    <w:p w:rsidR="00E30963" w:rsidRDefault="007705EF">
      <w:pPr>
        <w:numPr>
          <w:ilvl w:val="0"/>
          <w:numId w:val="9"/>
        </w:numPr>
        <w:spacing w:before="120"/>
        <w:rPr>
          <w:rFonts w:ascii="楷体_GB2312" w:eastAsia="楷体_GB2312"/>
          <w:b/>
          <w:bCs/>
          <w:sz w:val="28"/>
          <w:szCs w:val="28"/>
        </w:rPr>
      </w:pPr>
      <w:r>
        <w:rPr>
          <w:rFonts w:ascii="楷体_GB2312" w:eastAsia="楷体_GB2312" w:hint="eastAsia"/>
          <w:b/>
          <w:bCs/>
          <w:sz w:val="28"/>
          <w:szCs w:val="28"/>
        </w:rPr>
        <w:t>设备及材料要求</w:t>
      </w:r>
    </w:p>
    <w:tbl>
      <w:tblPr>
        <w:tblW w:w="963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gridCol w:w="3119"/>
        <w:gridCol w:w="5670"/>
      </w:tblGrid>
      <w:tr w:rsidR="00E30963">
        <w:trPr>
          <w:trHeight w:val="90"/>
        </w:trPr>
        <w:tc>
          <w:tcPr>
            <w:tcW w:w="850" w:type="dxa"/>
            <w:vAlign w:val="center"/>
          </w:tcPr>
          <w:p w:rsidR="00E30963" w:rsidRDefault="007705EF">
            <w:pPr>
              <w:jc w:val="center"/>
              <w:rPr>
                <w:rFonts w:ascii="楷体_GB2312" w:eastAsia="楷体_GB2312" w:hAnsi="宋体"/>
                <w:szCs w:val="24"/>
              </w:rPr>
            </w:pPr>
            <w:r>
              <w:rPr>
                <w:rFonts w:ascii="楷体_GB2312" w:eastAsia="楷体_GB2312" w:hAnsi="宋体" w:hint="eastAsia"/>
                <w:szCs w:val="24"/>
              </w:rPr>
              <w:t>序号</w:t>
            </w:r>
          </w:p>
        </w:tc>
        <w:tc>
          <w:tcPr>
            <w:tcW w:w="3119" w:type="dxa"/>
            <w:vAlign w:val="center"/>
          </w:tcPr>
          <w:p w:rsidR="00E30963" w:rsidRDefault="007705EF">
            <w:pPr>
              <w:jc w:val="center"/>
              <w:rPr>
                <w:rFonts w:ascii="楷体_GB2312" w:eastAsia="楷体_GB2312" w:hAnsi="宋体"/>
                <w:szCs w:val="24"/>
              </w:rPr>
            </w:pPr>
            <w:r>
              <w:rPr>
                <w:rFonts w:ascii="楷体_GB2312" w:eastAsia="楷体_GB2312" w:hAnsi="宋体" w:hint="eastAsia"/>
                <w:szCs w:val="24"/>
              </w:rPr>
              <w:t>名     称</w:t>
            </w:r>
          </w:p>
        </w:tc>
        <w:tc>
          <w:tcPr>
            <w:tcW w:w="5670" w:type="dxa"/>
            <w:vAlign w:val="center"/>
          </w:tcPr>
          <w:p w:rsidR="00E30963" w:rsidRDefault="00EE1965" w:rsidP="00EE1965">
            <w:pPr>
              <w:jc w:val="center"/>
              <w:rPr>
                <w:rFonts w:ascii="楷体_GB2312" w:eastAsia="楷体_GB2312" w:hAnsi="宋体"/>
                <w:szCs w:val="24"/>
              </w:rPr>
            </w:pPr>
            <w:ins w:id="12" w:author="Lenovo NB" w:date="2020-11-15T16:21:00Z">
              <w:r>
                <w:rPr>
                  <w:rFonts w:ascii="楷体_GB2312" w:eastAsia="楷体_GB2312" w:hAnsi="宋体" w:hint="eastAsia"/>
                  <w:szCs w:val="24"/>
                </w:rPr>
                <w:t>参考</w:t>
              </w:r>
            </w:ins>
            <w:r w:rsidR="007705EF">
              <w:rPr>
                <w:rFonts w:ascii="楷体_GB2312" w:eastAsia="楷体_GB2312" w:hAnsi="宋体" w:hint="eastAsia"/>
                <w:szCs w:val="24"/>
              </w:rPr>
              <w:t>厂牌</w:t>
            </w:r>
          </w:p>
        </w:tc>
      </w:tr>
      <w:tr w:rsidR="00E30963">
        <w:tc>
          <w:tcPr>
            <w:tcW w:w="850" w:type="dxa"/>
            <w:vAlign w:val="center"/>
          </w:tcPr>
          <w:p w:rsidR="00E30963" w:rsidRDefault="007705EF">
            <w:pPr>
              <w:jc w:val="center"/>
              <w:rPr>
                <w:rFonts w:ascii="楷体_GB2312" w:eastAsia="楷体_GB2312" w:hAnsi="宋体"/>
                <w:szCs w:val="24"/>
              </w:rPr>
            </w:pPr>
            <w:r>
              <w:rPr>
                <w:rFonts w:ascii="楷体_GB2312" w:eastAsia="楷体_GB2312" w:hAnsi="宋体" w:hint="eastAsia"/>
                <w:szCs w:val="24"/>
              </w:rPr>
              <w:t>1</w:t>
            </w:r>
          </w:p>
        </w:tc>
        <w:tc>
          <w:tcPr>
            <w:tcW w:w="3119" w:type="dxa"/>
            <w:vAlign w:val="center"/>
          </w:tcPr>
          <w:p w:rsidR="00E30963" w:rsidRDefault="007705EF">
            <w:pPr>
              <w:rPr>
                <w:rFonts w:ascii="楷体_GB2312" w:eastAsia="楷体_GB2312" w:hAnsi="宋体"/>
                <w:szCs w:val="24"/>
                <w:lang w:eastAsia="zh-CN"/>
              </w:rPr>
            </w:pPr>
            <w:r>
              <w:rPr>
                <w:rFonts w:ascii="楷体_GB2312" w:eastAsia="楷体_GB2312" w:hAnsi="宋体" w:hint="eastAsia"/>
                <w:szCs w:val="24"/>
                <w:lang w:eastAsia="zh-CN"/>
              </w:rPr>
              <w:t>断路器、指示灯、接触器等二次元器件</w:t>
            </w:r>
          </w:p>
        </w:tc>
        <w:tc>
          <w:tcPr>
            <w:tcW w:w="5670" w:type="dxa"/>
            <w:vAlign w:val="center"/>
          </w:tcPr>
          <w:p w:rsidR="00E30963" w:rsidRDefault="007705EF">
            <w:pPr>
              <w:rPr>
                <w:rFonts w:ascii="楷体_GB2312" w:eastAsia="楷体_GB2312" w:hAnsi="宋体"/>
                <w:szCs w:val="24"/>
                <w:lang w:eastAsia="zh-CN"/>
              </w:rPr>
            </w:pPr>
            <w:r>
              <w:rPr>
                <w:rFonts w:ascii="楷体_GB2312" w:eastAsia="楷体_GB2312" w:hAnsi="宋体" w:hint="eastAsia"/>
                <w:szCs w:val="24"/>
                <w:lang w:eastAsia="zh-CN"/>
              </w:rPr>
              <w:t>ABB、西门子、施耐德等合作品牌</w:t>
            </w:r>
          </w:p>
        </w:tc>
      </w:tr>
      <w:tr w:rsidR="00E30963">
        <w:tc>
          <w:tcPr>
            <w:tcW w:w="850" w:type="dxa"/>
            <w:vAlign w:val="center"/>
          </w:tcPr>
          <w:p w:rsidR="00E30963" w:rsidRDefault="007705EF">
            <w:pPr>
              <w:jc w:val="center"/>
              <w:rPr>
                <w:rFonts w:ascii="楷体_GB2312" w:eastAsia="楷体_GB2312" w:hAnsi="宋体"/>
                <w:szCs w:val="24"/>
              </w:rPr>
            </w:pPr>
            <w:r>
              <w:rPr>
                <w:rFonts w:ascii="楷体_GB2312" w:eastAsia="楷体_GB2312" w:hAnsi="宋体" w:hint="eastAsia"/>
                <w:szCs w:val="24"/>
              </w:rPr>
              <w:t>2</w:t>
            </w:r>
          </w:p>
        </w:tc>
        <w:tc>
          <w:tcPr>
            <w:tcW w:w="3119" w:type="dxa"/>
            <w:vAlign w:val="center"/>
          </w:tcPr>
          <w:p w:rsidR="00E30963" w:rsidRDefault="007705EF">
            <w:pPr>
              <w:rPr>
                <w:rFonts w:ascii="楷体_GB2312" w:eastAsia="楷体_GB2312" w:hAnsi="宋体"/>
                <w:szCs w:val="24"/>
                <w:lang w:eastAsia="zh-CN"/>
              </w:rPr>
            </w:pPr>
            <w:r>
              <w:rPr>
                <w:rFonts w:ascii="楷体_GB2312" w:eastAsia="楷体_GB2312" w:hAnsi="宋体" w:hint="eastAsia"/>
                <w:szCs w:val="24"/>
                <w:lang w:eastAsia="zh-CN"/>
              </w:rPr>
              <w:t>电线电缆</w:t>
            </w:r>
          </w:p>
        </w:tc>
        <w:tc>
          <w:tcPr>
            <w:tcW w:w="5670" w:type="dxa"/>
            <w:vAlign w:val="center"/>
          </w:tcPr>
          <w:p w:rsidR="00E30963" w:rsidRDefault="007705EF">
            <w:pPr>
              <w:rPr>
                <w:rFonts w:ascii="楷体_GB2312" w:eastAsia="楷体_GB2312" w:hAnsi="宋体"/>
                <w:szCs w:val="24"/>
                <w:lang w:eastAsia="zh-CN"/>
              </w:rPr>
            </w:pPr>
            <w:r>
              <w:rPr>
                <w:rFonts w:ascii="楷体_GB2312" w:eastAsia="楷体_GB2312" w:hAnsi="宋体" w:hint="eastAsia"/>
                <w:szCs w:val="24"/>
                <w:lang w:eastAsia="zh-CN"/>
              </w:rPr>
              <w:t>太阳电缆、上上电缆、苏常远东等一线品牌</w:t>
            </w:r>
          </w:p>
        </w:tc>
      </w:tr>
      <w:tr w:rsidR="00E30963">
        <w:tc>
          <w:tcPr>
            <w:tcW w:w="850" w:type="dxa"/>
            <w:vAlign w:val="center"/>
          </w:tcPr>
          <w:p w:rsidR="00E30963" w:rsidRDefault="007705EF">
            <w:pPr>
              <w:jc w:val="center"/>
              <w:rPr>
                <w:rFonts w:ascii="楷体_GB2312" w:eastAsia="楷体_GB2312" w:hAnsi="宋体"/>
                <w:szCs w:val="24"/>
              </w:rPr>
            </w:pPr>
            <w:r>
              <w:rPr>
                <w:rFonts w:ascii="楷体_GB2312" w:eastAsia="楷体_GB2312" w:hAnsi="宋体" w:hint="eastAsia"/>
                <w:szCs w:val="24"/>
              </w:rPr>
              <w:t>3</w:t>
            </w:r>
          </w:p>
        </w:tc>
        <w:tc>
          <w:tcPr>
            <w:tcW w:w="3119" w:type="dxa"/>
            <w:vAlign w:val="center"/>
          </w:tcPr>
          <w:p w:rsidR="00E30963" w:rsidRDefault="007705EF">
            <w:pPr>
              <w:rPr>
                <w:rFonts w:ascii="楷体_GB2312" w:eastAsia="楷体_GB2312" w:hAnsi="宋体"/>
                <w:szCs w:val="24"/>
                <w:lang w:eastAsia="zh-CN"/>
              </w:rPr>
            </w:pPr>
            <w:r>
              <w:rPr>
                <w:rFonts w:ascii="楷体_GB2312" w:eastAsia="楷体_GB2312" w:hAnsi="宋体" w:hint="eastAsia"/>
                <w:szCs w:val="24"/>
                <w:lang w:eastAsia="zh-CN"/>
              </w:rPr>
              <w:t>接线端子</w:t>
            </w:r>
          </w:p>
        </w:tc>
        <w:tc>
          <w:tcPr>
            <w:tcW w:w="5670" w:type="dxa"/>
            <w:vAlign w:val="center"/>
          </w:tcPr>
          <w:p w:rsidR="00E30963" w:rsidRDefault="007705EF">
            <w:pPr>
              <w:rPr>
                <w:rFonts w:ascii="楷体_GB2312" w:eastAsia="楷体_GB2312" w:hAnsi="宋体"/>
                <w:szCs w:val="24"/>
                <w:lang w:eastAsia="zh-CN"/>
              </w:rPr>
            </w:pPr>
            <w:r>
              <w:rPr>
                <w:rFonts w:ascii="楷体_GB2312" w:eastAsia="楷体_GB2312" w:hAnsi="宋体" w:hint="eastAsia"/>
                <w:szCs w:val="24"/>
                <w:lang w:eastAsia="zh-CN"/>
              </w:rPr>
              <w:t>魏德米勒、凤凰等</w:t>
            </w:r>
          </w:p>
        </w:tc>
      </w:tr>
      <w:tr w:rsidR="00E30963">
        <w:tc>
          <w:tcPr>
            <w:tcW w:w="850" w:type="dxa"/>
            <w:vAlign w:val="center"/>
          </w:tcPr>
          <w:p w:rsidR="00E30963" w:rsidRDefault="007705EF">
            <w:pPr>
              <w:jc w:val="center"/>
              <w:rPr>
                <w:rFonts w:ascii="楷体_GB2312" w:eastAsia="楷体_GB2312" w:hAnsi="宋体"/>
                <w:szCs w:val="24"/>
              </w:rPr>
            </w:pPr>
            <w:r>
              <w:rPr>
                <w:rFonts w:ascii="楷体_GB2312" w:eastAsia="楷体_GB2312" w:hAnsi="宋体" w:hint="eastAsia"/>
                <w:szCs w:val="24"/>
              </w:rPr>
              <w:t>4</w:t>
            </w:r>
          </w:p>
        </w:tc>
        <w:tc>
          <w:tcPr>
            <w:tcW w:w="3119" w:type="dxa"/>
            <w:vAlign w:val="center"/>
          </w:tcPr>
          <w:p w:rsidR="00E30963" w:rsidRDefault="007705EF">
            <w:pPr>
              <w:rPr>
                <w:rFonts w:ascii="楷体_GB2312" w:eastAsia="楷体_GB2312" w:hAnsi="宋体"/>
                <w:szCs w:val="24"/>
                <w:lang w:eastAsia="zh-CN"/>
              </w:rPr>
            </w:pPr>
            <w:r>
              <w:rPr>
                <w:rFonts w:ascii="楷体_GB2312" w:eastAsia="楷体_GB2312" w:hAnsi="宋体" w:hint="eastAsia"/>
                <w:szCs w:val="24"/>
                <w:lang w:eastAsia="zh-CN"/>
              </w:rPr>
              <w:t>其他材料</w:t>
            </w:r>
          </w:p>
        </w:tc>
        <w:tc>
          <w:tcPr>
            <w:tcW w:w="5670" w:type="dxa"/>
            <w:vAlign w:val="center"/>
          </w:tcPr>
          <w:p w:rsidR="00E30963" w:rsidRDefault="007705EF">
            <w:pPr>
              <w:rPr>
                <w:rFonts w:ascii="楷体_GB2312" w:eastAsia="楷体_GB2312" w:hAnsi="宋体"/>
                <w:szCs w:val="24"/>
                <w:lang w:eastAsia="zh-CN"/>
              </w:rPr>
            </w:pPr>
            <w:r>
              <w:rPr>
                <w:rFonts w:ascii="楷体_GB2312" w:eastAsia="楷体_GB2312" w:hAnsi="宋体" w:hint="eastAsia"/>
                <w:szCs w:val="24"/>
                <w:lang w:eastAsia="zh-CN"/>
              </w:rPr>
              <w:t>省级名优产品</w:t>
            </w:r>
          </w:p>
        </w:tc>
      </w:tr>
    </w:tbl>
    <w:p w:rsidR="00E30963" w:rsidRDefault="007705EF">
      <w:pPr>
        <w:ind w:leftChars="177" w:left="425" w:firstLineChars="200" w:firstLine="480"/>
        <w:rPr>
          <w:rFonts w:ascii="楷体_GB2312" w:eastAsia="楷体_GB2312" w:hAnsi="宋体"/>
          <w:szCs w:val="24"/>
          <w:lang w:eastAsia="zh-CN"/>
        </w:rPr>
      </w:pPr>
      <w:r>
        <w:rPr>
          <w:rFonts w:ascii="楷体_GB2312" w:eastAsia="楷体_GB2312" w:hAnsi="宋体" w:hint="eastAsia"/>
          <w:szCs w:val="24"/>
          <w:lang w:eastAsia="zh-CN"/>
        </w:rPr>
        <w:t>投标商采用的主材及重要零部件，必须经业主确认。</w:t>
      </w:r>
    </w:p>
    <w:p w:rsidR="00E30963" w:rsidRDefault="007705EF">
      <w:pPr>
        <w:numPr>
          <w:ilvl w:val="0"/>
          <w:numId w:val="9"/>
        </w:numPr>
        <w:spacing w:before="120"/>
        <w:rPr>
          <w:rFonts w:ascii="楷体_GB2312" w:eastAsia="楷体_GB2312"/>
          <w:b/>
          <w:bCs/>
          <w:sz w:val="32"/>
        </w:rPr>
      </w:pPr>
      <w:r>
        <w:rPr>
          <w:rFonts w:ascii="楷体_GB2312" w:eastAsia="楷体_GB2312" w:hint="eastAsia"/>
          <w:b/>
          <w:bCs/>
          <w:sz w:val="32"/>
        </w:rPr>
        <w:t>其他事项</w:t>
      </w:r>
    </w:p>
    <w:p w:rsidR="00E30963" w:rsidRDefault="007705EF">
      <w:pPr>
        <w:numPr>
          <w:ilvl w:val="0"/>
          <w:numId w:val="11"/>
        </w:numPr>
        <w:tabs>
          <w:tab w:val="left" w:pos="840"/>
        </w:tabs>
        <w:spacing w:before="100" w:after="100"/>
        <w:ind w:left="840"/>
        <w:rPr>
          <w:rFonts w:ascii="楷体_GB2312" w:eastAsia="楷体_GB2312" w:hAnsi="宋体"/>
          <w:szCs w:val="24"/>
          <w:lang w:eastAsia="zh-CN"/>
        </w:rPr>
      </w:pPr>
      <w:r>
        <w:rPr>
          <w:rFonts w:ascii="楷体_GB2312" w:eastAsia="楷体_GB2312" w:hAnsi="宋体" w:hint="eastAsia"/>
          <w:szCs w:val="24"/>
          <w:lang w:eastAsia="zh-CN"/>
        </w:rPr>
        <w:t>投标商提供的设备和服务必须完全满足技术规格书的各项要求。</w:t>
      </w:r>
    </w:p>
    <w:p w:rsidR="00E30963" w:rsidRDefault="007705EF">
      <w:pPr>
        <w:numPr>
          <w:ilvl w:val="0"/>
          <w:numId w:val="11"/>
        </w:numPr>
        <w:tabs>
          <w:tab w:val="left" w:pos="840"/>
        </w:tabs>
        <w:spacing w:before="100" w:after="100"/>
        <w:ind w:left="840"/>
        <w:rPr>
          <w:rFonts w:ascii="楷体_GB2312" w:eastAsia="楷体_GB2312" w:hAnsi="宋体"/>
          <w:szCs w:val="24"/>
          <w:lang w:eastAsia="zh-CN"/>
        </w:rPr>
      </w:pPr>
      <w:r>
        <w:rPr>
          <w:rFonts w:ascii="楷体_GB2312" w:eastAsia="楷体_GB2312" w:hAnsi="宋体" w:hint="eastAsia"/>
          <w:szCs w:val="24"/>
          <w:lang w:eastAsia="zh-CN"/>
        </w:rPr>
        <w:t>投标商提供的设备必须是标准的、完整的，技术上是成熟的，性能上是先进的，型式是最新的。</w:t>
      </w:r>
    </w:p>
    <w:p w:rsidR="00E30963" w:rsidRDefault="007705EF">
      <w:pPr>
        <w:numPr>
          <w:ilvl w:val="0"/>
          <w:numId w:val="11"/>
        </w:numPr>
        <w:tabs>
          <w:tab w:val="left" w:pos="840"/>
          <w:tab w:val="left" w:pos="2100"/>
        </w:tabs>
        <w:spacing w:before="100" w:after="100"/>
        <w:ind w:left="840"/>
        <w:rPr>
          <w:rFonts w:ascii="楷体_GB2312" w:eastAsia="楷体_GB2312" w:hAnsi="宋体"/>
          <w:szCs w:val="24"/>
          <w:lang w:eastAsia="zh-CN"/>
        </w:rPr>
      </w:pPr>
      <w:r>
        <w:rPr>
          <w:rFonts w:ascii="楷体_GB2312" w:eastAsia="楷体_GB2312" w:hAnsi="宋体" w:hint="eastAsia"/>
          <w:szCs w:val="24"/>
          <w:lang w:eastAsia="zh-CN"/>
        </w:rPr>
        <w:t>投标商应透彻理解本请购说明的全部内容，投标文件一经提出即表明投标商已经充分理解、完全确认、全面满足请购文件的全部内容。</w:t>
      </w:r>
    </w:p>
    <w:p w:rsidR="00E30963" w:rsidRDefault="007705EF">
      <w:pPr>
        <w:numPr>
          <w:ilvl w:val="0"/>
          <w:numId w:val="11"/>
        </w:numPr>
        <w:tabs>
          <w:tab w:val="left" w:pos="840"/>
          <w:tab w:val="left" w:pos="2100"/>
        </w:tabs>
        <w:spacing w:before="100" w:after="100"/>
        <w:ind w:left="840"/>
        <w:rPr>
          <w:rFonts w:ascii="楷体_GB2312" w:eastAsia="楷体_GB2312" w:hAnsi="宋体"/>
          <w:szCs w:val="24"/>
          <w:lang w:eastAsia="zh-CN"/>
        </w:rPr>
      </w:pPr>
      <w:r>
        <w:rPr>
          <w:rFonts w:ascii="楷体_GB2312" w:eastAsia="楷体_GB2312" w:hAnsi="宋体" w:hint="eastAsia"/>
          <w:szCs w:val="24"/>
          <w:lang w:eastAsia="zh-CN"/>
        </w:rPr>
        <w:t>投标商的投标书不得与请购说明有原则性的偏差，若有非原则性的偏差也应以偏离表说明。</w:t>
      </w:r>
    </w:p>
    <w:p w:rsidR="00E30963" w:rsidRDefault="007705EF">
      <w:pPr>
        <w:numPr>
          <w:ilvl w:val="0"/>
          <w:numId w:val="11"/>
        </w:numPr>
        <w:tabs>
          <w:tab w:val="left" w:pos="840"/>
          <w:tab w:val="left" w:pos="2100"/>
        </w:tabs>
        <w:spacing w:before="100" w:after="100"/>
        <w:ind w:left="840"/>
        <w:rPr>
          <w:rFonts w:ascii="楷体_GB2312" w:eastAsia="楷体_GB2312" w:hAnsi="宋体"/>
          <w:szCs w:val="24"/>
          <w:lang w:eastAsia="zh-CN"/>
        </w:rPr>
      </w:pPr>
      <w:r>
        <w:rPr>
          <w:rFonts w:ascii="楷体_GB2312" w:eastAsia="楷体_GB2312" w:hAnsi="宋体" w:hint="eastAsia"/>
          <w:szCs w:val="24"/>
          <w:lang w:eastAsia="zh-CN"/>
        </w:rPr>
        <w:t>投标商提供的设备应在工厂内通过完善的、严格的测试检验，并在现场安装调试后按国家有关</w:t>
      </w:r>
      <w:r>
        <w:rPr>
          <w:rFonts w:ascii="楷体_GB2312" w:eastAsia="楷体_GB2312" w:hAnsi="宋体" w:hint="eastAsia"/>
          <w:szCs w:val="24"/>
          <w:lang w:eastAsia="zh-CN"/>
        </w:rPr>
        <w:lastRenderedPageBreak/>
        <w:t>标准和合同规定的指标进行验收。</w:t>
      </w:r>
    </w:p>
    <w:p w:rsidR="00E30963" w:rsidRDefault="007705EF">
      <w:pPr>
        <w:numPr>
          <w:ilvl w:val="0"/>
          <w:numId w:val="9"/>
        </w:numPr>
        <w:spacing w:before="120"/>
        <w:rPr>
          <w:rFonts w:ascii="楷体_GB2312" w:eastAsia="楷体_GB2312"/>
          <w:b/>
          <w:bCs/>
          <w:sz w:val="32"/>
        </w:rPr>
      </w:pPr>
      <w:r>
        <w:rPr>
          <w:rFonts w:ascii="楷体_GB2312" w:eastAsia="楷体_GB2312" w:hint="eastAsia"/>
          <w:b/>
          <w:bCs/>
          <w:sz w:val="32"/>
        </w:rPr>
        <w:t>技术标书</w:t>
      </w:r>
    </w:p>
    <w:p w:rsidR="00E30963" w:rsidRDefault="007705EF">
      <w:pPr>
        <w:ind w:firstLineChars="300" w:firstLine="720"/>
        <w:rPr>
          <w:rFonts w:ascii="楷体_GB2312" w:eastAsia="楷体_GB2312" w:hAnsi="宋体"/>
          <w:szCs w:val="24"/>
          <w:lang w:eastAsia="zh-CN"/>
        </w:rPr>
      </w:pPr>
      <w:r>
        <w:rPr>
          <w:rFonts w:ascii="楷体_GB2312" w:eastAsia="楷体_GB2312" w:hAnsi="宋体" w:hint="eastAsia"/>
          <w:szCs w:val="24"/>
          <w:lang w:eastAsia="zh-CN"/>
        </w:rPr>
        <w:t>技术标书应提交以下文件：</w:t>
      </w:r>
    </w:p>
    <w:p w:rsidR="00E30963" w:rsidRDefault="007705EF">
      <w:pPr>
        <w:numPr>
          <w:ilvl w:val="0"/>
          <w:numId w:val="12"/>
        </w:numPr>
        <w:ind w:left="227" w:firstLine="60"/>
        <w:jc w:val="both"/>
        <w:rPr>
          <w:rFonts w:ascii="楷体_GB2312" w:eastAsia="楷体_GB2312" w:hAnsi="宋体"/>
          <w:szCs w:val="24"/>
          <w:lang w:eastAsia="zh-CN"/>
        </w:rPr>
      </w:pPr>
      <w:r>
        <w:rPr>
          <w:rFonts w:ascii="楷体_GB2312" w:eastAsia="楷体_GB2312" w:hAnsi="宋体" w:hint="eastAsia"/>
          <w:szCs w:val="24"/>
          <w:lang w:eastAsia="zh-CN"/>
        </w:rPr>
        <w:t>供货设备清单</w:t>
      </w:r>
    </w:p>
    <w:p w:rsidR="00E30963" w:rsidRDefault="007705EF">
      <w:pPr>
        <w:numPr>
          <w:ilvl w:val="0"/>
          <w:numId w:val="12"/>
        </w:numPr>
        <w:ind w:left="227" w:firstLine="60"/>
        <w:jc w:val="both"/>
        <w:rPr>
          <w:rFonts w:ascii="楷体_GB2312" w:eastAsia="楷体_GB2312" w:hAnsi="宋体"/>
          <w:szCs w:val="24"/>
          <w:lang w:eastAsia="zh-CN"/>
        </w:rPr>
      </w:pPr>
      <w:r>
        <w:rPr>
          <w:rFonts w:ascii="楷体_GB2312" w:eastAsia="楷体_GB2312" w:hAnsi="宋体" w:hint="eastAsia"/>
          <w:szCs w:val="24"/>
          <w:lang w:eastAsia="zh-CN"/>
        </w:rPr>
        <w:t>备品备件、专用工具、专用仪表清单。</w:t>
      </w:r>
    </w:p>
    <w:p w:rsidR="00E30963" w:rsidRDefault="007705EF">
      <w:pPr>
        <w:numPr>
          <w:ilvl w:val="0"/>
          <w:numId w:val="12"/>
        </w:numPr>
        <w:ind w:left="227" w:firstLine="60"/>
        <w:jc w:val="both"/>
        <w:rPr>
          <w:rFonts w:ascii="楷体_GB2312" w:eastAsia="楷体_GB2312" w:hAnsi="宋体"/>
          <w:szCs w:val="24"/>
          <w:lang w:eastAsia="zh-CN"/>
        </w:rPr>
      </w:pPr>
      <w:r>
        <w:rPr>
          <w:rFonts w:ascii="楷体_GB2312" w:eastAsia="楷体_GB2312" w:hAnsi="宋体" w:hint="eastAsia"/>
          <w:szCs w:val="24"/>
          <w:lang w:eastAsia="zh-CN"/>
        </w:rPr>
        <w:t>技术偏离表。</w:t>
      </w:r>
    </w:p>
    <w:p w:rsidR="00E30963" w:rsidRDefault="007705EF">
      <w:pPr>
        <w:numPr>
          <w:ilvl w:val="0"/>
          <w:numId w:val="12"/>
        </w:numPr>
        <w:ind w:left="227" w:firstLine="60"/>
        <w:jc w:val="both"/>
        <w:rPr>
          <w:rFonts w:ascii="楷体_GB2312" w:eastAsia="楷体_GB2312" w:hAnsi="宋体"/>
          <w:szCs w:val="24"/>
          <w:lang w:eastAsia="zh-CN"/>
        </w:rPr>
      </w:pPr>
      <w:r>
        <w:rPr>
          <w:rFonts w:ascii="楷体_GB2312" w:eastAsia="楷体_GB2312" w:hAnsi="宋体" w:hint="eastAsia"/>
          <w:szCs w:val="24"/>
          <w:lang w:eastAsia="zh-CN"/>
        </w:rPr>
        <w:t>综保系统技术参数表。</w:t>
      </w:r>
    </w:p>
    <w:p w:rsidR="00E30963" w:rsidRDefault="007705EF">
      <w:pPr>
        <w:numPr>
          <w:ilvl w:val="0"/>
          <w:numId w:val="12"/>
        </w:numPr>
        <w:ind w:left="227" w:firstLine="60"/>
        <w:jc w:val="both"/>
        <w:rPr>
          <w:rFonts w:ascii="楷体_GB2312" w:eastAsia="楷体_GB2312" w:hAnsi="宋体"/>
          <w:szCs w:val="24"/>
          <w:lang w:eastAsia="zh-CN"/>
        </w:rPr>
      </w:pPr>
      <w:r>
        <w:rPr>
          <w:rFonts w:ascii="楷体_GB2312" w:eastAsia="楷体_GB2312" w:hAnsi="宋体" w:hint="eastAsia"/>
          <w:szCs w:val="24"/>
          <w:lang w:eastAsia="zh-CN"/>
        </w:rPr>
        <w:t>综保系统外形图、尺寸、重量、土建基础图。</w:t>
      </w:r>
    </w:p>
    <w:p w:rsidR="00E30963" w:rsidRDefault="007705EF">
      <w:pPr>
        <w:numPr>
          <w:ilvl w:val="0"/>
          <w:numId w:val="12"/>
        </w:numPr>
        <w:ind w:left="227" w:firstLine="60"/>
        <w:jc w:val="both"/>
        <w:rPr>
          <w:rFonts w:ascii="楷体_GB2312" w:eastAsia="楷体_GB2312" w:hAnsi="宋体"/>
          <w:szCs w:val="24"/>
          <w:lang w:eastAsia="zh-CN"/>
        </w:rPr>
      </w:pPr>
      <w:r>
        <w:rPr>
          <w:rFonts w:ascii="楷体_GB2312" w:eastAsia="楷体_GB2312" w:hAnsi="宋体" w:hint="eastAsia"/>
          <w:szCs w:val="24"/>
          <w:lang w:eastAsia="zh-CN"/>
        </w:rPr>
        <w:t>主要材料来源。</w:t>
      </w:r>
    </w:p>
    <w:p w:rsidR="00E30963" w:rsidRDefault="007705EF">
      <w:pPr>
        <w:numPr>
          <w:ilvl w:val="0"/>
          <w:numId w:val="12"/>
        </w:numPr>
        <w:ind w:left="227" w:firstLine="60"/>
        <w:jc w:val="both"/>
        <w:rPr>
          <w:rFonts w:ascii="楷体_GB2312" w:eastAsia="楷体_GB2312" w:hAnsi="宋体"/>
          <w:szCs w:val="24"/>
          <w:lang w:eastAsia="zh-CN"/>
        </w:rPr>
      </w:pPr>
      <w:r>
        <w:rPr>
          <w:rFonts w:ascii="楷体_GB2312" w:eastAsia="楷体_GB2312" w:hAnsi="宋体" w:hint="eastAsia"/>
          <w:szCs w:val="24"/>
          <w:lang w:eastAsia="zh-CN"/>
        </w:rPr>
        <w:t>企业资质文件。</w:t>
      </w:r>
    </w:p>
    <w:p w:rsidR="00E30963" w:rsidRDefault="007705EF">
      <w:pPr>
        <w:numPr>
          <w:ilvl w:val="0"/>
          <w:numId w:val="12"/>
        </w:numPr>
        <w:ind w:left="227" w:firstLine="60"/>
        <w:jc w:val="both"/>
        <w:rPr>
          <w:rFonts w:ascii="楷体_GB2312" w:eastAsia="楷体_GB2312" w:hAnsi="宋体"/>
          <w:szCs w:val="24"/>
          <w:lang w:eastAsia="zh-CN"/>
        </w:rPr>
      </w:pPr>
      <w:r>
        <w:rPr>
          <w:rFonts w:ascii="楷体_GB2312" w:eastAsia="楷体_GB2312" w:hAnsi="宋体" w:hint="eastAsia"/>
          <w:szCs w:val="24"/>
          <w:lang w:eastAsia="zh-CN"/>
        </w:rPr>
        <w:t>投标商制造厂</w:t>
      </w:r>
      <w:r>
        <w:rPr>
          <w:rFonts w:ascii="楷体_GB2312" w:eastAsia="楷体_GB2312" w:hAnsi="宋体"/>
          <w:szCs w:val="24"/>
          <w:lang w:eastAsia="zh-CN"/>
        </w:rPr>
        <w:t>201</w:t>
      </w:r>
      <w:r>
        <w:rPr>
          <w:rFonts w:ascii="楷体_GB2312" w:eastAsia="楷体_GB2312" w:hAnsi="宋体" w:hint="eastAsia"/>
          <w:szCs w:val="24"/>
          <w:lang w:eastAsia="zh-CN"/>
        </w:rPr>
        <w:t>7、</w:t>
      </w:r>
      <w:r>
        <w:rPr>
          <w:rFonts w:ascii="楷体_GB2312" w:eastAsia="楷体_GB2312" w:hAnsi="宋体"/>
          <w:szCs w:val="24"/>
          <w:lang w:eastAsia="zh-CN"/>
        </w:rPr>
        <w:t>201</w:t>
      </w:r>
      <w:r>
        <w:rPr>
          <w:rFonts w:ascii="楷体_GB2312" w:eastAsia="楷体_GB2312" w:hAnsi="宋体" w:hint="eastAsia"/>
          <w:szCs w:val="24"/>
          <w:lang w:eastAsia="zh-CN"/>
        </w:rPr>
        <w:t>8、2019年度销售收入。</w:t>
      </w:r>
    </w:p>
    <w:p w:rsidR="00E30963" w:rsidRDefault="007705EF">
      <w:pPr>
        <w:numPr>
          <w:ilvl w:val="0"/>
          <w:numId w:val="12"/>
        </w:numPr>
        <w:tabs>
          <w:tab w:val="clear" w:pos="360"/>
          <w:tab w:val="left" w:pos="840"/>
        </w:tabs>
        <w:ind w:left="680" w:hanging="420"/>
        <w:jc w:val="both"/>
        <w:rPr>
          <w:rFonts w:ascii="楷体_GB2312" w:eastAsia="楷体_GB2312" w:hAnsi="宋体"/>
          <w:szCs w:val="24"/>
          <w:lang w:eastAsia="zh-CN"/>
        </w:rPr>
      </w:pPr>
      <w:r>
        <w:rPr>
          <w:rFonts w:ascii="楷体_GB2312" w:eastAsia="楷体_GB2312" w:hAnsi="宋体" w:hint="eastAsia"/>
          <w:szCs w:val="24"/>
          <w:lang w:eastAsia="zh-CN"/>
        </w:rPr>
        <w:t>投标商制造厂</w:t>
      </w:r>
      <w:r>
        <w:rPr>
          <w:rFonts w:ascii="楷体_GB2312" w:eastAsia="楷体_GB2312" w:hAnsi="宋体"/>
          <w:szCs w:val="24"/>
          <w:lang w:eastAsia="zh-CN"/>
        </w:rPr>
        <w:t>201</w:t>
      </w:r>
      <w:r>
        <w:rPr>
          <w:rFonts w:ascii="楷体_GB2312" w:eastAsia="楷体_GB2312" w:hAnsi="宋体" w:hint="eastAsia"/>
          <w:szCs w:val="24"/>
          <w:lang w:eastAsia="zh-CN"/>
        </w:rPr>
        <w:t>7、</w:t>
      </w:r>
      <w:r>
        <w:rPr>
          <w:rFonts w:ascii="楷体_GB2312" w:eastAsia="楷体_GB2312" w:hAnsi="宋体"/>
          <w:szCs w:val="24"/>
          <w:lang w:eastAsia="zh-CN"/>
        </w:rPr>
        <w:t>201</w:t>
      </w:r>
      <w:r>
        <w:rPr>
          <w:rFonts w:ascii="楷体_GB2312" w:eastAsia="楷体_GB2312" w:hAnsi="宋体" w:hint="eastAsia"/>
          <w:szCs w:val="24"/>
          <w:lang w:eastAsia="zh-CN"/>
        </w:rPr>
        <w:t>8、2019年度该类产品销售情况</w:t>
      </w:r>
      <w:r>
        <w:rPr>
          <w:rFonts w:ascii="楷体_GB2312" w:eastAsia="楷体_GB2312" w:hAnsi="宋体"/>
          <w:szCs w:val="24"/>
          <w:lang w:eastAsia="zh-CN"/>
        </w:rPr>
        <w:t>(</w:t>
      </w:r>
      <w:r>
        <w:rPr>
          <w:rFonts w:ascii="楷体_GB2312" w:eastAsia="楷体_GB2312" w:hAnsi="宋体" w:hint="eastAsia"/>
          <w:szCs w:val="24"/>
          <w:lang w:eastAsia="zh-CN"/>
        </w:rPr>
        <w:t>型号、规格、数量、用户、联络方式</w:t>
      </w:r>
      <w:r>
        <w:rPr>
          <w:rFonts w:ascii="楷体_GB2312" w:eastAsia="楷体_GB2312" w:hAnsi="宋体"/>
          <w:szCs w:val="24"/>
          <w:lang w:eastAsia="zh-CN"/>
        </w:rPr>
        <w:t>)</w:t>
      </w:r>
      <w:r>
        <w:rPr>
          <w:rFonts w:ascii="楷体_GB2312" w:eastAsia="楷体_GB2312" w:hAnsi="宋体" w:hint="eastAsia"/>
          <w:szCs w:val="24"/>
          <w:lang w:eastAsia="zh-CN"/>
        </w:rPr>
        <w:t>。</w:t>
      </w:r>
    </w:p>
    <w:p w:rsidR="00E30963" w:rsidRDefault="00487203">
      <w:pPr>
        <w:ind w:firstLineChars="300" w:firstLine="720"/>
        <w:rPr>
          <w:rFonts w:ascii="楷体_GB2312" w:eastAsia="楷体_GB2312"/>
          <w:sz w:val="28"/>
        </w:rPr>
      </w:pPr>
      <w:r w:rsidRPr="00487203">
        <w:rPr>
          <w:rFonts w:ascii="楷体_GB2312" w:eastAsia="楷体_GB2312" w:hAnsi="宋体" w:hint="eastAsia"/>
          <w:szCs w:val="24"/>
          <w:highlight w:val="yellow"/>
          <w:lang w:eastAsia="zh-CN"/>
          <w:rPrChange w:id="13" w:author="Lenovo NB" w:date="2020-11-15T16:37:00Z">
            <w:rPr>
              <w:rFonts w:ascii="楷体_GB2312" w:eastAsia="楷体_GB2312" w:hAnsi="宋体" w:hint="eastAsia"/>
              <w:szCs w:val="24"/>
              <w:lang w:eastAsia="zh-CN"/>
            </w:rPr>
          </w:rPrChange>
        </w:rPr>
        <w:t>技术标应至少提供正本</w:t>
      </w:r>
      <w:r w:rsidRPr="00487203">
        <w:rPr>
          <w:rFonts w:ascii="楷体_GB2312" w:eastAsia="楷体_GB2312" w:hAnsi="宋体"/>
          <w:szCs w:val="24"/>
          <w:highlight w:val="yellow"/>
          <w:lang w:eastAsia="zh-CN"/>
          <w:rPrChange w:id="14" w:author="Lenovo NB" w:date="2020-11-15T16:37:00Z">
            <w:rPr>
              <w:rFonts w:ascii="楷体_GB2312" w:eastAsia="楷体_GB2312" w:hAnsi="宋体"/>
              <w:szCs w:val="24"/>
              <w:lang w:eastAsia="zh-CN"/>
            </w:rPr>
          </w:rPrChange>
        </w:rPr>
        <w:t>1</w:t>
      </w:r>
      <w:r w:rsidRPr="00487203">
        <w:rPr>
          <w:rFonts w:ascii="楷体_GB2312" w:eastAsia="楷体_GB2312" w:hAnsi="宋体" w:hint="eastAsia"/>
          <w:szCs w:val="24"/>
          <w:highlight w:val="yellow"/>
          <w:lang w:eastAsia="zh-CN"/>
          <w:rPrChange w:id="15" w:author="Lenovo NB" w:date="2020-11-15T16:37:00Z">
            <w:rPr>
              <w:rFonts w:ascii="楷体_GB2312" w:eastAsia="楷体_GB2312" w:hAnsi="宋体" w:hint="eastAsia"/>
              <w:szCs w:val="24"/>
              <w:lang w:eastAsia="zh-CN"/>
            </w:rPr>
          </w:rPrChange>
        </w:rPr>
        <w:t>本，副本</w:t>
      </w:r>
      <w:r w:rsidRPr="00487203">
        <w:rPr>
          <w:rFonts w:ascii="楷体_GB2312" w:eastAsia="楷体_GB2312" w:hAnsi="宋体"/>
          <w:szCs w:val="24"/>
          <w:highlight w:val="yellow"/>
          <w:lang w:eastAsia="zh-CN"/>
          <w:rPrChange w:id="16" w:author="Lenovo NB" w:date="2020-11-15T16:37:00Z">
            <w:rPr>
              <w:rFonts w:ascii="楷体_GB2312" w:eastAsia="楷体_GB2312" w:hAnsi="宋体"/>
              <w:szCs w:val="24"/>
              <w:lang w:eastAsia="zh-CN"/>
            </w:rPr>
          </w:rPrChange>
        </w:rPr>
        <w:t>3</w:t>
      </w:r>
      <w:r w:rsidRPr="00487203">
        <w:rPr>
          <w:rFonts w:ascii="楷体_GB2312" w:eastAsia="楷体_GB2312" w:hAnsi="宋体" w:hint="eastAsia"/>
          <w:szCs w:val="24"/>
          <w:highlight w:val="yellow"/>
          <w:lang w:eastAsia="zh-CN"/>
          <w:rPrChange w:id="17" w:author="Lenovo NB" w:date="2020-11-15T16:37:00Z">
            <w:rPr>
              <w:rFonts w:ascii="楷体_GB2312" w:eastAsia="楷体_GB2312" w:hAnsi="宋体" w:hint="eastAsia"/>
              <w:szCs w:val="24"/>
              <w:lang w:eastAsia="zh-CN"/>
            </w:rPr>
          </w:rPrChange>
        </w:rPr>
        <w:t>本</w:t>
      </w:r>
      <w:del w:id="18" w:author="Lenovo NB" w:date="2020-11-16T16:01:00Z">
        <w:r w:rsidRPr="00487203" w:rsidDel="009043E2">
          <w:rPr>
            <w:rFonts w:ascii="楷体_GB2312" w:eastAsia="楷体_GB2312" w:hAnsi="宋体" w:hint="eastAsia"/>
            <w:szCs w:val="24"/>
            <w:highlight w:val="yellow"/>
            <w:lang w:eastAsia="zh-CN"/>
            <w:rPrChange w:id="19" w:author="Lenovo NB" w:date="2020-11-15T16:37:00Z">
              <w:rPr>
                <w:rFonts w:ascii="楷体_GB2312" w:eastAsia="楷体_GB2312" w:hAnsi="宋体" w:hint="eastAsia"/>
                <w:szCs w:val="24"/>
                <w:lang w:eastAsia="zh-CN"/>
              </w:rPr>
            </w:rPrChange>
          </w:rPr>
          <w:delText>，</w:delText>
        </w:r>
      </w:del>
      <w:ins w:id="20" w:author="Lenovo NB" w:date="2020-11-16T16:01:00Z">
        <w:r w:rsidR="009043E2">
          <w:rPr>
            <w:rFonts w:ascii="楷体_GB2312" w:eastAsia="楷体_GB2312" w:hAnsi="宋体" w:hint="eastAsia"/>
            <w:szCs w:val="24"/>
            <w:highlight w:val="yellow"/>
            <w:lang w:eastAsia="zh-CN"/>
          </w:rPr>
          <w:t>。</w:t>
        </w:r>
      </w:ins>
      <w:ins w:id="21" w:author="Lenovo NB" w:date="2020-11-16T16:02:00Z">
        <w:r w:rsidR="009043E2">
          <w:rPr>
            <w:rFonts w:ascii="楷体_GB2312" w:eastAsia="楷体_GB2312" w:hAnsi="宋体" w:hint="eastAsia"/>
            <w:szCs w:val="24"/>
            <w:highlight w:val="yellow"/>
            <w:lang w:eastAsia="zh-CN"/>
          </w:rPr>
          <w:t>中选单位提供</w:t>
        </w:r>
      </w:ins>
      <w:r w:rsidRPr="00487203">
        <w:rPr>
          <w:rFonts w:ascii="楷体_GB2312" w:eastAsia="楷体_GB2312" w:hAnsi="宋体" w:hint="eastAsia"/>
          <w:szCs w:val="24"/>
          <w:highlight w:val="yellow"/>
          <w:lang w:eastAsia="zh-CN"/>
          <w:rPrChange w:id="22" w:author="Lenovo NB" w:date="2020-11-15T16:37:00Z">
            <w:rPr>
              <w:rFonts w:ascii="楷体_GB2312" w:eastAsia="楷体_GB2312" w:hAnsi="宋体" w:hint="eastAsia"/>
              <w:szCs w:val="24"/>
              <w:lang w:eastAsia="zh-CN"/>
            </w:rPr>
          </w:rPrChange>
        </w:rPr>
        <w:t>电子版</w:t>
      </w:r>
      <w:r w:rsidRPr="00487203">
        <w:rPr>
          <w:rFonts w:ascii="楷体_GB2312" w:eastAsia="楷体_GB2312" w:hAnsi="宋体"/>
          <w:szCs w:val="24"/>
          <w:highlight w:val="yellow"/>
          <w:lang w:eastAsia="zh-CN"/>
          <w:rPrChange w:id="23" w:author="Lenovo NB" w:date="2020-11-15T16:37:00Z">
            <w:rPr>
              <w:rFonts w:ascii="楷体_GB2312" w:eastAsia="楷体_GB2312" w:hAnsi="宋体"/>
              <w:szCs w:val="24"/>
              <w:lang w:eastAsia="zh-CN"/>
            </w:rPr>
          </w:rPrChange>
        </w:rPr>
        <w:t>1</w:t>
      </w:r>
      <w:r w:rsidRPr="00487203">
        <w:rPr>
          <w:rFonts w:ascii="楷体_GB2312" w:eastAsia="楷体_GB2312" w:hAnsi="宋体" w:hint="eastAsia"/>
          <w:szCs w:val="24"/>
          <w:highlight w:val="yellow"/>
          <w:lang w:eastAsia="zh-CN"/>
          <w:rPrChange w:id="24" w:author="Lenovo NB" w:date="2020-11-15T16:37:00Z">
            <w:rPr>
              <w:rFonts w:ascii="楷体_GB2312" w:eastAsia="楷体_GB2312" w:hAnsi="宋体" w:hint="eastAsia"/>
              <w:szCs w:val="24"/>
              <w:lang w:eastAsia="zh-CN"/>
            </w:rPr>
          </w:rPrChange>
        </w:rPr>
        <w:t>份</w:t>
      </w:r>
      <w:r w:rsidRPr="00487203">
        <w:rPr>
          <w:rFonts w:ascii="楷体_GB2312" w:eastAsia="楷体_GB2312" w:hint="eastAsia"/>
          <w:sz w:val="28"/>
          <w:highlight w:val="yellow"/>
          <w:rPrChange w:id="25" w:author="Lenovo NB" w:date="2020-11-15T16:37:00Z">
            <w:rPr>
              <w:rFonts w:ascii="楷体_GB2312" w:eastAsia="楷体_GB2312" w:hint="eastAsia"/>
              <w:sz w:val="28"/>
            </w:rPr>
          </w:rPrChange>
        </w:rPr>
        <w:t>。</w:t>
      </w:r>
    </w:p>
    <w:p w:rsidR="00E30963" w:rsidRDefault="007705EF">
      <w:pPr>
        <w:numPr>
          <w:ilvl w:val="0"/>
          <w:numId w:val="9"/>
        </w:numPr>
        <w:spacing w:before="120"/>
        <w:rPr>
          <w:rFonts w:ascii="楷体_GB2312" w:eastAsia="楷体_GB2312"/>
          <w:b/>
          <w:bCs/>
          <w:sz w:val="28"/>
          <w:szCs w:val="28"/>
        </w:rPr>
      </w:pPr>
      <w:r>
        <w:rPr>
          <w:rFonts w:ascii="楷体_GB2312" w:eastAsia="楷体_GB2312" w:hint="eastAsia"/>
          <w:b/>
          <w:bCs/>
          <w:sz w:val="28"/>
          <w:szCs w:val="28"/>
        </w:rPr>
        <w:t>售后服务</w:t>
      </w:r>
    </w:p>
    <w:p w:rsidR="00E30963" w:rsidRDefault="007705EF">
      <w:pPr>
        <w:numPr>
          <w:ilvl w:val="0"/>
          <w:numId w:val="13"/>
        </w:numPr>
        <w:tabs>
          <w:tab w:val="left" w:pos="840"/>
        </w:tabs>
        <w:spacing w:before="100" w:after="100"/>
        <w:ind w:left="840"/>
        <w:rPr>
          <w:rFonts w:ascii="楷体_GB2312" w:eastAsia="楷体_GB2312" w:hAnsi="宋体"/>
          <w:szCs w:val="24"/>
          <w:lang w:eastAsia="zh-CN"/>
        </w:rPr>
      </w:pPr>
      <w:r>
        <w:rPr>
          <w:rFonts w:ascii="楷体_GB2312" w:eastAsia="楷体_GB2312" w:hAnsi="宋体" w:hint="eastAsia"/>
          <w:szCs w:val="24"/>
          <w:lang w:eastAsia="zh-CN"/>
        </w:rPr>
        <w:t>厂家免费派专业技术人员到现场指导安装，并协助完成整个调试工作，直至产品最终验收合格，交付使用，所需旅差等费用由供应商自理。</w:t>
      </w:r>
    </w:p>
    <w:p w:rsidR="00E30963" w:rsidRDefault="007705EF">
      <w:pPr>
        <w:numPr>
          <w:ilvl w:val="0"/>
          <w:numId w:val="13"/>
        </w:numPr>
        <w:tabs>
          <w:tab w:val="left" w:pos="840"/>
        </w:tabs>
        <w:spacing w:before="100" w:after="100"/>
        <w:ind w:left="840"/>
        <w:rPr>
          <w:rFonts w:ascii="楷体_GB2312" w:eastAsia="楷体_GB2312" w:hAnsi="宋体"/>
          <w:szCs w:val="24"/>
          <w:lang w:eastAsia="zh-CN"/>
        </w:rPr>
      </w:pPr>
      <w:r>
        <w:rPr>
          <w:rFonts w:ascii="楷体_GB2312" w:eastAsia="楷体_GB2312" w:hAnsi="宋体" w:hint="eastAsia"/>
          <w:szCs w:val="24"/>
          <w:lang w:eastAsia="zh-CN"/>
        </w:rPr>
        <w:t>维保期内，设备或配件发生质量问题，由供应商免费维修或更换。</w:t>
      </w:r>
    </w:p>
    <w:p w:rsidR="00E30963" w:rsidRDefault="007705EF">
      <w:pPr>
        <w:numPr>
          <w:ilvl w:val="0"/>
          <w:numId w:val="9"/>
        </w:numPr>
        <w:spacing w:before="120"/>
        <w:rPr>
          <w:rFonts w:ascii="楷体_GB2312" w:eastAsia="楷体_GB2312"/>
          <w:b/>
          <w:bCs/>
          <w:sz w:val="28"/>
          <w:szCs w:val="28"/>
        </w:rPr>
      </w:pPr>
      <w:r>
        <w:rPr>
          <w:rFonts w:ascii="楷体_GB2312" w:eastAsia="楷体_GB2312" w:hint="eastAsia"/>
          <w:b/>
          <w:bCs/>
          <w:sz w:val="28"/>
          <w:szCs w:val="28"/>
        </w:rPr>
        <w:t>交货</w:t>
      </w:r>
    </w:p>
    <w:p w:rsidR="00E30963" w:rsidRDefault="007705EF">
      <w:pPr>
        <w:numPr>
          <w:ilvl w:val="0"/>
          <w:numId w:val="14"/>
        </w:numPr>
        <w:tabs>
          <w:tab w:val="left" w:pos="840"/>
        </w:tabs>
        <w:spacing w:before="100" w:after="100"/>
        <w:ind w:left="840"/>
        <w:rPr>
          <w:rFonts w:ascii="楷体_GB2312" w:eastAsia="楷体_GB2312" w:hAnsi="宋体"/>
          <w:szCs w:val="24"/>
          <w:lang w:eastAsia="zh-CN"/>
        </w:rPr>
      </w:pPr>
      <w:r>
        <w:rPr>
          <w:rFonts w:ascii="楷体_GB2312" w:eastAsia="楷体_GB2312" w:hAnsi="宋体" w:hint="eastAsia"/>
          <w:szCs w:val="24"/>
          <w:lang w:eastAsia="zh-CN"/>
        </w:rPr>
        <w:t>交货时间为：</w:t>
      </w:r>
      <w:ins w:id="26" w:author="Lenovo NB" w:date="2020-11-16T16:01:00Z">
        <w:r w:rsidR="009043E2">
          <w:rPr>
            <w:rFonts w:ascii="宋体" w:hAnsi="宋体" w:hint="eastAsia"/>
            <w:color w:val="000000"/>
            <w:szCs w:val="24"/>
          </w:rPr>
          <w:t>合同签订之日起</w:t>
        </w:r>
        <w:r w:rsidR="009043E2">
          <w:rPr>
            <w:rFonts w:ascii="宋体" w:hAnsi="宋体" w:hint="eastAsia"/>
            <w:color w:val="000000"/>
            <w:szCs w:val="24"/>
          </w:rPr>
          <w:t>3</w:t>
        </w:r>
        <w:r w:rsidR="009043E2">
          <w:rPr>
            <w:rFonts w:ascii="宋体" w:hAnsi="宋体"/>
            <w:color w:val="000000"/>
            <w:szCs w:val="24"/>
          </w:rPr>
          <w:t>0</w:t>
        </w:r>
        <w:r w:rsidR="009043E2">
          <w:rPr>
            <w:rFonts w:ascii="宋体" w:hAnsi="宋体" w:hint="eastAsia"/>
            <w:color w:val="000000"/>
            <w:szCs w:val="24"/>
          </w:rPr>
          <w:t>天内交货</w:t>
        </w:r>
        <w:r w:rsidR="009043E2">
          <w:rPr>
            <w:rFonts w:asciiTheme="minorEastAsia" w:eastAsiaTheme="minorEastAsia" w:hAnsiTheme="minorEastAsia" w:hint="eastAsia"/>
            <w:color w:val="000000"/>
            <w:szCs w:val="24"/>
            <w:lang w:eastAsia="zh-CN"/>
          </w:rPr>
          <w:t>，</w:t>
        </w:r>
      </w:ins>
      <w:del w:id="27" w:author="Lenovo NB" w:date="2020-11-15T16:22:00Z">
        <w:r w:rsidDel="00EE1965">
          <w:rPr>
            <w:rFonts w:ascii="楷体_GB2312" w:eastAsia="楷体_GB2312" w:hAnsi="宋体"/>
            <w:szCs w:val="24"/>
            <w:lang w:eastAsia="zh-CN"/>
          </w:rPr>
          <w:delText>20</w:delText>
        </w:r>
        <w:r w:rsidDel="00EE1965">
          <w:rPr>
            <w:rFonts w:ascii="楷体_GB2312" w:eastAsia="楷体_GB2312" w:hAnsi="宋体" w:hint="eastAsia"/>
            <w:szCs w:val="24"/>
            <w:lang w:eastAsia="zh-CN"/>
          </w:rPr>
          <w:delText>20年12月21日，</w:delText>
        </w:r>
      </w:del>
      <w:r>
        <w:rPr>
          <w:rFonts w:ascii="楷体_GB2312" w:eastAsia="楷体_GB2312" w:hAnsi="宋体" w:hint="eastAsia"/>
          <w:szCs w:val="24"/>
          <w:lang w:eastAsia="zh-CN"/>
        </w:rPr>
        <w:t>具体时间以业主通知为准。</w:t>
      </w:r>
    </w:p>
    <w:p w:rsidR="00E30963" w:rsidRDefault="007705EF">
      <w:pPr>
        <w:numPr>
          <w:ilvl w:val="0"/>
          <w:numId w:val="14"/>
        </w:numPr>
        <w:tabs>
          <w:tab w:val="left" w:pos="840"/>
        </w:tabs>
        <w:spacing w:before="100" w:after="100"/>
        <w:ind w:left="840"/>
        <w:rPr>
          <w:rFonts w:ascii="楷体_GB2312" w:eastAsia="楷体_GB2312" w:hAnsi="宋体"/>
          <w:szCs w:val="24"/>
          <w:lang w:eastAsia="zh-CN"/>
        </w:rPr>
      </w:pPr>
      <w:r>
        <w:rPr>
          <w:rFonts w:ascii="楷体_GB2312" w:eastAsia="楷体_GB2312" w:hAnsi="宋体" w:hint="eastAsia"/>
          <w:szCs w:val="24"/>
          <w:lang w:eastAsia="zh-CN"/>
        </w:rPr>
        <w:t>交货地点：漳州市古雷经济开发区疏港大道南102号。</w:t>
      </w:r>
    </w:p>
    <w:p w:rsidR="00E30963" w:rsidRDefault="007705EF">
      <w:pPr>
        <w:numPr>
          <w:ilvl w:val="0"/>
          <w:numId w:val="9"/>
        </w:numPr>
        <w:spacing w:before="120"/>
        <w:rPr>
          <w:rFonts w:ascii="楷体_GB2312" w:eastAsia="楷体_GB2312"/>
          <w:b/>
          <w:bCs/>
          <w:sz w:val="28"/>
          <w:szCs w:val="28"/>
        </w:rPr>
      </w:pPr>
      <w:r>
        <w:rPr>
          <w:rFonts w:ascii="楷体_GB2312" w:eastAsia="楷体_GB2312" w:hAnsi="宋体" w:hint="eastAsia"/>
          <w:b/>
          <w:bCs/>
          <w:sz w:val="28"/>
          <w:szCs w:val="28"/>
        </w:rPr>
        <w:t>保固期</w:t>
      </w:r>
    </w:p>
    <w:p w:rsidR="00E30963" w:rsidRDefault="007705EF">
      <w:pPr>
        <w:numPr>
          <w:ilvl w:val="0"/>
          <w:numId w:val="15"/>
        </w:numPr>
        <w:tabs>
          <w:tab w:val="left" w:pos="840"/>
        </w:tabs>
        <w:spacing w:before="100" w:after="100"/>
        <w:ind w:left="840"/>
        <w:rPr>
          <w:rFonts w:ascii="楷体_GB2312" w:eastAsia="楷体_GB2312" w:hAnsi="宋体"/>
          <w:szCs w:val="24"/>
          <w:lang w:eastAsia="zh-CN"/>
        </w:rPr>
      </w:pPr>
      <w:r>
        <w:rPr>
          <w:rFonts w:ascii="楷体_GB2312" w:eastAsia="楷体_GB2312" w:hAnsi="宋体" w:hint="eastAsia"/>
          <w:szCs w:val="24"/>
          <w:lang w:eastAsia="zh-CN"/>
        </w:rPr>
        <w:t>不低于24个月。</w:t>
      </w:r>
    </w:p>
    <w:p w:rsidR="00E30963" w:rsidRDefault="007705EF">
      <w:pPr>
        <w:numPr>
          <w:ilvl w:val="0"/>
          <w:numId w:val="9"/>
        </w:numPr>
        <w:spacing w:before="120"/>
        <w:rPr>
          <w:rFonts w:ascii="楷体_GB2312" w:eastAsia="楷体_GB2312" w:hAnsi="宋体"/>
          <w:b/>
          <w:bCs/>
          <w:sz w:val="28"/>
          <w:szCs w:val="28"/>
        </w:rPr>
      </w:pPr>
      <w:r>
        <w:rPr>
          <w:rFonts w:ascii="楷体_GB2312" w:eastAsia="楷体_GB2312" w:hAnsi="宋体" w:hint="eastAsia"/>
          <w:b/>
          <w:bCs/>
          <w:sz w:val="28"/>
          <w:szCs w:val="28"/>
        </w:rPr>
        <w:t>附件</w:t>
      </w:r>
    </w:p>
    <w:p w:rsidR="00E30963" w:rsidRDefault="007705EF">
      <w:pPr>
        <w:numPr>
          <w:ilvl w:val="0"/>
          <w:numId w:val="16"/>
        </w:numPr>
        <w:tabs>
          <w:tab w:val="left" w:pos="840"/>
        </w:tabs>
        <w:spacing w:before="100" w:after="100"/>
        <w:rPr>
          <w:rFonts w:ascii="楷体_GB2312" w:eastAsia="楷体_GB2312" w:hAnsi="宋体"/>
          <w:szCs w:val="24"/>
          <w:lang w:eastAsia="zh-CN"/>
        </w:rPr>
      </w:pPr>
      <w:r>
        <w:rPr>
          <w:rFonts w:ascii="楷体_GB2312" w:eastAsia="楷体_GB2312" w:hAnsi="宋体" w:hint="eastAsia"/>
          <w:szCs w:val="24"/>
          <w:lang w:eastAsia="zh-CN"/>
        </w:rPr>
        <w:t>附件一：PA项目电气综合保护及监控系统报价清单</w:t>
      </w:r>
    </w:p>
    <w:p w:rsidR="00E30963" w:rsidRDefault="007705EF">
      <w:pPr>
        <w:numPr>
          <w:ilvl w:val="0"/>
          <w:numId w:val="16"/>
        </w:numPr>
        <w:tabs>
          <w:tab w:val="left" w:pos="840"/>
        </w:tabs>
        <w:spacing w:before="100" w:after="100"/>
        <w:rPr>
          <w:rFonts w:ascii="楷体_GB2312" w:eastAsia="楷体_GB2312" w:hAnsi="宋体"/>
          <w:szCs w:val="24"/>
          <w:lang w:eastAsia="zh-CN"/>
        </w:rPr>
      </w:pPr>
      <w:r>
        <w:rPr>
          <w:rFonts w:ascii="楷体_GB2312" w:eastAsia="楷体_GB2312" w:hAnsi="宋体" w:hint="eastAsia"/>
          <w:szCs w:val="24"/>
          <w:lang w:eastAsia="zh-CN"/>
        </w:rPr>
        <w:t>附件二：微机综合保护器及SCADA系统技术协议</w:t>
      </w:r>
    </w:p>
    <w:p w:rsidR="00E30963" w:rsidRDefault="007705EF">
      <w:pPr>
        <w:numPr>
          <w:ilvl w:val="0"/>
          <w:numId w:val="16"/>
        </w:numPr>
        <w:tabs>
          <w:tab w:val="left" w:pos="840"/>
        </w:tabs>
        <w:spacing w:before="100" w:after="100"/>
        <w:rPr>
          <w:rFonts w:ascii="楷体_GB2312" w:eastAsia="楷体_GB2312" w:hAnsi="宋体"/>
          <w:szCs w:val="24"/>
          <w:lang w:eastAsia="zh-CN"/>
        </w:rPr>
      </w:pPr>
      <w:r>
        <w:rPr>
          <w:rFonts w:ascii="楷体_GB2312" w:eastAsia="楷体_GB2312" w:hAnsi="宋体" w:hint="eastAsia"/>
          <w:szCs w:val="24"/>
          <w:lang w:eastAsia="zh-CN"/>
        </w:rPr>
        <w:t>附件三：微机防误装置技术规范书</w:t>
      </w:r>
    </w:p>
    <w:p w:rsidR="00E30963" w:rsidRDefault="007705EF">
      <w:pPr>
        <w:numPr>
          <w:ilvl w:val="0"/>
          <w:numId w:val="16"/>
        </w:numPr>
        <w:tabs>
          <w:tab w:val="left" w:pos="840"/>
        </w:tabs>
        <w:spacing w:before="100" w:after="100"/>
        <w:rPr>
          <w:rFonts w:ascii="楷体_GB2312" w:eastAsia="楷体_GB2312" w:hAnsi="宋体"/>
          <w:szCs w:val="24"/>
          <w:lang w:eastAsia="zh-CN"/>
        </w:rPr>
      </w:pPr>
      <w:r>
        <w:rPr>
          <w:rFonts w:ascii="楷体_GB2312" w:eastAsia="楷体_GB2312" w:hAnsi="宋体" w:hint="eastAsia"/>
          <w:szCs w:val="24"/>
          <w:lang w:eastAsia="zh-CN"/>
        </w:rPr>
        <w:t>附件四：电源快速切换装置技术规范书</w:t>
      </w:r>
    </w:p>
    <w:p w:rsidR="00E30963" w:rsidRDefault="007705EF">
      <w:pPr>
        <w:numPr>
          <w:ilvl w:val="0"/>
          <w:numId w:val="16"/>
        </w:numPr>
        <w:tabs>
          <w:tab w:val="left" w:pos="840"/>
        </w:tabs>
        <w:spacing w:before="100" w:after="100"/>
        <w:rPr>
          <w:rFonts w:ascii="楷体_GB2312" w:eastAsia="楷体_GB2312" w:hAnsi="宋体"/>
          <w:szCs w:val="24"/>
          <w:lang w:eastAsia="zh-CN"/>
        </w:rPr>
      </w:pPr>
      <w:r>
        <w:rPr>
          <w:rFonts w:ascii="楷体_GB2312" w:eastAsia="楷体_GB2312" w:hAnsi="宋体" w:hint="eastAsia"/>
          <w:szCs w:val="24"/>
          <w:lang w:eastAsia="zh-CN"/>
        </w:rPr>
        <w:t>附件五：35KV微机线路保护技术规范书</w:t>
      </w:r>
    </w:p>
    <w:p w:rsidR="00E30963" w:rsidRDefault="007705EF">
      <w:pPr>
        <w:tabs>
          <w:tab w:val="left" w:pos="840"/>
        </w:tabs>
        <w:spacing w:before="100" w:after="100"/>
        <w:rPr>
          <w:rFonts w:ascii="楷体_GB2312" w:eastAsia="楷体_GB2312"/>
          <w:sz w:val="28"/>
          <w:lang w:eastAsia="zh-CN"/>
        </w:rPr>
      </w:pPr>
      <w:r>
        <w:rPr>
          <w:rFonts w:ascii="楷体_GB2312" w:eastAsia="楷体_GB2312"/>
          <w:sz w:val="28"/>
        </w:rPr>
        <w:br w:type="page"/>
      </w:r>
      <w:r>
        <w:rPr>
          <w:rFonts w:ascii="楷体_GB2312" w:eastAsia="楷体_GB2312" w:hint="eastAsia"/>
          <w:sz w:val="28"/>
          <w:lang w:eastAsia="zh-CN"/>
        </w:rPr>
        <w:lastRenderedPageBreak/>
        <w:t>附件一：福化古蕾化学PA项目电气综合保护及监控系统</w:t>
      </w:r>
      <w:del w:id="28" w:author="Lenovo NB" w:date="2020-11-15T16:23:00Z">
        <w:r w:rsidDel="00EE1965">
          <w:rPr>
            <w:rFonts w:ascii="楷体_GB2312" w:eastAsia="楷体_GB2312" w:hint="eastAsia"/>
            <w:sz w:val="28"/>
            <w:lang w:eastAsia="zh-CN"/>
          </w:rPr>
          <w:delText>报价清单</w:delText>
        </w:r>
      </w:del>
    </w:p>
    <w:tbl>
      <w:tblPr>
        <w:tblW w:w="10446" w:type="dxa"/>
        <w:jc w:val="center"/>
        <w:tblLayout w:type="fixed"/>
        <w:tblLook w:val="04A0"/>
      </w:tblPr>
      <w:tblGrid>
        <w:gridCol w:w="620"/>
        <w:gridCol w:w="2619"/>
        <w:gridCol w:w="1276"/>
        <w:gridCol w:w="709"/>
        <w:gridCol w:w="709"/>
        <w:gridCol w:w="3260"/>
        <w:gridCol w:w="1253"/>
      </w:tblGrid>
      <w:tr w:rsidR="00E30963">
        <w:trPr>
          <w:trHeight w:val="390"/>
          <w:jc w:val="center"/>
        </w:trPr>
        <w:tc>
          <w:tcPr>
            <w:tcW w:w="10446" w:type="dxa"/>
            <w:gridSpan w:val="7"/>
            <w:tcBorders>
              <w:top w:val="single" w:sz="8" w:space="0" w:color="auto"/>
              <w:left w:val="single" w:sz="8" w:space="0" w:color="auto"/>
              <w:bottom w:val="single" w:sz="8" w:space="0" w:color="auto"/>
              <w:right w:val="single" w:sz="8" w:space="0" w:color="000000"/>
            </w:tcBorders>
            <w:shd w:val="clear" w:color="000000" w:fill="FFFFFF"/>
            <w:noWrap/>
            <w:vAlign w:val="center"/>
          </w:tcPr>
          <w:p w:rsidR="00E30963" w:rsidRDefault="007705EF">
            <w:pPr>
              <w:widowControl/>
              <w:jc w:val="center"/>
              <w:rPr>
                <w:rFonts w:ascii="楷体_GB2312" w:eastAsia="楷体_GB2312" w:hAnsi="宋体"/>
                <w:b/>
                <w:bCs/>
                <w:color w:val="000000"/>
                <w:kern w:val="0"/>
                <w:sz w:val="28"/>
                <w:szCs w:val="28"/>
                <w:lang w:eastAsia="zh-CN"/>
              </w:rPr>
            </w:pPr>
            <w:r>
              <w:rPr>
                <w:rFonts w:ascii="楷体_GB2312" w:eastAsia="楷体_GB2312" w:hAnsi="宋体" w:hint="eastAsia"/>
                <w:b/>
                <w:bCs/>
                <w:color w:val="000000"/>
                <w:kern w:val="0"/>
                <w:sz w:val="28"/>
                <w:szCs w:val="28"/>
                <w:lang w:eastAsia="zh-CN"/>
              </w:rPr>
              <w:t>福化古蕾化学PA项目电气综合保护及监控系统</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b/>
                <w:bCs/>
                <w:color w:val="000000"/>
                <w:kern w:val="0"/>
                <w:sz w:val="20"/>
                <w:lang w:eastAsia="zh-CN"/>
              </w:rPr>
            </w:pPr>
            <w:r>
              <w:rPr>
                <w:rFonts w:ascii="楷体_GB2312" w:eastAsia="楷体_GB2312" w:hAnsi="宋体" w:hint="eastAsia"/>
                <w:b/>
                <w:bCs/>
                <w:color w:val="000000"/>
                <w:kern w:val="0"/>
                <w:sz w:val="20"/>
                <w:lang w:eastAsia="zh-CN"/>
              </w:rPr>
              <w:t>序号</w:t>
            </w:r>
          </w:p>
        </w:tc>
        <w:tc>
          <w:tcPr>
            <w:tcW w:w="261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b/>
                <w:bCs/>
                <w:color w:val="000000"/>
                <w:kern w:val="0"/>
                <w:sz w:val="20"/>
                <w:lang w:eastAsia="zh-CN"/>
              </w:rPr>
            </w:pPr>
            <w:r>
              <w:rPr>
                <w:rFonts w:ascii="楷体_GB2312" w:eastAsia="楷体_GB2312" w:hAnsi="宋体" w:hint="eastAsia"/>
                <w:b/>
                <w:bCs/>
                <w:color w:val="000000"/>
                <w:kern w:val="0"/>
                <w:sz w:val="20"/>
                <w:lang w:eastAsia="zh-CN"/>
              </w:rPr>
              <w:t>名称</w:t>
            </w:r>
          </w:p>
        </w:tc>
        <w:tc>
          <w:tcPr>
            <w:tcW w:w="1276"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b/>
                <w:bCs/>
                <w:color w:val="000000"/>
                <w:kern w:val="0"/>
                <w:sz w:val="20"/>
                <w:lang w:eastAsia="zh-CN"/>
              </w:rPr>
            </w:pPr>
            <w:r>
              <w:rPr>
                <w:rFonts w:ascii="楷体_GB2312" w:eastAsia="楷体_GB2312" w:hAnsi="宋体" w:hint="eastAsia"/>
                <w:b/>
                <w:bCs/>
                <w:color w:val="000000"/>
                <w:kern w:val="0"/>
                <w:sz w:val="20"/>
                <w:lang w:eastAsia="zh-CN"/>
              </w:rPr>
              <w:t>参考型号</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b/>
                <w:bCs/>
                <w:color w:val="000000"/>
                <w:kern w:val="0"/>
                <w:sz w:val="20"/>
                <w:lang w:eastAsia="zh-CN"/>
              </w:rPr>
            </w:pPr>
            <w:r>
              <w:rPr>
                <w:rFonts w:ascii="楷体_GB2312" w:eastAsia="楷体_GB2312" w:hAnsi="宋体" w:hint="eastAsia"/>
                <w:b/>
                <w:bCs/>
                <w:color w:val="000000"/>
                <w:kern w:val="0"/>
                <w:sz w:val="20"/>
                <w:lang w:eastAsia="zh-CN"/>
              </w:rPr>
              <w:t>单位</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b/>
                <w:bCs/>
                <w:color w:val="000000"/>
                <w:kern w:val="0"/>
                <w:sz w:val="20"/>
                <w:lang w:eastAsia="zh-CN"/>
              </w:rPr>
            </w:pPr>
            <w:r>
              <w:rPr>
                <w:rFonts w:ascii="楷体_GB2312" w:eastAsia="楷体_GB2312" w:hAnsi="宋体" w:hint="eastAsia"/>
                <w:b/>
                <w:bCs/>
                <w:color w:val="000000"/>
                <w:kern w:val="0"/>
                <w:sz w:val="20"/>
                <w:lang w:eastAsia="zh-CN"/>
              </w:rPr>
              <w:t>数量</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b/>
                <w:bCs/>
                <w:color w:val="000000"/>
                <w:kern w:val="0"/>
                <w:sz w:val="20"/>
                <w:lang w:eastAsia="zh-CN"/>
              </w:rPr>
            </w:pPr>
            <w:r>
              <w:rPr>
                <w:rFonts w:ascii="楷体_GB2312" w:eastAsia="楷体_GB2312" w:hAnsi="宋体" w:hint="eastAsia"/>
                <w:b/>
                <w:bCs/>
                <w:color w:val="000000"/>
                <w:kern w:val="0"/>
                <w:sz w:val="20"/>
                <w:lang w:eastAsia="zh-CN"/>
              </w:rPr>
              <w:t>制造厂</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b/>
                <w:bCs/>
                <w:color w:val="000000"/>
                <w:kern w:val="0"/>
                <w:sz w:val="20"/>
                <w:lang w:eastAsia="zh-CN"/>
              </w:rPr>
            </w:pPr>
            <w:r>
              <w:rPr>
                <w:rFonts w:ascii="楷体_GB2312" w:eastAsia="楷体_GB2312" w:hAnsi="宋体" w:hint="eastAsia"/>
                <w:b/>
                <w:bCs/>
                <w:color w:val="000000"/>
                <w:kern w:val="0"/>
                <w:sz w:val="20"/>
                <w:lang w:eastAsia="zh-CN"/>
              </w:rPr>
              <w:t>备注</w:t>
            </w:r>
          </w:p>
        </w:tc>
      </w:tr>
      <w:tr w:rsidR="00E30963">
        <w:trPr>
          <w:trHeight w:val="240"/>
          <w:jc w:val="center"/>
        </w:trPr>
        <w:tc>
          <w:tcPr>
            <w:tcW w:w="3239" w:type="dxa"/>
            <w:gridSpan w:val="2"/>
            <w:tcBorders>
              <w:top w:val="single" w:sz="4" w:space="0" w:color="auto"/>
              <w:left w:val="single" w:sz="4" w:space="0" w:color="auto"/>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一、变电站主要设备</w:t>
            </w:r>
          </w:p>
        </w:tc>
        <w:tc>
          <w:tcPr>
            <w:tcW w:w="1276"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709"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709"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3260"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b/>
                <w:bCs/>
                <w:kern w:val="0"/>
                <w:sz w:val="20"/>
                <w:lang w:eastAsia="zh-CN"/>
              </w:rPr>
            </w:pPr>
            <w:r>
              <w:rPr>
                <w:rFonts w:ascii="楷体_GB2312" w:eastAsia="楷体_GB2312" w:hAnsi="宋体" w:hint="eastAsia"/>
                <w:b/>
                <w:bCs/>
                <w:kern w:val="0"/>
                <w:sz w:val="20"/>
                <w:lang w:eastAsia="zh-CN"/>
              </w:rPr>
              <w:t>1.1</w:t>
            </w:r>
          </w:p>
        </w:tc>
        <w:tc>
          <w:tcPr>
            <w:tcW w:w="2619"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10kV保护设备（分散）</w:t>
            </w:r>
          </w:p>
        </w:tc>
        <w:tc>
          <w:tcPr>
            <w:tcW w:w="1276"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3260"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color w:val="000000" w:themeColor="text1"/>
                <w:kern w:val="0"/>
                <w:sz w:val="20"/>
                <w:highlight w:val="yellow"/>
                <w:lang w:eastAsia="zh-CN"/>
              </w:rPr>
            </w:pPr>
            <w:r>
              <w:rPr>
                <w:rFonts w:ascii="楷体_GB2312" w:eastAsia="楷体_GB2312" w:hAnsi="宋体" w:hint="eastAsia"/>
                <w:color w:val="000000" w:themeColor="text1"/>
                <w:kern w:val="0"/>
                <w:sz w:val="20"/>
                <w:lang w:eastAsia="zh-CN"/>
              </w:rPr>
              <w:t>10kV电容器保护测控装置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w:t>
            </w:r>
          </w:p>
        </w:tc>
        <w:tc>
          <w:tcPr>
            <w:tcW w:w="3260" w:type="dxa"/>
            <w:vMerge w:val="restart"/>
            <w:tcBorders>
              <w:top w:val="nil"/>
              <w:left w:val="nil"/>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ABB、国电南自、南瑞继保</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color w:val="000000" w:themeColor="text1"/>
                <w:kern w:val="0"/>
                <w:sz w:val="20"/>
                <w:lang w:eastAsia="zh-CN"/>
              </w:rPr>
            </w:pPr>
            <w:r>
              <w:rPr>
                <w:rFonts w:ascii="楷体_GB2312" w:eastAsia="楷体_GB2312" w:hAnsi="宋体" w:hint="eastAsia"/>
                <w:color w:val="000000" w:themeColor="text1"/>
                <w:kern w:val="0"/>
                <w:sz w:val="20"/>
                <w:lang w:eastAsia="zh-CN"/>
              </w:rPr>
              <w:t>10kV变压器保护测控装置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13</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375"/>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color w:val="000000" w:themeColor="text1"/>
                <w:kern w:val="0"/>
                <w:sz w:val="20"/>
                <w:lang w:eastAsia="zh-CN"/>
              </w:rPr>
            </w:pPr>
            <w:r>
              <w:rPr>
                <w:rFonts w:ascii="楷体_GB2312" w:eastAsia="楷体_GB2312" w:hAnsi="宋体" w:hint="eastAsia"/>
                <w:color w:val="000000" w:themeColor="text1"/>
                <w:kern w:val="0"/>
                <w:sz w:val="20"/>
                <w:lang w:eastAsia="zh-CN"/>
              </w:rPr>
              <w:t>10kV电动机保护测控装置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20</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鼓风机柜设备自带</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10kV母线电压并列装置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10kV分段保护装置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345"/>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10kV母线电压测控装置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vMerge/>
            <w:tcBorders>
              <w:left w:val="nil"/>
              <w:bottom w:val="single" w:sz="4" w:space="0" w:color="auto"/>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r>
      <w:tr w:rsidR="00E30963">
        <w:trPr>
          <w:trHeight w:val="345"/>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10kV分段快切装置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single" w:sz="4" w:space="0" w:color="auto"/>
              <w:left w:val="nil"/>
              <w:bottom w:val="single" w:sz="4" w:space="0" w:color="auto"/>
              <w:right w:val="single" w:sz="4" w:space="0" w:color="auto"/>
            </w:tcBorders>
            <w:shd w:val="clear" w:color="000000" w:fill="FFFFFF"/>
            <w:noWrap/>
            <w:vAlign w:val="center"/>
          </w:tcPr>
          <w:p w:rsidR="00E30963" w:rsidRDefault="007705EF">
            <w:pPr>
              <w:jc w:val="both"/>
              <w:rPr>
                <w:rFonts w:ascii="楷体_GB2312" w:eastAsia="楷体_GB2312" w:hAnsi="宋体"/>
                <w:kern w:val="0"/>
                <w:sz w:val="20"/>
                <w:lang w:eastAsia="zh-CN"/>
              </w:rPr>
            </w:pPr>
            <w:r>
              <w:rPr>
                <w:rFonts w:ascii="楷体_GB2312" w:eastAsia="楷体_GB2312" w:hAnsi="宋体" w:hint="eastAsia"/>
                <w:kern w:val="0"/>
                <w:sz w:val="20"/>
                <w:lang w:eastAsia="zh-CN"/>
              </w:rPr>
              <w:t>ABB、北斗银河、南瑞继保</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345"/>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工业网络交换机</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jc w:val="both"/>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套</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single" w:sz="4" w:space="0" w:color="auto"/>
              <w:left w:val="nil"/>
              <w:bottom w:val="single" w:sz="4" w:space="0" w:color="auto"/>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b/>
                <w:bCs/>
                <w:kern w:val="0"/>
                <w:sz w:val="20"/>
                <w:lang w:eastAsia="zh-CN"/>
              </w:rPr>
            </w:pPr>
            <w:r>
              <w:rPr>
                <w:rFonts w:ascii="楷体_GB2312" w:eastAsia="楷体_GB2312" w:hAnsi="宋体" w:hint="eastAsia"/>
                <w:b/>
                <w:bCs/>
                <w:kern w:val="0"/>
                <w:sz w:val="20"/>
                <w:lang w:eastAsia="zh-CN"/>
              </w:rPr>
              <w:t>1.2</w:t>
            </w:r>
          </w:p>
        </w:tc>
        <w:tc>
          <w:tcPr>
            <w:tcW w:w="2619"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35kV主变保护测控柜</w:t>
            </w:r>
          </w:p>
        </w:tc>
        <w:tc>
          <w:tcPr>
            <w:tcW w:w="1276"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3260" w:type="dxa"/>
            <w:tcBorders>
              <w:top w:val="single" w:sz="4" w:space="0" w:color="auto"/>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主变差动保护</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w:t>
            </w:r>
          </w:p>
        </w:tc>
        <w:tc>
          <w:tcPr>
            <w:tcW w:w="3260" w:type="dxa"/>
            <w:vMerge w:val="restart"/>
            <w:tcBorders>
              <w:top w:val="nil"/>
              <w:left w:val="nil"/>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ABB、国电南自、南瑞继保</w:t>
            </w:r>
          </w:p>
        </w:tc>
        <w:tc>
          <w:tcPr>
            <w:tcW w:w="1253" w:type="dxa"/>
            <w:vMerge w:val="restart"/>
            <w:tcBorders>
              <w:top w:val="nil"/>
              <w:left w:val="nil"/>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需预留有载调压控制器安装位置</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主变本体保护</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主变后备保护测控装置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4</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温度变送器</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个</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屏体及附件</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面</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w:t>
            </w:r>
          </w:p>
        </w:tc>
        <w:tc>
          <w:tcPr>
            <w:tcW w:w="3260" w:type="dxa"/>
            <w:vMerge/>
            <w:tcBorders>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1253" w:type="dxa"/>
            <w:vMerge/>
            <w:tcBorders>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b/>
                <w:bCs/>
                <w:kern w:val="0"/>
                <w:sz w:val="20"/>
                <w:lang w:eastAsia="zh-CN"/>
              </w:rPr>
            </w:pPr>
            <w:r>
              <w:rPr>
                <w:rFonts w:ascii="楷体_GB2312" w:eastAsia="楷体_GB2312" w:hAnsi="宋体" w:hint="eastAsia"/>
                <w:b/>
                <w:bCs/>
                <w:kern w:val="0"/>
                <w:sz w:val="20"/>
                <w:lang w:eastAsia="zh-CN"/>
              </w:rPr>
              <w:t>1.3</w:t>
            </w:r>
          </w:p>
        </w:tc>
        <w:tc>
          <w:tcPr>
            <w:tcW w:w="2619"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35kV线路保护测控柜</w:t>
            </w:r>
          </w:p>
        </w:tc>
        <w:tc>
          <w:tcPr>
            <w:tcW w:w="1276"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3260"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72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进线保护测控装置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4</w:t>
            </w:r>
          </w:p>
        </w:tc>
        <w:tc>
          <w:tcPr>
            <w:tcW w:w="3260" w:type="dxa"/>
            <w:vMerge w:val="restart"/>
            <w:tcBorders>
              <w:top w:val="single" w:sz="4" w:space="0" w:color="auto"/>
              <w:left w:val="nil"/>
              <w:right w:val="single" w:sz="4" w:space="0" w:color="auto"/>
            </w:tcBorders>
            <w:shd w:val="clear" w:color="000000" w:fill="FFFFFF"/>
            <w:noWrap/>
            <w:vAlign w:val="center"/>
          </w:tcPr>
          <w:p w:rsidR="00E30963" w:rsidRDefault="007705EF">
            <w:pPr>
              <w:jc w:val="both"/>
              <w:rPr>
                <w:rFonts w:ascii="楷体_GB2312" w:eastAsia="楷体_GB2312" w:hAnsi="宋体"/>
                <w:kern w:val="0"/>
                <w:sz w:val="20"/>
                <w:lang w:eastAsia="zh-CN"/>
              </w:rPr>
            </w:pPr>
            <w:r>
              <w:rPr>
                <w:rFonts w:ascii="楷体_GB2312" w:eastAsia="楷体_GB2312" w:hAnsi="宋体" w:hint="eastAsia"/>
                <w:kern w:val="0"/>
                <w:sz w:val="20"/>
                <w:lang w:eastAsia="zh-CN"/>
              </w:rPr>
              <w:t>ABB、国电南自、南瑞继保</w:t>
            </w:r>
          </w:p>
        </w:tc>
        <w:tc>
          <w:tcPr>
            <w:tcW w:w="1253" w:type="dxa"/>
            <w:tcBorders>
              <w:top w:val="single" w:sz="4" w:space="0" w:color="auto"/>
              <w:left w:val="nil"/>
              <w:bottom w:val="single" w:sz="4" w:space="0" w:color="auto"/>
              <w:right w:val="single" w:sz="4" w:space="0" w:color="auto"/>
            </w:tcBorders>
            <w:shd w:val="clear" w:color="000000" w:fill="FFFFFF"/>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2台用于对侧站</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分段保护测控装置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35kV母线电压并列装置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vMerge/>
            <w:tcBorders>
              <w:left w:val="nil"/>
              <w:bottom w:val="single" w:sz="4" w:space="0" w:color="auto"/>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8"/>
          <w:jc w:val="center"/>
        </w:trPr>
        <w:tc>
          <w:tcPr>
            <w:tcW w:w="620" w:type="dxa"/>
            <w:vMerge w:val="restart"/>
            <w:tcBorders>
              <w:top w:val="nil"/>
              <w:left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2619" w:type="dxa"/>
            <w:vMerge w:val="restart"/>
            <w:tcBorders>
              <w:top w:val="nil"/>
              <w:left w:val="nil"/>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35kV快切装置</w:t>
            </w:r>
          </w:p>
        </w:tc>
        <w:tc>
          <w:tcPr>
            <w:tcW w:w="1276" w:type="dxa"/>
            <w:vMerge w:val="restart"/>
            <w:tcBorders>
              <w:top w:val="nil"/>
              <w:left w:val="nil"/>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vMerge w:val="restart"/>
            <w:tcBorders>
              <w:top w:val="nil"/>
              <w:left w:val="nil"/>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vMerge w:val="restart"/>
            <w:tcBorders>
              <w:top w:val="nil"/>
              <w:left w:val="nil"/>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vMerge w:val="restart"/>
            <w:tcBorders>
              <w:top w:val="single" w:sz="4" w:space="0" w:color="auto"/>
              <w:left w:val="nil"/>
              <w:right w:val="single" w:sz="4" w:space="0" w:color="auto"/>
            </w:tcBorders>
            <w:shd w:val="clear" w:color="000000" w:fill="FFFFFF"/>
            <w:noWrap/>
            <w:vAlign w:val="center"/>
          </w:tcPr>
          <w:p w:rsidR="00E30963" w:rsidRDefault="007705EF">
            <w:pPr>
              <w:jc w:val="both"/>
              <w:rPr>
                <w:rFonts w:ascii="楷体_GB2312" w:eastAsia="楷体_GB2312" w:hAnsi="宋体"/>
                <w:kern w:val="0"/>
                <w:sz w:val="20"/>
                <w:lang w:eastAsia="zh-CN"/>
              </w:rPr>
            </w:pPr>
            <w:r>
              <w:rPr>
                <w:rFonts w:ascii="楷体_GB2312" w:eastAsia="楷体_GB2312" w:hAnsi="宋体" w:hint="eastAsia"/>
                <w:kern w:val="0"/>
                <w:sz w:val="20"/>
                <w:lang w:eastAsia="zh-CN"/>
              </w:rPr>
              <w:t>ABB、北斗银河、南瑞继保</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r>
      <w:tr w:rsidR="00E30963">
        <w:trPr>
          <w:trHeight w:val="238"/>
          <w:jc w:val="center"/>
        </w:trPr>
        <w:tc>
          <w:tcPr>
            <w:tcW w:w="620" w:type="dxa"/>
            <w:vMerge/>
            <w:tcBorders>
              <w:left w:val="single" w:sz="4" w:space="0" w:color="auto"/>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2619" w:type="dxa"/>
            <w:vMerge/>
            <w:tcBorders>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1276" w:type="dxa"/>
            <w:vMerge/>
            <w:tcBorders>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vMerge/>
            <w:tcBorders>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709" w:type="dxa"/>
            <w:vMerge/>
            <w:tcBorders>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3260" w:type="dxa"/>
            <w:vMerge/>
            <w:tcBorders>
              <w:left w:val="nil"/>
              <w:bottom w:val="single" w:sz="4" w:space="0" w:color="auto"/>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tcBorders>
              <w:top w:val="single" w:sz="4" w:space="0" w:color="auto"/>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r>
      <w:tr w:rsidR="00E30963">
        <w:trPr>
          <w:trHeight w:val="363"/>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屏体及附件</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面</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single" w:sz="4" w:space="0" w:color="auto"/>
              <w:left w:val="nil"/>
              <w:bottom w:val="single" w:sz="4" w:space="0" w:color="auto"/>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363"/>
          <w:jc w:val="center"/>
        </w:trPr>
        <w:tc>
          <w:tcPr>
            <w:tcW w:w="620" w:type="dxa"/>
            <w:tcBorders>
              <w:top w:val="nil"/>
              <w:left w:val="single" w:sz="4" w:space="0" w:color="auto"/>
              <w:bottom w:val="single" w:sz="4" w:space="0" w:color="auto"/>
              <w:right w:val="single" w:sz="4" w:space="0" w:color="auto"/>
            </w:tcBorders>
            <w:shd w:val="solid" w:color="C4BC96" w:themeColor="background2" w:themeShade="BF" w:fill="FFFFFF"/>
            <w:noWrap/>
            <w:vAlign w:val="center"/>
          </w:tcPr>
          <w:p w:rsidR="00E30963" w:rsidRDefault="00E30963">
            <w:pPr>
              <w:widowControl/>
              <w:jc w:val="center"/>
              <w:rPr>
                <w:rFonts w:ascii="楷体_GB2312" w:eastAsia="楷体_GB2312" w:hAnsi="宋体"/>
                <w:b/>
                <w:bCs/>
                <w:kern w:val="0"/>
                <w:sz w:val="20"/>
                <w:lang w:eastAsia="zh-CN"/>
              </w:rPr>
            </w:pPr>
          </w:p>
        </w:tc>
        <w:tc>
          <w:tcPr>
            <w:tcW w:w="2619" w:type="dxa"/>
            <w:tcBorders>
              <w:top w:val="nil"/>
              <w:left w:val="nil"/>
              <w:bottom w:val="single" w:sz="4" w:space="0" w:color="auto"/>
              <w:right w:val="single" w:sz="4" w:space="0" w:color="auto"/>
            </w:tcBorders>
            <w:shd w:val="solid" w:color="C4BC96" w:themeColor="background2" w:themeShade="BF" w:fill="FFFFFF"/>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35KV母线保护柜</w:t>
            </w:r>
          </w:p>
        </w:tc>
        <w:tc>
          <w:tcPr>
            <w:tcW w:w="1276" w:type="dxa"/>
            <w:tcBorders>
              <w:top w:val="nil"/>
              <w:left w:val="nil"/>
              <w:bottom w:val="single" w:sz="4" w:space="0" w:color="auto"/>
              <w:right w:val="single" w:sz="4" w:space="0" w:color="auto"/>
            </w:tcBorders>
            <w:shd w:val="solid" w:color="C4BC96" w:themeColor="background2" w:themeShade="BF" w:fill="FFFFFF"/>
            <w:vAlign w:val="center"/>
          </w:tcPr>
          <w:p w:rsidR="00E30963" w:rsidRDefault="00E30963">
            <w:pPr>
              <w:widowControl/>
              <w:rPr>
                <w:rFonts w:ascii="楷体_GB2312" w:eastAsia="楷体_GB2312" w:hAnsi="宋体"/>
                <w:b/>
                <w:bCs/>
                <w:kern w:val="0"/>
                <w:sz w:val="20"/>
                <w:lang w:eastAsia="zh-CN"/>
              </w:rPr>
            </w:pPr>
          </w:p>
        </w:tc>
        <w:tc>
          <w:tcPr>
            <w:tcW w:w="709" w:type="dxa"/>
            <w:tcBorders>
              <w:top w:val="nil"/>
              <w:left w:val="nil"/>
              <w:bottom w:val="single" w:sz="4" w:space="0" w:color="auto"/>
              <w:right w:val="single" w:sz="4" w:space="0" w:color="auto"/>
            </w:tcBorders>
            <w:shd w:val="solid" w:color="C4BC96" w:themeColor="background2" w:themeShade="BF" w:fill="FFFFFF"/>
            <w:noWrap/>
            <w:vAlign w:val="center"/>
          </w:tcPr>
          <w:p w:rsidR="00E30963" w:rsidRDefault="00E30963">
            <w:pPr>
              <w:widowControl/>
              <w:jc w:val="center"/>
              <w:rPr>
                <w:rFonts w:ascii="楷体_GB2312" w:eastAsia="楷体_GB2312" w:hAnsi="宋体"/>
                <w:b/>
                <w:bCs/>
                <w:kern w:val="0"/>
                <w:sz w:val="20"/>
                <w:lang w:eastAsia="zh-CN"/>
              </w:rPr>
            </w:pPr>
          </w:p>
        </w:tc>
        <w:tc>
          <w:tcPr>
            <w:tcW w:w="709" w:type="dxa"/>
            <w:tcBorders>
              <w:top w:val="nil"/>
              <w:left w:val="nil"/>
              <w:bottom w:val="single" w:sz="4" w:space="0" w:color="auto"/>
              <w:right w:val="single" w:sz="4" w:space="0" w:color="auto"/>
            </w:tcBorders>
            <w:shd w:val="solid" w:color="C4BC96" w:themeColor="background2" w:themeShade="BF" w:fill="FFFFFF"/>
            <w:noWrap/>
            <w:vAlign w:val="center"/>
          </w:tcPr>
          <w:p w:rsidR="00E30963" w:rsidRDefault="00E30963">
            <w:pPr>
              <w:widowControl/>
              <w:jc w:val="center"/>
              <w:rPr>
                <w:rFonts w:ascii="楷体_GB2312" w:eastAsia="楷体_GB2312" w:hAnsi="宋体"/>
                <w:b/>
                <w:bCs/>
                <w:kern w:val="0"/>
                <w:sz w:val="20"/>
                <w:lang w:eastAsia="zh-CN"/>
              </w:rPr>
            </w:pPr>
          </w:p>
        </w:tc>
        <w:tc>
          <w:tcPr>
            <w:tcW w:w="3260" w:type="dxa"/>
            <w:tcBorders>
              <w:top w:val="single" w:sz="4" w:space="0" w:color="auto"/>
              <w:left w:val="nil"/>
              <w:bottom w:val="single" w:sz="4" w:space="0" w:color="auto"/>
              <w:right w:val="single" w:sz="4" w:space="0" w:color="auto"/>
            </w:tcBorders>
            <w:shd w:val="solid" w:color="C4BC96" w:themeColor="background2" w:themeShade="BF" w:fill="FFFFFF"/>
            <w:noWrap/>
            <w:vAlign w:val="center"/>
          </w:tcPr>
          <w:p w:rsidR="00E30963" w:rsidRDefault="00E30963">
            <w:pPr>
              <w:jc w:val="center"/>
              <w:rPr>
                <w:rFonts w:ascii="楷体_GB2312" w:eastAsia="楷体_GB2312" w:hAnsi="宋体"/>
                <w:b/>
                <w:bCs/>
                <w:kern w:val="0"/>
                <w:sz w:val="20"/>
                <w:lang w:eastAsia="zh-CN"/>
              </w:rPr>
            </w:pPr>
          </w:p>
        </w:tc>
        <w:tc>
          <w:tcPr>
            <w:tcW w:w="1253" w:type="dxa"/>
            <w:tcBorders>
              <w:top w:val="nil"/>
              <w:left w:val="nil"/>
              <w:bottom w:val="single" w:sz="4" w:space="0" w:color="auto"/>
              <w:right w:val="single" w:sz="4" w:space="0" w:color="auto"/>
            </w:tcBorders>
            <w:shd w:val="solid" w:color="C4BC96" w:themeColor="background2" w:themeShade="BF" w:fill="FFFFFF"/>
            <w:noWrap/>
            <w:vAlign w:val="center"/>
          </w:tcPr>
          <w:p w:rsidR="00E30963" w:rsidRDefault="00E30963">
            <w:pPr>
              <w:widowControl/>
              <w:jc w:val="center"/>
              <w:rPr>
                <w:rFonts w:ascii="楷体_GB2312" w:eastAsia="楷体_GB2312" w:hAnsi="宋体"/>
                <w:b/>
                <w:bCs/>
                <w:kern w:val="0"/>
                <w:sz w:val="20"/>
                <w:lang w:eastAsia="zh-CN"/>
              </w:rPr>
            </w:pPr>
          </w:p>
        </w:tc>
      </w:tr>
      <w:tr w:rsidR="00E30963">
        <w:trPr>
          <w:trHeight w:val="363"/>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35KV母线差动保护装置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single" w:sz="4" w:space="0" w:color="auto"/>
              <w:left w:val="nil"/>
              <w:bottom w:val="single" w:sz="4" w:space="0" w:color="auto"/>
              <w:right w:val="single" w:sz="4" w:space="0" w:color="auto"/>
            </w:tcBorders>
            <w:shd w:val="clear" w:color="000000" w:fill="FFFFFF"/>
            <w:noWrap/>
            <w:vAlign w:val="center"/>
          </w:tcPr>
          <w:p w:rsidR="00E30963" w:rsidRDefault="007705EF">
            <w:pPr>
              <w:jc w:val="center"/>
              <w:rPr>
                <w:rFonts w:ascii="楷体_GB2312" w:eastAsia="楷体_GB2312" w:hAnsi="宋体"/>
                <w:kern w:val="0"/>
                <w:sz w:val="20"/>
                <w:lang w:eastAsia="zh-CN"/>
              </w:rPr>
            </w:pPr>
            <w:r>
              <w:rPr>
                <w:rFonts w:ascii="楷体_GB2312" w:eastAsia="楷体_GB2312" w:hAnsi="宋体" w:hint="eastAsia"/>
                <w:kern w:val="0"/>
                <w:sz w:val="20"/>
                <w:lang w:eastAsia="zh-CN"/>
              </w:rPr>
              <w:t>ABB、国电南自、南瑞继保</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r>
      <w:tr w:rsidR="00E30963">
        <w:trPr>
          <w:trHeight w:val="363"/>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屏体及附件</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面</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single" w:sz="4" w:space="0" w:color="auto"/>
              <w:left w:val="nil"/>
              <w:bottom w:val="single" w:sz="4" w:space="0" w:color="auto"/>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r>
      <w:tr w:rsidR="00E30963">
        <w:trPr>
          <w:trHeight w:val="13"/>
          <w:jc w:val="center"/>
        </w:trPr>
        <w:tc>
          <w:tcPr>
            <w:tcW w:w="620" w:type="dxa"/>
            <w:tcBorders>
              <w:top w:val="single" w:sz="4" w:space="0" w:color="auto"/>
              <w:left w:val="single" w:sz="4" w:space="0" w:color="auto"/>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2619" w:type="dxa"/>
            <w:tcBorders>
              <w:top w:val="single" w:sz="4" w:space="0" w:color="auto"/>
              <w:left w:val="nil"/>
              <w:right w:val="single" w:sz="4" w:space="0" w:color="auto"/>
            </w:tcBorders>
            <w:shd w:val="clear" w:color="000000" w:fill="FFFFFF"/>
            <w:vAlign w:val="center"/>
          </w:tcPr>
          <w:p w:rsidR="00E30963" w:rsidRDefault="00E30963">
            <w:pPr>
              <w:rPr>
                <w:rFonts w:ascii="楷体_GB2312" w:eastAsia="楷体_GB2312" w:hAnsi="宋体"/>
                <w:kern w:val="0"/>
                <w:sz w:val="20"/>
                <w:lang w:eastAsia="zh-CN"/>
              </w:rPr>
            </w:pPr>
          </w:p>
        </w:tc>
        <w:tc>
          <w:tcPr>
            <w:tcW w:w="1276" w:type="dxa"/>
            <w:tcBorders>
              <w:top w:val="single" w:sz="4" w:space="0" w:color="auto"/>
              <w:left w:val="nil"/>
              <w:right w:val="single" w:sz="4" w:space="0" w:color="auto"/>
            </w:tcBorders>
            <w:shd w:val="clear" w:color="000000" w:fill="FFFFFF"/>
            <w:vAlign w:val="center"/>
          </w:tcPr>
          <w:p w:rsidR="00E30963" w:rsidRDefault="00E30963">
            <w:pPr>
              <w:rPr>
                <w:rFonts w:ascii="楷体_GB2312" w:eastAsia="楷体_GB2312" w:hAnsi="宋体"/>
                <w:kern w:val="0"/>
                <w:sz w:val="20"/>
                <w:lang w:eastAsia="zh-CN"/>
              </w:rPr>
            </w:pPr>
          </w:p>
        </w:tc>
        <w:tc>
          <w:tcPr>
            <w:tcW w:w="709" w:type="dxa"/>
            <w:tcBorders>
              <w:top w:val="single" w:sz="4" w:space="0" w:color="auto"/>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709" w:type="dxa"/>
            <w:tcBorders>
              <w:top w:val="single" w:sz="4" w:space="0" w:color="auto"/>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3260" w:type="dxa"/>
            <w:tcBorders>
              <w:top w:val="single" w:sz="4" w:space="0" w:color="auto"/>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tcBorders>
              <w:top w:val="single" w:sz="4" w:space="0" w:color="auto"/>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b/>
                <w:bCs/>
                <w:kern w:val="0"/>
                <w:sz w:val="20"/>
                <w:lang w:eastAsia="zh-CN"/>
              </w:rPr>
            </w:pPr>
            <w:r>
              <w:rPr>
                <w:rFonts w:ascii="楷体_GB2312" w:eastAsia="楷体_GB2312" w:hAnsi="宋体" w:hint="eastAsia"/>
                <w:b/>
                <w:bCs/>
                <w:kern w:val="0"/>
                <w:sz w:val="20"/>
                <w:lang w:eastAsia="zh-CN"/>
              </w:rPr>
              <w:t>1.4</w:t>
            </w:r>
          </w:p>
        </w:tc>
        <w:tc>
          <w:tcPr>
            <w:tcW w:w="2619"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微机综合测控屏</w:t>
            </w:r>
          </w:p>
        </w:tc>
        <w:tc>
          <w:tcPr>
            <w:tcW w:w="1276"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3260"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通讯管理机</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vMerge w:val="restart"/>
            <w:tcBorders>
              <w:top w:val="nil"/>
              <w:left w:val="nil"/>
              <w:right w:val="single" w:sz="4" w:space="0" w:color="auto"/>
            </w:tcBorders>
            <w:shd w:val="clear" w:color="000000" w:fill="FFFFFF"/>
            <w:noWrap/>
            <w:vAlign w:val="center"/>
          </w:tcPr>
          <w:p w:rsidR="00E30963" w:rsidRDefault="007705EF">
            <w:pPr>
              <w:jc w:val="both"/>
              <w:rPr>
                <w:rFonts w:ascii="楷体_GB2312" w:eastAsia="楷体_GB2312" w:hAnsi="宋体"/>
                <w:kern w:val="0"/>
                <w:sz w:val="20"/>
                <w:lang w:eastAsia="zh-CN"/>
              </w:rPr>
            </w:pPr>
            <w:r>
              <w:rPr>
                <w:rFonts w:ascii="楷体_GB2312" w:eastAsia="楷体_GB2312" w:hAnsi="宋体" w:hint="eastAsia"/>
                <w:kern w:val="0"/>
                <w:sz w:val="20"/>
                <w:lang w:eastAsia="zh-CN"/>
              </w:rPr>
              <w:t>ABB、国电南自、南瑞继保</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公用测控装置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卫星对时装置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网络交换机</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套</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vMerge/>
            <w:tcBorders>
              <w:left w:val="nil"/>
              <w:right w:val="single" w:sz="4" w:space="0" w:color="auto"/>
            </w:tcBorders>
            <w:shd w:val="clear" w:color="000000" w:fill="FFFFFF"/>
            <w:noWrap/>
            <w:vAlign w:val="center"/>
          </w:tcPr>
          <w:p w:rsidR="00E30963" w:rsidRDefault="00E30963">
            <w:pPr>
              <w:jc w:val="center"/>
              <w:rPr>
                <w:rFonts w:ascii="楷体_GB2312" w:eastAsia="楷体_GB2312" w:hAnsi="宋体"/>
                <w:color w:val="FF0000"/>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屏体及附件</w:t>
            </w:r>
          </w:p>
        </w:tc>
        <w:tc>
          <w:tcPr>
            <w:tcW w:w="1276" w:type="dxa"/>
            <w:tcBorders>
              <w:top w:val="nil"/>
              <w:left w:val="nil"/>
              <w:bottom w:val="single" w:sz="4" w:space="0" w:color="auto"/>
              <w:right w:val="single" w:sz="4" w:space="0" w:color="auto"/>
            </w:tcBorders>
            <w:shd w:val="clear" w:color="000000" w:fill="FFFFFF"/>
            <w:noWrap/>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面</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vMerge/>
            <w:tcBorders>
              <w:left w:val="nil"/>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远动装置</w:t>
            </w:r>
          </w:p>
        </w:tc>
        <w:tc>
          <w:tcPr>
            <w:tcW w:w="1276" w:type="dxa"/>
            <w:tcBorders>
              <w:top w:val="nil"/>
              <w:left w:val="nil"/>
              <w:bottom w:val="single" w:sz="4" w:space="0" w:color="auto"/>
              <w:right w:val="single" w:sz="4" w:space="0" w:color="auto"/>
            </w:tcBorders>
            <w:shd w:val="clear" w:color="000000" w:fill="FFFFFF"/>
            <w:noWrap/>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w:t>
            </w:r>
            <w:bookmarkStart w:id="29" w:name="_GoBack"/>
            <w:bookmarkEnd w:id="29"/>
          </w:p>
        </w:tc>
        <w:tc>
          <w:tcPr>
            <w:tcW w:w="3260" w:type="dxa"/>
            <w:vMerge/>
            <w:tcBorders>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本站数据需上传电调</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b/>
                <w:bCs/>
                <w:kern w:val="0"/>
                <w:sz w:val="20"/>
                <w:lang w:eastAsia="zh-CN"/>
              </w:rPr>
            </w:pPr>
            <w:r>
              <w:rPr>
                <w:rFonts w:ascii="楷体_GB2312" w:eastAsia="楷体_GB2312" w:hAnsi="宋体" w:hint="eastAsia"/>
                <w:b/>
                <w:bCs/>
                <w:kern w:val="0"/>
                <w:sz w:val="20"/>
                <w:lang w:eastAsia="zh-CN"/>
              </w:rPr>
              <w:t>1.5</w:t>
            </w:r>
          </w:p>
        </w:tc>
        <w:tc>
          <w:tcPr>
            <w:tcW w:w="2619"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微机监控系统</w:t>
            </w:r>
          </w:p>
        </w:tc>
        <w:tc>
          <w:tcPr>
            <w:tcW w:w="1276"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3260"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323"/>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监控主机</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品牌：DELL、HP、浪潮，配置不低于：工作站，CPU主频四核3.2Hz，8G内存，500G硬盘，1000 *2，DVD，磁盘阵列RAID5，</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lastRenderedPageBreak/>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显示器、键盘、鼠标等</w:t>
            </w:r>
          </w:p>
        </w:tc>
        <w:tc>
          <w:tcPr>
            <w:tcW w:w="1276" w:type="dxa"/>
            <w:tcBorders>
              <w:top w:val="nil"/>
              <w:left w:val="nil"/>
              <w:bottom w:val="single" w:sz="4" w:space="0" w:color="auto"/>
              <w:right w:val="single" w:sz="4" w:space="0" w:color="auto"/>
            </w:tcBorders>
            <w:shd w:val="clear" w:color="000000" w:fill="FFFFFF"/>
            <w:noWrap/>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不低于22"LCD，DELL、HP</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报警音响</w:t>
            </w:r>
          </w:p>
        </w:tc>
        <w:tc>
          <w:tcPr>
            <w:tcW w:w="1276" w:type="dxa"/>
            <w:tcBorders>
              <w:top w:val="nil"/>
              <w:left w:val="nil"/>
              <w:bottom w:val="single" w:sz="4" w:space="0" w:color="auto"/>
              <w:right w:val="single" w:sz="4" w:space="0" w:color="auto"/>
            </w:tcBorders>
            <w:shd w:val="clear" w:color="000000" w:fill="FFFFFF"/>
            <w:noWrap/>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套</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48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监控软件（含操作系统、数据库、监控软件等）</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套</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各厂家自己</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A3激光打印机</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HP、佳能、ESPON</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UPS</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3KW,2小时</w:t>
            </w:r>
          </w:p>
        </w:tc>
        <w:tc>
          <w:tcPr>
            <w:tcW w:w="70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PCM、APC、科华，优于或等同</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控制台</w:t>
            </w:r>
          </w:p>
        </w:tc>
        <w:tc>
          <w:tcPr>
            <w:tcW w:w="1276"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双工位</w:t>
            </w:r>
          </w:p>
        </w:tc>
        <w:tc>
          <w:tcPr>
            <w:tcW w:w="70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套</w:t>
            </w:r>
          </w:p>
        </w:tc>
        <w:tc>
          <w:tcPr>
            <w:tcW w:w="70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b/>
                <w:bCs/>
                <w:kern w:val="0"/>
                <w:sz w:val="20"/>
                <w:lang w:eastAsia="zh-CN"/>
              </w:rPr>
            </w:pPr>
            <w:r>
              <w:rPr>
                <w:rFonts w:ascii="楷体_GB2312" w:eastAsia="楷体_GB2312" w:hAnsi="宋体" w:hint="eastAsia"/>
                <w:b/>
                <w:bCs/>
                <w:kern w:val="0"/>
                <w:sz w:val="20"/>
                <w:lang w:eastAsia="zh-CN"/>
              </w:rPr>
              <w:t>1.6</w:t>
            </w:r>
          </w:p>
        </w:tc>
        <w:tc>
          <w:tcPr>
            <w:tcW w:w="2619"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380V马达保护器（分散）</w:t>
            </w:r>
          </w:p>
        </w:tc>
        <w:tc>
          <w:tcPr>
            <w:tcW w:w="1276"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3260"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21028A">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21028A" w:rsidRDefault="0021028A">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21028A" w:rsidRDefault="0021028A">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A段马达保护</w:t>
            </w:r>
          </w:p>
        </w:tc>
        <w:tc>
          <w:tcPr>
            <w:tcW w:w="1276" w:type="dxa"/>
            <w:tcBorders>
              <w:top w:val="nil"/>
              <w:left w:val="nil"/>
              <w:bottom w:val="single" w:sz="4" w:space="0" w:color="auto"/>
              <w:right w:val="single" w:sz="4" w:space="0" w:color="auto"/>
            </w:tcBorders>
            <w:shd w:val="clear" w:color="000000" w:fill="FFFFFF"/>
            <w:vAlign w:val="center"/>
          </w:tcPr>
          <w:p w:rsidR="0021028A" w:rsidRDefault="0021028A">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21028A" w:rsidRDefault="0021028A">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21028A" w:rsidRDefault="0021028A" w:rsidP="00511844">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20</w:t>
            </w:r>
          </w:p>
        </w:tc>
        <w:tc>
          <w:tcPr>
            <w:tcW w:w="3260" w:type="dxa"/>
            <w:vMerge w:val="restart"/>
            <w:tcBorders>
              <w:top w:val="nil"/>
              <w:left w:val="nil"/>
              <w:right w:val="single" w:sz="4" w:space="0" w:color="auto"/>
            </w:tcBorders>
            <w:shd w:val="clear" w:color="000000" w:fill="FFFFFF"/>
            <w:noWrap/>
            <w:vAlign w:val="center"/>
          </w:tcPr>
          <w:p w:rsidR="0021028A" w:rsidRDefault="0021028A">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北斗银河BDM100-M+系列、上海华建LM5F系列、南瑞继保PCS-9692系列优于或等同。带人机显示界面</w:t>
            </w:r>
          </w:p>
        </w:tc>
        <w:tc>
          <w:tcPr>
            <w:tcW w:w="1253" w:type="dxa"/>
            <w:vMerge w:val="restart"/>
            <w:tcBorders>
              <w:top w:val="nil"/>
              <w:left w:val="nil"/>
              <w:right w:val="single" w:sz="4" w:space="0" w:color="auto"/>
            </w:tcBorders>
            <w:shd w:val="clear" w:color="000000" w:fill="FFFFFF"/>
            <w:noWrap/>
            <w:vAlign w:val="center"/>
          </w:tcPr>
          <w:p w:rsidR="0021028A" w:rsidRDefault="0021028A">
            <w:pPr>
              <w:jc w:val="center"/>
              <w:rPr>
                <w:rFonts w:ascii="楷体_GB2312" w:eastAsia="楷体_GB2312" w:hAnsi="宋体"/>
                <w:kern w:val="0"/>
                <w:sz w:val="20"/>
                <w:lang w:eastAsia="zh-CN"/>
              </w:rPr>
            </w:pPr>
          </w:p>
        </w:tc>
      </w:tr>
      <w:tr w:rsidR="0021028A">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21028A" w:rsidRDefault="0021028A">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21028A" w:rsidRDefault="0021028A">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B段马达保护</w:t>
            </w:r>
          </w:p>
        </w:tc>
        <w:tc>
          <w:tcPr>
            <w:tcW w:w="1276" w:type="dxa"/>
            <w:tcBorders>
              <w:top w:val="nil"/>
              <w:left w:val="nil"/>
              <w:bottom w:val="single" w:sz="4" w:space="0" w:color="auto"/>
              <w:right w:val="single" w:sz="4" w:space="0" w:color="auto"/>
            </w:tcBorders>
            <w:shd w:val="clear" w:color="000000" w:fill="FFFFFF"/>
            <w:vAlign w:val="center"/>
          </w:tcPr>
          <w:p w:rsidR="0021028A" w:rsidRDefault="0021028A">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21028A" w:rsidRDefault="0021028A">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21028A" w:rsidRDefault="0021028A" w:rsidP="00511844">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29</w:t>
            </w:r>
          </w:p>
        </w:tc>
        <w:tc>
          <w:tcPr>
            <w:tcW w:w="3260" w:type="dxa"/>
            <w:vMerge/>
            <w:tcBorders>
              <w:left w:val="nil"/>
              <w:right w:val="single" w:sz="4" w:space="0" w:color="auto"/>
            </w:tcBorders>
            <w:shd w:val="clear" w:color="000000" w:fill="FFFFFF"/>
            <w:noWrap/>
            <w:vAlign w:val="center"/>
          </w:tcPr>
          <w:p w:rsidR="0021028A" w:rsidRDefault="0021028A">
            <w:pPr>
              <w:jc w:val="center"/>
              <w:rPr>
                <w:rFonts w:ascii="楷体_GB2312" w:eastAsia="楷体_GB2312" w:hAnsi="宋体"/>
                <w:kern w:val="0"/>
                <w:sz w:val="20"/>
                <w:lang w:eastAsia="zh-CN"/>
              </w:rPr>
            </w:pPr>
          </w:p>
        </w:tc>
        <w:tc>
          <w:tcPr>
            <w:tcW w:w="1253" w:type="dxa"/>
            <w:vMerge/>
            <w:tcBorders>
              <w:left w:val="nil"/>
              <w:right w:val="single" w:sz="4" w:space="0" w:color="auto"/>
            </w:tcBorders>
            <w:shd w:val="clear" w:color="000000" w:fill="FFFFFF"/>
            <w:noWrap/>
            <w:vAlign w:val="center"/>
          </w:tcPr>
          <w:p w:rsidR="0021028A" w:rsidRDefault="0021028A">
            <w:pPr>
              <w:jc w:val="center"/>
              <w:rPr>
                <w:rFonts w:ascii="楷体_GB2312" w:eastAsia="楷体_GB2312" w:hAnsi="宋体"/>
                <w:kern w:val="0"/>
                <w:sz w:val="20"/>
                <w:lang w:eastAsia="zh-CN"/>
              </w:rPr>
            </w:pPr>
          </w:p>
        </w:tc>
      </w:tr>
      <w:tr w:rsidR="0021028A">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21028A" w:rsidRDefault="0021028A">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21028A" w:rsidRDefault="0021028A">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C段马达保护</w:t>
            </w:r>
          </w:p>
        </w:tc>
        <w:tc>
          <w:tcPr>
            <w:tcW w:w="1276" w:type="dxa"/>
            <w:tcBorders>
              <w:top w:val="nil"/>
              <w:left w:val="nil"/>
              <w:bottom w:val="single" w:sz="4" w:space="0" w:color="auto"/>
              <w:right w:val="single" w:sz="4" w:space="0" w:color="auto"/>
            </w:tcBorders>
            <w:shd w:val="clear" w:color="000000" w:fill="FFFFFF"/>
            <w:vAlign w:val="center"/>
          </w:tcPr>
          <w:p w:rsidR="0021028A" w:rsidRDefault="0021028A">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21028A" w:rsidRDefault="0021028A">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21028A" w:rsidRDefault="0021028A" w:rsidP="00511844">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30</w:t>
            </w:r>
          </w:p>
        </w:tc>
        <w:tc>
          <w:tcPr>
            <w:tcW w:w="3260" w:type="dxa"/>
            <w:vMerge/>
            <w:tcBorders>
              <w:left w:val="nil"/>
              <w:right w:val="single" w:sz="4" w:space="0" w:color="auto"/>
            </w:tcBorders>
            <w:shd w:val="clear" w:color="000000" w:fill="FFFFFF"/>
            <w:noWrap/>
            <w:vAlign w:val="center"/>
          </w:tcPr>
          <w:p w:rsidR="0021028A" w:rsidRDefault="0021028A">
            <w:pPr>
              <w:jc w:val="center"/>
              <w:rPr>
                <w:rFonts w:ascii="楷体_GB2312" w:eastAsia="楷体_GB2312" w:hAnsi="宋体"/>
                <w:kern w:val="0"/>
                <w:sz w:val="20"/>
                <w:lang w:eastAsia="zh-CN"/>
              </w:rPr>
            </w:pPr>
          </w:p>
        </w:tc>
        <w:tc>
          <w:tcPr>
            <w:tcW w:w="1253" w:type="dxa"/>
            <w:vMerge/>
            <w:tcBorders>
              <w:left w:val="nil"/>
              <w:right w:val="single" w:sz="4" w:space="0" w:color="auto"/>
            </w:tcBorders>
            <w:shd w:val="clear" w:color="000000" w:fill="FFFFFF"/>
            <w:noWrap/>
            <w:vAlign w:val="center"/>
          </w:tcPr>
          <w:p w:rsidR="0021028A" w:rsidRDefault="0021028A">
            <w:pPr>
              <w:jc w:val="center"/>
              <w:rPr>
                <w:rFonts w:ascii="楷体_GB2312" w:eastAsia="楷体_GB2312" w:hAnsi="宋体"/>
                <w:kern w:val="0"/>
                <w:sz w:val="20"/>
                <w:lang w:eastAsia="zh-CN"/>
              </w:rPr>
            </w:pPr>
          </w:p>
        </w:tc>
      </w:tr>
      <w:tr w:rsidR="0021028A">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21028A" w:rsidRDefault="0021028A">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21028A" w:rsidRDefault="0021028A">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D段马达保护</w:t>
            </w:r>
          </w:p>
        </w:tc>
        <w:tc>
          <w:tcPr>
            <w:tcW w:w="1276" w:type="dxa"/>
            <w:tcBorders>
              <w:top w:val="nil"/>
              <w:left w:val="nil"/>
              <w:bottom w:val="single" w:sz="4" w:space="0" w:color="auto"/>
              <w:right w:val="single" w:sz="4" w:space="0" w:color="auto"/>
            </w:tcBorders>
            <w:shd w:val="clear" w:color="000000" w:fill="FFFFFF"/>
            <w:vAlign w:val="center"/>
          </w:tcPr>
          <w:p w:rsidR="0021028A" w:rsidRDefault="0021028A">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21028A" w:rsidRDefault="0021028A">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21028A" w:rsidRDefault="0021028A" w:rsidP="00511844">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17</w:t>
            </w:r>
          </w:p>
        </w:tc>
        <w:tc>
          <w:tcPr>
            <w:tcW w:w="3260" w:type="dxa"/>
            <w:vMerge/>
            <w:tcBorders>
              <w:left w:val="nil"/>
              <w:right w:val="single" w:sz="4" w:space="0" w:color="auto"/>
            </w:tcBorders>
            <w:shd w:val="clear" w:color="000000" w:fill="FFFFFF"/>
            <w:noWrap/>
            <w:vAlign w:val="center"/>
          </w:tcPr>
          <w:p w:rsidR="0021028A" w:rsidRDefault="0021028A">
            <w:pPr>
              <w:jc w:val="center"/>
              <w:rPr>
                <w:rFonts w:ascii="楷体_GB2312" w:eastAsia="楷体_GB2312" w:hAnsi="宋体"/>
                <w:kern w:val="0"/>
                <w:sz w:val="20"/>
                <w:lang w:eastAsia="zh-CN"/>
              </w:rPr>
            </w:pPr>
          </w:p>
        </w:tc>
        <w:tc>
          <w:tcPr>
            <w:tcW w:w="1253" w:type="dxa"/>
            <w:vMerge/>
            <w:tcBorders>
              <w:left w:val="nil"/>
              <w:right w:val="single" w:sz="4" w:space="0" w:color="auto"/>
            </w:tcBorders>
            <w:shd w:val="clear" w:color="000000" w:fill="FFFFFF"/>
            <w:noWrap/>
            <w:vAlign w:val="center"/>
          </w:tcPr>
          <w:p w:rsidR="0021028A" w:rsidRDefault="0021028A">
            <w:pPr>
              <w:jc w:val="center"/>
              <w:rPr>
                <w:rFonts w:ascii="楷体_GB2312" w:eastAsia="楷体_GB2312" w:hAnsi="宋体"/>
                <w:kern w:val="0"/>
                <w:sz w:val="20"/>
                <w:lang w:eastAsia="zh-CN"/>
              </w:rPr>
            </w:pPr>
          </w:p>
        </w:tc>
      </w:tr>
      <w:tr w:rsidR="0021028A">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21028A" w:rsidRDefault="0021028A">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21028A" w:rsidRDefault="0021028A">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E段马达保护</w:t>
            </w:r>
          </w:p>
        </w:tc>
        <w:tc>
          <w:tcPr>
            <w:tcW w:w="1276" w:type="dxa"/>
            <w:tcBorders>
              <w:top w:val="nil"/>
              <w:left w:val="nil"/>
              <w:bottom w:val="single" w:sz="4" w:space="0" w:color="auto"/>
              <w:right w:val="single" w:sz="4" w:space="0" w:color="auto"/>
            </w:tcBorders>
            <w:shd w:val="clear" w:color="000000" w:fill="FFFFFF"/>
            <w:vAlign w:val="center"/>
          </w:tcPr>
          <w:p w:rsidR="0021028A" w:rsidRDefault="0021028A">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21028A" w:rsidRDefault="0021028A">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21028A" w:rsidRDefault="0021028A" w:rsidP="00511844">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8</w:t>
            </w:r>
          </w:p>
        </w:tc>
        <w:tc>
          <w:tcPr>
            <w:tcW w:w="3260" w:type="dxa"/>
            <w:vMerge/>
            <w:tcBorders>
              <w:left w:val="nil"/>
              <w:right w:val="single" w:sz="4" w:space="0" w:color="auto"/>
            </w:tcBorders>
            <w:shd w:val="clear" w:color="000000" w:fill="FFFFFF"/>
            <w:noWrap/>
            <w:vAlign w:val="center"/>
          </w:tcPr>
          <w:p w:rsidR="0021028A" w:rsidRDefault="0021028A">
            <w:pPr>
              <w:jc w:val="center"/>
              <w:rPr>
                <w:rFonts w:ascii="楷体_GB2312" w:eastAsia="楷体_GB2312" w:hAnsi="宋体"/>
                <w:kern w:val="0"/>
                <w:sz w:val="20"/>
                <w:lang w:eastAsia="zh-CN"/>
              </w:rPr>
            </w:pPr>
          </w:p>
        </w:tc>
        <w:tc>
          <w:tcPr>
            <w:tcW w:w="1253" w:type="dxa"/>
            <w:vMerge/>
            <w:tcBorders>
              <w:left w:val="nil"/>
              <w:right w:val="single" w:sz="4" w:space="0" w:color="auto"/>
            </w:tcBorders>
            <w:shd w:val="clear" w:color="000000" w:fill="FFFFFF"/>
            <w:noWrap/>
            <w:vAlign w:val="center"/>
          </w:tcPr>
          <w:p w:rsidR="0021028A" w:rsidRDefault="0021028A">
            <w:pPr>
              <w:jc w:val="center"/>
              <w:rPr>
                <w:rFonts w:ascii="楷体_GB2312" w:eastAsia="楷体_GB2312" w:hAnsi="宋体"/>
                <w:kern w:val="0"/>
                <w:sz w:val="20"/>
                <w:lang w:eastAsia="zh-CN"/>
              </w:rPr>
            </w:pPr>
          </w:p>
        </w:tc>
      </w:tr>
      <w:tr w:rsidR="0021028A">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21028A" w:rsidRDefault="0021028A">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21028A" w:rsidRDefault="0021028A">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F段马达保护</w:t>
            </w:r>
          </w:p>
        </w:tc>
        <w:tc>
          <w:tcPr>
            <w:tcW w:w="1276" w:type="dxa"/>
            <w:tcBorders>
              <w:top w:val="nil"/>
              <w:left w:val="nil"/>
              <w:bottom w:val="single" w:sz="4" w:space="0" w:color="auto"/>
              <w:right w:val="single" w:sz="4" w:space="0" w:color="auto"/>
            </w:tcBorders>
            <w:shd w:val="clear" w:color="000000" w:fill="FFFFFF"/>
            <w:vAlign w:val="center"/>
          </w:tcPr>
          <w:p w:rsidR="0021028A" w:rsidRDefault="0021028A">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21028A" w:rsidRDefault="0021028A">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21028A" w:rsidRDefault="0021028A" w:rsidP="00511844">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w:t>
            </w:r>
          </w:p>
        </w:tc>
        <w:tc>
          <w:tcPr>
            <w:tcW w:w="3260" w:type="dxa"/>
            <w:vMerge/>
            <w:tcBorders>
              <w:left w:val="nil"/>
              <w:right w:val="single" w:sz="4" w:space="0" w:color="auto"/>
            </w:tcBorders>
            <w:shd w:val="clear" w:color="000000" w:fill="FFFFFF"/>
            <w:noWrap/>
            <w:vAlign w:val="center"/>
          </w:tcPr>
          <w:p w:rsidR="0021028A" w:rsidRDefault="0021028A">
            <w:pPr>
              <w:jc w:val="center"/>
              <w:rPr>
                <w:rFonts w:ascii="楷体_GB2312" w:eastAsia="楷体_GB2312" w:hAnsi="宋体"/>
                <w:kern w:val="0"/>
                <w:sz w:val="20"/>
                <w:lang w:eastAsia="zh-CN"/>
              </w:rPr>
            </w:pPr>
          </w:p>
        </w:tc>
        <w:tc>
          <w:tcPr>
            <w:tcW w:w="1253" w:type="dxa"/>
            <w:vMerge/>
            <w:tcBorders>
              <w:left w:val="nil"/>
              <w:right w:val="single" w:sz="4" w:space="0" w:color="auto"/>
            </w:tcBorders>
            <w:shd w:val="clear" w:color="000000" w:fill="FFFFFF"/>
            <w:noWrap/>
            <w:vAlign w:val="center"/>
          </w:tcPr>
          <w:p w:rsidR="0021028A" w:rsidRDefault="0021028A">
            <w:pPr>
              <w:jc w:val="center"/>
              <w:rPr>
                <w:rFonts w:ascii="楷体_GB2312" w:eastAsia="楷体_GB2312" w:hAnsi="宋体"/>
                <w:kern w:val="0"/>
                <w:sz w:val="20"/>
                <w:lang w:eastAsia="zh-CN"/>
              </w:rPr>
            </w:pPr>
          </w:p>
        </w:tc>
      </w:tr>
      <w:tr w:rsidR="0021028A">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21028A" w:rsidRDefault="0021028A">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21028A" w:rsidRDefault="0021028A">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G段马达保护</w:t>
            </w:r>
          </w:p>
        </w:tc>
        <w:tc>
          <w:tcPr>
            <w:tcW w:w="1276" w:type="dxa"/>
            <w:tcBorders>
              <w:top w:val="nil"/>
              <w:left w:val="nil"/>
              <w:bottom w:val="single" w:sz="4" w:space="0" w:color="auto"/>
              <w:right w:val="single" w:sz="4" w:space="0" w:color="auto"/>
            </w:tcBorders>
            <w:shd w:val="clear" w:color="000000" w:fill="FFFFFF"/>
            <w:vAlign w:val="center"/>
          </w:tcPr>
          <w:p w:rsidR="0021028A" w:rsidRDefault="0021028A">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21028A" w:rsidRDefault="0021028A">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21028A" w:rsidRDefault="0021028A" w:rsidP="00511844">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w:t>
            </w:r>
          </w:p>
        </w:tc>
        <w:tc>
          <w:tcPr>
            <w:tcW w:w="3260" w:type="dxa"/>
            <w:vMerge/>
            <w:tcBorders>
              <w:left w:val="nil"/>
              <w:right w:val="single" w:sz="4" w:space="0" w:color="auto"/>
            </w:tcBorders>
            <w:shd w:val="clear" w:color="000000" w:fill="FFFFFF"/>
            <w:noWrap/>
            <w:vAlign w:val="center"/>
          </w:tcPr>
          <w:p w:rsidR="0021028A" w:rsidRDefault="0021028A">
            <w:pPr>
              <w:jc w:val="center"/>
              <w:rPr>
                <w:rFonts w:ascii="楷体_GB2312" w:eastAsia="楷体_GB2312" w:hAnsi="宋体"/>
                <w:kern w:val="0"/>
                <w:sz w:val="20"/>
                <w:lang w:eastAsia="zh-CN"/>
              </w:rPr>
            </w:pPr>
          </w:p>
        </w:tc>
        <w:tc>
          <w:tcPr>
            <w:tcW w:w="1253" w:type="dxa"/>
            <w:vMerge/>
            <w:tcBorders>
              <w:left w:val="nil"/>
              <w:right w:val="single" w:sz="4" w:space="0" w:color="auto"/>
            </w:tcBorders>
            <w:shd w:val="clear" w:color="000000" w:fill="FFFFFF"/>
            <w:noWrap/>
            <w:vAlign w:val="center"/>
          </w:tcPr>
          <w:p w:rsidR="0021028A" w:rsidRDefault="0021028A">
            <w:pPr>
              <w:jc w:val="center"/>
              <w:rPr>
                <w:rFonts w:ascii="楷体_GB2312" w:eastAsia="楷体_GB2312" w:hAnsi="宋体"/>
                <w:kern w:val="0"/>
                <w:sz w:val="20"/>
                <w:lang w:eastAsia="zh-CN"/>
              </w:rPr>
            </w:pPr>
          </w:p>
        </w:tc>
      </w:tr>
      <w:tr w:rsidR="0021028A">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21028A" w:rsidRDefault="0021028A">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21028A" w:rsidRDefault="0021028A">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H段马达保护</w:t>
            </w:r>
          </w:p>
        </w:tc>
        <w:tc>
          <w:tcPr>
            <w:tcW w:w="1276" w:type="dxa"/>
            <w:tcBorders>
              <w:top w:val="nil"/>
              <w:left w:val="nil"/>
              <w:bottom w:val="single" w:sz="4" w:space="0" w:color="auto"/>
              <w:right w:val="single" w:sz="4" w:space="0" w:color="auto"/>
            </w:tcBorders>
            <w:shd w:val="clear" w:color="000000" w:fill="FFFFFF"/>
            <w:vAlign w:val="center"/>
          </w:tcPr>
          <w:p w:rsidR="0021028A" w:rsidRDefault="0021028A">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21028A" w:rsidRDefault="0021028A">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21028A" w:rsidRDefault="0021028A" w:rsidP="00511844">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7</w:t>
            </w:r>
          </w:p>
        </w:tc>
        <w:tc>
          <w:tcPr>
            <w:tcW w:w="3260" w:type="dxa"/>
            <w:vMerge/>
            <w:tcBorders>
              <w:left w:val="nil"/>
              <w:bottom w:val="single" w:sz="4" w:space="0" w:color="auto"/>
              <w:right w:val="single" w:sz="4" w:space="0" w:color="auto"/>
            </w:tcBorders>
            <w:shd w:val="clear" w:color="000000" w:fill="FFFFFF"/>
            <w:noWrap/>
            <w:vAlign w:val="center"/>
          </w:tcPr>
          <w:p w:rsidR="0021028A" w:rsidRDefault="0021028A">
            <w:pPr>
              <w:widowControl/>
              <w:jc w:val="center"/>
              <w:rPr>
                <w:rFonts w:ascii="楷体_GB2312" w:eastAsia="楷体_GB2312" w:hAnsi="宋体"/>
                <w:kern w:val="0"/>
                <w:sz w:val="20"/>
                <w:lang w:eastAsia="zh-CN"/>
              </w:rPr>
            </w:pPr>
          </w:p>
        </w:tc>
        <w:tc>
          <w:tcPr>
            <w:tcW w:w="1253" w:type="dxa"/>
            <w:vMerge/>
            <w:tcBorders>
              <w:left w:val="nil"/>
              <w:bottom w:val="single" w:sz="4" w:space="0" w:color="auto"/>
              <w:right w:val="single" w:sz="4" w:space="0" w:color="auto"/>
            </w:tcBorders>
            <w:shd w:val="clear" w:color="000000" w:fill="FFFFFF"/>
            <w:noWrap/>
            <w:vAlign w:val="center"/>
          </w:tcPr>
          <w:p w:rsidR="0021028A" w:rsidRDefault="0021028A">
            <w:pPr>
              <w:widowControl/>
              <w:jc w:val="center"/>
              <w:rPr>
                <w:rFonts w:ascii="楷体_GB2312" w:eastAsia="楷体_GB2312" w:hAnsi="宋体"/>
                <w:kern w:val="0"/>
                <w:sz w:val="20"/>
                <w:lang w:eastAsia="zh-CN"/>
              </w:rPr>
            </w:pPr>
          </w:p>
        </w:tc>
      </w:tr>
      <w:tr w:rsidR="0021028A">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21028A" w:rsidRDefault="0021028A">
            <w:pPr>
              <w:widowControl/>
              <w:jc w:val="center"/>
              <w:rPr>
                <w:rFonts w:ascii="楷体_GB2312" w:eastAsia="楷体_GB2312" w:hAnsi="宋体"/>
                <w:kern w:val="0"/>
                <w:sz w:val="20"/>
                <w:lang w:eastAsia="zh-CN"/>
              </w:rPr>
            </w:pPr>
          </w:p>
        </w:tc>
        <w:tc>
          <w:tcPr>
            <w:tcW w:w="2619" w:type="dxa"/>
            <w:tcBorders>
              <w:top w:val="nil"/>
              <w:left w:val="nil"/>
              <w:bottom w:val="single" w:sz="4" w:space="0" w:color="auto"/>
              <w:right w:val="single" w:sz="4" w:space="0" w:color="auto"/>
            </w:tcBorders>
            <w:shd w:val="clear" w:color="000000" w:fill="FFFFFF"/>
            <w:vAlign w:val="center"/>
          </w:tcPr>
          <w:p w:rsidR="0021028A" w:rsidRDefault="0021028A">
            <w:pPr>
              <w:widowControl/>
              <w:rPr>
                <w:rFonts w:ascii="楷体_GB2312" w:eastAsia="楷体_GB2312" w:hAnsi="宋体"/>
                <w:kern w:val="0"/>
                <w:sz w:val="20"/>
                <w:lang w:eastAsia="zh-CN"/>
              </w:rPr>
            </w:pPr>
          </w:p>
        </w:tc>
        <w:tc>
          <w:tcPr>
            <w:tcW w:w="1276" w:type="dxa"/>
            <w:tcBorders>
              <w:top w:val="nil"/>
              <w:left w:val="nil"/>
              <w:bottom w:val="single" w:sz="4" w:space="0" w:color="auto"/>
              <w:right w:val="single" w:sz="4" w:space="0" w:color="auto"/>
            </w:tcBorders>
            <w:shd w:val="clear" w:color="000000" w:fill="FFFFFF"/>
            <w:vAlign w:val="center"/>
          </w:tcPr>
          <w:p w:rsidR="0021028A" w:rsidRDefault="0021028A">
            <w:pPr>
              <w:widowControl/>
              <w:rPr>
                <w:rFonts w:ascii="楷体_GB2312" w:eastAsia="楷体_GB2312" w:hAnsi="宋体"/>
                <w:kern w:val="0"/>
                <w:sz w:val="20"/>
                <w:lang w:eastAsia="zh-CN"/>
              </w:rPr>
            </w:pPr>
            <w:r>
              <w:rPr>
                <w:rFonts w:ascii="楷体_GB2312" w:eastAsia="楷体_GB2312" w:hAnsi="宋体" w:hint="eastAsia"/>
                <w:kern w:val="0"/>
                <w:sz w:val="20"/>
                <w:lang w:eastAsia="zh-CN"/>
              </w:rPr>
              <w:t>合计</w:t>
            </w:r>
          </w:p>
        </w:tc>
        <w:tc>
          <w:tcPr>
            <w:tcW w:w="709" w:type="dxa"/>
            <w:tcBorders>
              <w:top w:val="nil"/>
              <w:left w:val="nil"/>
              <w:bottom w:val="single" w:sz="4" w:space="0" w:color="auto"/>
              <w:right w:val="single" w:sz="4" w:space="0" w:color="auto"/>
            </w:tcBorders>
            <w:shd w:val="clear" w:color="000000" w:fill="FFFFFF"/>
            <w:noWrap/>
            <w:vAlign w:val="center"/>
          </w:tcPr>
          <w:p w:rsidR="0021028A" w:rsidRDefault="0021028A">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21028A" w:rsidRDefault="0021028A" w:rsidP="00511844">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115</w:t>
            </w:r>
          </w:p>
        </w:tc>
        <w:tc>
          <w:tcPr>
            <w:tcW w:w="3260" w:type="dxa"/>
            <w:tcBorders>
              <w:left w:val="nil"/>
              <w:bottom w:val="single" w:sz="4" w:space="0" w:color="auto"/>
              <w:right w:val="single" w:sz="4" w:space="0" w:color="auto"/>
            </w:tcBorders>
            <w:shd w:val="clear" w:color="000000" w:fill="FFFFFF"/>
            <w:noWrap/>
            <w:vAlign w:val="center"/>
          </w:tcPr>
          <w:p w:rsidR="0021028A" w:rsidRDefault="0021028A">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北斗银河BDF100-M+系列、上海华建LL5F系列、南瑞继保PCS-9691系列优于或等同。带人机显示界面</w:t>
            </w:r>
          </w:p>
        </w:tc>
        <w:tc>
          <w:tcPr>
            <w:tcW w:w="1253" w:type="dxa"/>
            <w:tcBorders>
              <w:left w:val="nil"/>
              <w:bottom w:val="single" w:sz="4" w:space="0" w:color="auto"/>
              <w:right w:val="single" w:sz="4" w:space="0" w:color="auto"/>
            </w:tcBorders>
            <w:shd w:val="clear" w:color="000000" w:fill="FFFFFF"/>
            <w:noWrap/>
            <w:vAlign w:val="center"/>
          </w:tcPr>
          <w:p w:rsidR="0021028A" w:rsidRDefault="0021028A">
            <w:pPr>
              <w:widowControl/>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备自投装置</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4</w:t>
            </w:r>
          </w:p>
        </w:tc>
        <w:tc>
          <w:tcPr>
            <w:tcW w:w="3260" w:type="dxa"/>
            <w:tcBorders>
              <w:top w:val="single" w:sz="4" w:space="0" w:color="auto"/>
              <w:left w:val="nil"/>
              <w:bottom w:val="single" w:sz="4" w:space="0" w:color="auto"/>
              <w:right w:val="single" w:sz="4" w:space="0" w:color="auto"/>
            </w:tcBorders>
            <w:shd w:val="clear" w:color="000000" w:fill="FFFFFF"/>
            <w:noWrap/>
            <w:vAlign w:val="center"/>
          </w:tcPr>
          <w:p w:rsidR="00E30963" w:rsidRDefault="007705EF">
            <w:pPr>
              <w:jc w:val="both"/>
              <w:rPr>
                <w:rFonts w:ascii="楷体_GB2312" w:eastAsia="楷体_GB2312" w:hAnsi="宋体"/>
                <w:kern w:val="0"/>
                <w:sz w:val="20"/>
                <w:lang w:eastAsia="zh-CN"/>
              </w:rPr>
            </w:pPr>
            <w:r>
              <w:rPr>
                <w:rFonts w:ascii="楷体_GB2312" w:eastAsia="楷体_GB2312" w:hAnsi="宋体" w:hint="eastAsia"/>
                <w:kern w:val="0"/>
                <w:sz w:val="20"/>
                <w:lang w:eastAsia="zh-CN"/>
              </w:rPr>
              <w:t>ABB、北斗银河、南瑞继保优于或等同</w:t>
            </w:r>
          </w:p>
        </w:tc>
        <w:tc>
          <w:tcPr>
            <w:tcW w:w="1253" w:type="dxa"/>
            <w:tcBorders>
              <w:top w:val="single" w:sz="4" w:space="0" w:color="auto"/>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b/>
                <w:bCs/>
                <w:kern w:val="0"/>
                <w:sz w:val="20"/>
                <w:lang w:eastAsia="zh-CN"/>
              </w:rPr>
            </w:pPr>
            <w:r>
              <w:rPr>
                <w:rFonts w:ascii="楷体_GB2312" w:eastAsia="楷体_GB2312" w:hAnsi="宋体" w:hint="eastAsia"/>
                <w:b/>
                <w:bCs/>
                <w:kern w:val="0"/>
                <w:sz w:val="20"/>
                <w:lang w:eastAsia="zh-CN"/>
              </w:rPr>
              <w:t>1.7</w:t>
            </w:r>
          </w:p>
        </w:tc>
        <w:tc>
          <w:tcPr>
            <w:tcW w:w="2619"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微机五防系统</w:t>
            </w:r>
          </w:p>
        </w:tc>
        <w:tc>
          <w:tcPr>
            <w:tcW w:w="1276"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3260"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auto" w:fill="auto"/>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五防主机</w:t>
            </w:r>
          </w:p>
        </w:tc>
        <w:tc>
          <w:tcPr>
            <w:tcW w:w="1276" w:type="dxa"/>
            <w:tcBorders>
              <w:top w:val="nil"/>
              <w:left w:val="nil"/>
              <w:bottom w:val="single" w:sz="4" w:space="0" w:color="auto"/>
              <w:right w:val="single" w:sz="4" w:space="0" w:color="auto"/>
            </w:tcBorders>
            <w:shd w:val="clear" w:color="auto" w:fill="auto"/>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品牌：DELL、HP、浪潮，配置不低于CPU主频四核3.2Hz，8G内存，500G硬盘，1000 *2，DVD，磁盘阵列RAID5，</w:t>
            </w:r>
          </w:p>
        </w:tc>
        <w:tc>
          <w:tcPr>
            <w:tcW w:w="1253"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auto" w:fill="auto"/>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显示器、键盘、鼠标、音响</w:t>
            </w:r>
          </w:p>
        </w:tc>
        <w:tc>
          <w:tcPr>
            <w:tcW w:w="1276" w:type="dxa"/>
            <w:tcBorders>
              <w:top w:val="nil"/>
              <w:left w:val="nil"/>
              <w:bottom w:val="single" w:sz="4" w:space="0" w:color="auto"/>
              <w:right w:val="single" w:sz="4" w:space="0" w:color="auto"/>
            </w:tcBorders>
            <w:shd w:val="clear" w:color="auto" w:fill="auto"/>
            <w:noWrap/>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22"LCD</w:t>
            </w: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HP、DELL</w:t>
            </w:r>
          </w:p>
        </w:tc>
        <w:tc>
          <w:tcPr>
            <w:tcW w:w="1253"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auto" w:fill="auto"/>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五防软件</w:t>
            </w:r>
          </w:p>
        </w:tc>
        <w:tc>
          <w:tcPr>
            <w:tcW w:w="1276" w:type="dxa"/>
            <w:tcBorders>
              <w:top w:val="nil"/>
              <w:left w:val="nil"/>
              <w:bottom w:val="single" w:sz="4" w:space="0" w:color="auto"/>
              <w:right w:val="single" w:sz="4" w:space="0" w:color="auto"/>
            </w:tcBorders>
            <w:shd w:val="clear" w:color="auto" w:fill="auto"/>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套</w:t>
            </w: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vMerge w:val="restart"/>
            <w:tcBorders>
              <w:top w:val="nil"/>
              <w:left w:val="nil"/>
              <w:right w:val="single" w:sz="4" w:space="0" w:color="auto"/>
            </w:tcBorders>
            <w:shd w:val="clear" w:color="auto" w:fill="auto"/>
            <w:noWrap/>
            <w:vAlign w:val="center"/>
          </w:tcPr>
          <w:p w:rsidR="00E30963" w:rsidRDefault="007705EF">
            <w:pPr>
              <w:jc w:val="center"/>
              <w:rPr>
                <w:rFonts w:ascii="楷体_GB2312" w:eastAsia="楷体_GB2312" w:hAnsi="宋体"/>
                <w:kern w:val="0"/>
                <w:sz w:val="20"/>
                <w:lang w:eastAsia="zh-CN"/>
              </w:rPr>
            </w:pPr>
            <w:r>
              <w:rPr>
                <w:rFonts w:ascii="楷体_GB2312" w:eastAsia="楷体_GB2312" w:hAnsi="宋体" w:hint="eastAsia"/>
                <w:kern w:val="0"/>
                <w:sz w:val="20"/>
                <w:lang w:eastAsia="zh-CN"/>
              </w:rPr>
              <w:t>珠海共创、珠海优特，优于或等同</w:t>
            </w:r>
          </w:p>
        </w:tc>
        <w:tc>
          <w:tcPr>
            <w:tcW w:w="1253"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auto" w:fill="auto"/>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五防钥匙及锁具</w:t>
            </w:r>
          </w:p>
        </w:tc>
        <w:tc>
          <w:tcPr>
            <w:tcW w:w="1276" w:type="dxa"/>
            <w:tcBorders>
              <w:top w:val="nil"/>
              <w:left w:val="nil"/>
              <w:bottom w:val="single" w:sz="4" w:space="0" w:color="auto"/>
              <w:right w:val="single" w:sz="4" w:space="0" w:color="auto"/>
            </w:tcBorders>
            <w:shd w:val="clear" w:color="auto" w:fill="auto"/>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套</w:t>
            </w: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vMerge/>
            <w:tcBorders>
              <w:left w:val="nil"/>
              <w:bottom w:val="single" w:sz="4" w:space="0" w:color="auto"/>
              <w:right w:val="single" w:sz="4" w:space="0" w:color="auto"/>
            </w:tcBorders>
            <w:shd w:val="clear" w:color="auto" w:fill="auto"/>
            <w:noWrap/>
            <w:vAlign w:val="center"/>
          </w:tcPr>
          <w:p w:rsidR="00E30963" w:rsidRDefault="00E30963">
            <w:pPr>
              <w:widowControl/>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b/>
                <w:bCs/>
                <w:kern w:val="0"/>
                <w:sz w:val="20"/>
                <w:lang w:eastAsia="zh-CN"/>
              </w:rPr>
            </w:pPr>
            <w:r>
              <w:rPr>
                <w:rFonts w:ascii="楷体_GB2312" w:eastAsia="楷体_GB2312" w:hAnsi="宋体" w:hint="eastAsia"/>
                <w:b/>
                <w:bCs/>
                <w:kern w:val="0"/>
                <w:sz w:val="20"/>
                <w:lang w:eastAsia="zh-CN"/>
              </w:rPr>
              <w:t>1.8</w:t>
            </w:r>
          </w:p>
        </w:tc>
        <w:tc>
          <w:tcPr>
            <w:tcW w:w="2619"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故障录波屏</w:t>
            </w:r>
          </w:p>
        </w:tc>
        <w:tc>
          <w:tcPr>
            <w:tcW w:w="1276"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3260"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480"/>
          <w:jc w:val="center"/>
        </w:trPr>
        <w:tc>
          <w:tcPr>
            <w:tcW w:w="620" w:type="dxa"/>
            <w:tcBorders>
              <w:top w:val="nil"/>
              <w:left w:val="single" w:sz="4" w:space="0" w:color="auto"/>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auto" w:fill="auto"/>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35kV进线、主变、10kV馈线故障录波屏</w:t>
            </w:r>
          </w:p>
        </w:tc>
        <w:tc>
          <w:tcPr>
            <w:tcW w:w="1276" w:type="dxa"/>
            <w:tcBorders>
              <w:top w:val="nil"/>
              <w:left w:val="nil"/>
              <w:bottom w:val="single" w:sz="4" w:space="0" w:color="auto"/>
              <w:right w:val="single" w:sz="4" w:space="0" w:color="auto"/>
            </w:tcBorders>
            <w:shd w:val="clear" w:color="auto" w:fill="auto"/>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套</w:t>
            </w: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各厂家自己</w:t>
            </w:r>
          </w:p>
        </w:tc>
        <w:tc>
          <w:tcPr>
            <w:tcW w:w="1253"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b/>
                <w:bCs/>
                <w:kern w:val="0"/>
                <w:sz w:val="20"/>
                <w:lang w:eastAsia="zh-CN"/>
              </w:rPr>
            </w:pPr>
            <w:r>
              <w:rPr>
                <w:rFonts w:ascii="楷体_GB2312" w:eastAsia="楷体_GB2312" w:hAnsi="宋体" w:hint="eastAsia"/>
                <w:b/>
                <w:bCs/>
                <w:kern w:val="0"/>
                <w:sz w:val="20"/>
                <w:lang w:eastAsia="zh-CN"/>
              </w:rPr>
              <w:t>1.9</w:t>
            </w:r>
          </w:p>
        </w:tc>
        <w:tc>
          <w:tcPr>
            <w:tcW w:w="2619"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电能质量监测屏</w:t>
            </w:r>
          </w:p>
        </w:tc>
        <w:tc>
          <w:tcPr>
            <w:tcW w:w="1276"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709"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3260"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480"/>
          <w:jc w:val="center"/>
        </w:trPr>
        <w:tc>
          <w:tcPr>
            <w:tcW w:w="620" w:type="dxa"/>
            <w:tcBorders>
              <w:top w:val="nil"/>
              <w:left w:val="single" w:sz="4" w:space="0" w:color="auto"/>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auto" w:fill="auto"/>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电能质量监测装置</w:t>
            </w:r>
          </w:p>
        </w:tc>
        <w:tc>
          <w:tcPr>
            <w:tcW w:w="1276" w:type="dxa"/>
            <w:tcBorders>
              <w:top w:val="nil"/>
              <w:left w:val="nil"/>
              <w:bottom w:val="single" w:sz="4" w:space="0" w:color="auto"/>
              <w:right w:val="single" w:sz="4" w:space="0" w:color="auto"/>
            </w:tcBorders>
            <w:shd w:val="clear" w:color="auto" w:fill="auto"/>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各厂家自己</w:t>
            </w:r>
          </w:p>
        </w:tc>
        <w:tc>
          <w:tcPr>
            <w:tcW w:w="1253"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auto" w:fill="auto"/>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屏柜及附件</w:t>
            </w:r>
          </w:p>
        </w:tc>
        <w:tc>
          <w:tcPr>
            <w:tcW w:w="1276" w:type="dxa"/>
            <w:tcBorders>
              <w:top w:val="nil"/>
              <w:left w:val="nil"/>
              <w:bottom w:val="single" w:sz="4" w:space="0" w:color="auto"/>
              <w:right w:val="single" w:sz="4" w:space="0" w:color="auto"/>
            </w:tcBorders>
            <w:shd w:val="clear" w:color="auto" w:fill="auto"/>
            <w:noWrap/>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面</w:t>
            </w: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3239" w:type="dxa"/>
            <w:gridSpan w:val="2"/>
            <w:tcBorders>
              <w:top w:val="single" w:sz="4" w:space="0" w:color="auto"/>
              <w:left w:val="single" w:sz="4" w:space="0" w:color="auto"/>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二、结片包装车间（分散）</w:t>
            </w:r>
          </w:p>
        </w:tc>
        <w:tc>
          <w:tcPr>
            <w:tcW w:w="1276"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709"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709"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3260"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r>
      <w:tr w:rsidR="00E30963">
        <w:trPr>
          <w:trHeight w:val="405"/>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马达保护</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8</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北斗银河BDM100-M+系列、上海华建LM5F系列、南瑞继保PCS-9692系列优于或等同。带人机显示界面</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405"/>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通讯管理机</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E30963">
            <w:pPr>
              <w:widowControl/>
              <w:jc w:val="both"/>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r>
      <w:tr w:rsidR="00E30963">
        <w:trPr>
          <w:trHeight w:val="240"/>
          <w:jc w:val="center"/>
        </w:trPr>
        <w:tc>
          <w:tcPr>
            <w:tcW w:w="3239" w:type="dxa"/>
            <w:gridSpan w:val="2"/>
            <w:tcBorders>
              <w:top w:val="single" w:sz="4" w:space="0" w:color="auto"/>
              <w:left w:val="single" w:sz="4" w:space="0" w:color="auto"/>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三、消防泵房（分散）</w:t>
            </w:r>
          </w:p>
        </w:tc>
        <w:tc>
          <w:tcPr>
            <w:tcW w:w="1276"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709"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709"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3260" w:type="dxa"/>
            <w:tcBorders>
              <w:top w:val="nil"/>
              <w:left w:val="nil"/>
              <w:bottom w:val="single" w:sz="4" w:space="0" w:color="auto"/>
              <w:right w:val="nil"/>
            </w:tcBorders>
            <w:shd w:val="clear" w:color="000000" w:fill="C5BE97"/>
            <w:noWrap/>
            <w:vAlign w:val="center"/>
          </w:tcPr>
          <w:p w:rsidR="00E30963" w:rsidRDefault="007705EF">
            <w:pPr>
              <w:widowControl/>
              <w:jc w:val="both"/>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r>
      <w:tr w:rsidR="00E30963">
        <w:trPr>
          <w:trHeight w:val="338"/>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马达保护</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无</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北斗银河BDM100-M+系列、上海华建LM5F系列、南瑞继保PCS-9692系列优于或等同。带人机显示界面</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3239" w:type="dxa"/>
            <w:gridSpan w:val="2"/>
            <w:tcBorders>
              <w:top w:val="single" w:sz="4" w:space="0" w:color="auto"/>
              <w:left w:val="single" w:sz="4" w:space="0" w:color="auto"/>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四、制冷站（分散）</w:t>
            </w:r>
          </w:p>
        </w:tc>
        <w:tc>
          <w:tcPr>
            <w:tcW w:w="1276"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709"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709"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3260" w:type="dxa"/>
            <w:tcBorders>
              <w:top w:val="nil"/>
              <w:left w:val="nil"/>
              <w:bottom w:val="single" w:sz="4" w:space="0" w:color="auto"/>
              <w:right w:val="nil"/>
            </w:tcBorders>
            <w:shd w:val="clear" w:color="000000" w:fill="C5BE97"/>
            <w:noWrap/>
            <w:vAlign w:val="center"/>
          </w:tcPr>
          <w:p w:rsidR="00E30963" w:rsidRDefault="007705EF">
            <w:pPr>
              <w:widowControl/>
              <w:jc w:val="both"/>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马达保护</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7</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北斗银河BDM100-M+系列、上海华建LM5F系列、南瑞继保PCS-9692系列优于或等同。带人机显示界面</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3239" w:type="dxa"/>
            <w:gridSpan w:val="2"/>
            <w:tcBorders>
              <w:top w:val="single" w:sz="4" w:space="0" w:color="auto"/>
              <w:left w:val="single" w:sz="4" w:space="0" w:color="auto"/>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lastRenderedPageBreak/>
              <w:t>五、富马酸(FA)装置（分散）</w:t>
            </w:r>
          </w:p>
        </w:tc>
        <w:tc>
          <w:tcPr>
            <w:tcW w:w="1276"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709"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709"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3260"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马达保护</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23</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北斗银河BDM100-M+系列、上海华建LM5F系列、南瑞继保PCS-9692系列优于或等同。带人机显示界面</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通讯管理机</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ABB、国电南自、南瑞继保</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r>
      <w:tr w:rsidR="00E30963">
        <w:trPr>
          <w:trHeight w:val="240"/>
          <w:jc w:val="center"/>
        </w:trPr>
        <w:tc>
          <w:tcPr>
            <w:tcW w:w="4515" w:type="dxa"/>
            <w:gridSpan w:val="3"/>
            <w:tcBorders>
              <w:top w:val="single" w:sz="4" w:space="0" w:color="auto"/>
              <w:left w:val="single" w:sz="4" w:space="0" w:color="auto"/>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六、废水处理蒸发工段（分散） </w:t>
            </w:r>
          </w:p>
        </w:tc>
        <w:tc>
          <w:tcPr>
            <w:tcW w:w="709"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709"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3260" w:type="dxa"/>
            <w:tcBorders>
              <w:top w:val="nil"/>
              <w:left w:val="nil"/>
              <w:bottom w:val="single" w:sz="4" w:space="0" w:color="auto"/>
              <w:right w:val="nil"/>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1253" w:type="dxa"/>
            <w:tcBorders>
              <w:top w:val="nil"/>
              <w:left w:val="nil"/>
              <w:bottom w:val="single" w:sz="4" w:space="0" w:color="auto"/>
              <w:right w:val="single" w:sz="4" w:space="0" w:color="auto"/>
            </w:tcBorders>
            <w:shd w:val="clear" w:color="000000" w:fill="C5BE97"/>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r>
      <w:tr w:rsidR="00E30963">
        <w:trPr>
          <w:trHeight w:val="240"/>
          <w:jc w:val="center"/>
        </w:trPr>
        <w:tc>
          <w:tcPr>
            <w:tcW w:w="620" w:type="dxa"/>
            <w:tcBorders>
              <w:top w:val="nil"/>
              <w:left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马达保护</w:t>
            </w:r>
          </w:p>
        </w:tc>
        <w:tc>
          <w:tcPr>
            <w:tcW w:w="1276" w:type="dxa"/>
            <w:tcBorders>
              <w:top w:val="nil"/>
              <w:left w:val="nil"/>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20</w:t>
            </w:r>
          </w:p>
        </w:tc>
        <w:tc>
          <w:tcPr>
            <w:tcW w:w="3260" w:type="dxa"/>
            <w:tcBorders>
              <w:top w:val="nil"/>
              <w:left w:val="nil"/>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清华紫光、北斗银河、上海华建，优于或等同。带人机界面</w:t>
            </w:r>
          </w:p>
        </w:tc>
        <w:tc>
          <w:tcPr>
            <w:tcW w:w="1253" w:type="dxa"/>
            <w:tcBorders>
              <w:top w:val="nil"/>
              <w:left w:val="nil"/>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10446" w:type="dxa"/>
            <w:gridSpan w:val="7"/>
            <w:tcBorders>
              <w:top w:val="nil"/>
              <w:left w:val="single" w:sz="4" w:space="0" w:color="auto"/>
              <w:bottom w:val="single" w:sz="4" w:space="0" w:color="auto"/>
              <w:right w:val="single" w:sz="4" w:space="0" w:color="auto"/>
            </w:tcBorders>
            <w:shd w:val="clear" w:color="000000" w:fill="948A54" w:themeFill="background2" w:themeFillShade="80"/>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七、其他零部件</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配套的监控工作桌椅</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套</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本站模拟电气接线图版</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套</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2m*1.5m，挂墙安装</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c>
          <w:tcPr>
            <w:tcW w:w="2619" w:type="dxa"/>
            <w:tcBorders>
              <w:top w:val="nil"/>
              <w:left w:val="nil"/>
              <w:bottom w:val="single" w:sz="4" w:space="0" w:color="auto"/>
              <w:right w:val="single" w:sz="4" w:space="0" w:color="auto"/>
            </w:tcBorders>
            <w:shd w:val="clear" w:color="000000" w:fill="FFFFFF"/>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配套的网线、双绞线、光缆、水晶头、尾纤等辅件</w:t>
            </w:r>
          </w:p>
        </w:tc>
        <w:tc>
          <w:tcPr>
            <w:tcW w:w="1276" w:type="dxa"/>
            <w:tcBorders>
              <w:top w:val="nil"/>
              <w:left w:val="nil"/>
              <w:bottom w:val="single" w:sz="4" w:space="0" w:color="auto"/>
              <w:right w:val="single" w:sz="4" w:space="0" w:color="auto"/>
            </w:tcBorders>
            <w:shd w:val="clear" w:color="000000" w:fill="FFFFFF"/>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套</w:t>
            </w:r>
          </w:p>
        </w:tc>
        <w:tc>
          <w:tcPr>
            <w:tcW w:w="709"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1</w:t>
            </w:r>
          </w:p>
        </w:tc>
        <w:tc>
          <w:tcPr>
            <w:tcW w:w="3260" w:type="dxa"/>
            <w:tcBorders>
              <w:top w:val="nil"/>
              <w:left w:val="nil"/>
              <w:bottom w:val="single" w:sz="4" w:space="0" w:color="auto"/>
              <w:right w:val="single" w:sz="4" w:space="0" w:color="auto"/>
            </w:tcBorders>
            <w:shd w:val="clear" w:color="000000" w:fill="FFFFFF"/>
            <w:noWrap/>
            <w:vAlign w:val="center"/>
          </w:tcPr>
          <w:p w:rsidR="00E30963" w:rsidRDefault="007705EF">
            <w:pPr>
              <w:widowControl/>
              <w:jc w:val="both"/>
              <w:rPr>
                <w:rFonts w:ascii="楷体_GB2312" w:eastAsia="楷体_GB2312" w:hAnsi="宋体"/>
                <w:kern w:val="0"/>
                <w:sz w:val="20"/>
                <w:lang w:eastAsia="zh-CN"/>
              </w:rPr>
            </w:pPr>
            <w:r>
              <w:rPr>
                <w:rFonts w:ascii="楷体_GB2312" w:eastAsia="楷体_GB2312" w:hAnsi="宋体" w:hint="eastAsia"/>
                <w:kern w:val="0"/>
                <w:sz w:val="20"/>
                <w:lang w:eastAsia="zh-CN"/>
              </w:rPr>
              <w:t>各厂家自己据需统计。</w:t>
            </w:r>
          </w:p>
        </w:tc>
        <w:tc>
          <w:tcPr>
            <w:tcW w:w="1253" w:type="dxa"/>
            <w:tcBorders>
              <w:top w:val="nil"/>
              <w:left w:val="nil"/>
              <w:bottom w:val="single" w:sz="4" w:space="0" w:color="auto"/>
              <w:right w:val="single" w:sz="4" w:space="0" w:color="auto"/>
            </w:tcBorders>
            <w:shd w:val="clear" w:color="000000" w:fill="FFFFFF"/>
            <w:noWrap/>
            <w:vAlign w:val="center"/>
          </w:tcPr>
          <w:p w:rsidR="00E30963" w:rsidRDefault="00E30963">
            <w:pPr>
              <w:widowControl/>
              <w:jc w:val="center"/>
              <w:rPr>
                <w:rFonts w:ascii="楷体_GB2312" w:eastAsia="楷体_GB2312" w:hAnsi="宋体"/>
                <w:kern w:val="0"/>
                <w:sz w:val="20"/>
                <w:lang w:eastAsia="zh-CN"/>
              </w:rPr>
            </w:pPr>
          </w:p>
        </w:tc>
      </w:tr>
      <w:tr w:rsidR="00E30963">
        <w:trPr>
          <w:trHeight w:val="240"/>
          <w:jc w:val="center"/>
        </w:trPr>
        <w:tc>
          <w:tcPr>
            <w:tcW w:w="3239" w:type="dxa"/>
            <w:gridSpan w:val="2"/>
            <w:tcBorders>
              <w:top w:val="single" w:sz="4" w:space="0" w:color="auto"/>
              <w:left w:val="single" w:sz="4" w:space="0" w:color="auto"/>
              <w:bottom w:val="single" w:sz="4" w:space="0" w:color="auto"/>
              <w:right w:val="nil"/>
            </w:tcBorders>
            <w:shd w:val="clear" w:color="000000" w:fill="948B54"/>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八、备品备件</w:t>
            </w:r>
          </w:p>
        </w:tc>
        <w:tc>
          <w:tcPr>
            <w:tcW w:w="1276" w:type="dxa"/>
            <w:tcBorders>
              <w:top w:val="nil"/>
              <w:left w:val="nil"/>
              <w:bottom w:val="single" w:sz="4" w:space="0" w:color="auto"/>
              <w:right w:val="nil"/>
            </w:tcBorders>
            <w:shd w:val="clear" w:color="000000" w:fill="948B54"/>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709" w:type="dxa"/>
            <w:tcBorders>
              <w:top w:val="nil"/>
              <w:left w:val="nil"/>
              <w:bottom w:val="single" w:sz="4" w:space="0" w:color="auto"/>
              <w:right w:val="nil"/>
            </w:tcBorders>
            <w:shd w:val="clear" w:color="000000" w:fill="948B54"/>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709" w:type="dxa"/>
            <w:tcBorders>
              <w:top w:val="nil"/>
              <w:left w:val="nil"/>
              <w:bottom w:val="single" w:sz="4" w:space="0" w:color="auto"/>
              <w:right w:val="nil"/>
            </w:tcBorders>
            <w:shd w:val="clear" w:color="000000" w:fill="948B54"/>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3260" w:type="dxa"/>
            <w:tcBorders>
              <w:top w:val="nil"/>
              <w:left w:val="nil"/>
              <w:bottom w:val="single" w:sz="4" w:space="0" w:color="auto"/>
              <w:right w:val="nil"/>
            </w:tcBorders>
            <w:shd w:val="clear" w:color="000000" w:fill="948B54"/>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c>
          <w:tcPr>
            <w:tcW w:w="1253" w:type="dxa"/>
            <w:tcBorders>
              <w:top w:val="nil"/>
              <w:left w:val="nil"/>
              <w:bottom w:val="single" w:sz="4" w:space="0" w:color="auto"/>
              <w:right w:val="nil"/>
            </w:tcBorders>
            <w:shd w:val="clear" w:color="000000" w:fill="948B54"/>
            <w:noWrap/>
            <w:vAlign w:val="center"/>
          </w:tcPr>
          <w:p w:rsidR="00E30963" w:rsidRDefault="007705EF">
            <w:pPr>
              <w:widowControl/>
              <w:rPr>
                <w:rFonts w:ascii="楷体_GB2312" w:eastAsia="楷体_GB2312" w:hAnsi="宋体"/>
                <w:b/>
                <w:bCs/>
                <w:kern w:val="0"/>
                <w:sz w:val="20"/>
                <w:lang w:eastAsia="zh-CN"/>
              </w:rPr>
            </w:pPr>
            <w:r>
              <w:rPr>
                <w:rFonts w:ascii="楷体_GB2312" w:eastAsia="楷体_GB2312" w:hAnsi="宋体" w:hint="eastAsia"/>
                <w:b/>
                <w:bCs/>
                <w:kern w:val="0"/>
                <w:sz w:val="20"/>
                <w:lang w:eastAsia="zh-CN"/>
              </w:rPr>
              <w:t xml:space="preserve">　</w:t>
            </w:r>
          </w:p>
        </w:tc>
      </w:tr>
      <w:tr w:rsidR="00E30963">
        <w:trPr>
          <w:trHeight w:val="240"/>
          <w:jc w:val="center"/>
        </w:trPr>
        <w:tc>
          <w:tcPr>
            <w:tcW w:w="620" w:type="dxa"/>
            <w:tcBorders>
              <w:top w:val="nil"/>
              <w:left w:val="single" w:sz="4" w:space="0" w:color="auto"/>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auto" w:fill="auto"/>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电动机保护测控装置</w:t>
            </w:r>
          </w:p>
        </w:tc>
        <w:tc>
          <w:tcPr>
            <w:tcW w:w="1276" w:type="dxa"/>
            <w:tcBorders>
              <w:top w:val="nil"/>
              <w:left w:val="nil"/>
              <w:bottom w:val="single" w:sz="4" w:space="0" w:color="auto"/>
              <w:right w:val="single" w:sz="4" w:space="0" w:color="auto"/>
            </w:tcBorders>
            <w:shd w:val="clear" w:color="auto" w:fill="auto"/>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不含差动</w:t>
            </w: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4</w:t>
            </w:r>
          </w:p>
        </w:tc>
        <w:tc>
          <w:tcPr>
            <w:tcW w:w="3260"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480"/>
          <w:jc w:val="center"/>
        </w:trPr>
        <w:tc>
          <w:tcPr>
            <w:tcW w:w="620" w:type="dxa"/>
            <w:tcBorders>
              <w:top w:val="nil"/>
              <w:left w:val="single" w:sz="4" w:space="0" w:color="auto"/>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2619" w:type="dxa"/>
            <w:tcBorders>
              <w:top w:val="nil"/>
              <w:left w:val="nil"/>
              <w:bottom w:val="single" w:sz="4" w:space="0" w:color="auto"/>
              <w:right w:val="single" w:sz="4" w:space="0" w:color="auto"/>
            </w:tcBorders>
            <w:shd w:val="clear" w:color="auto" w:fill="auto"/>
            <w:vAlign w:val="center"/>
          </w:tcPr>
          <w:p w:rsidR="00E30963" w:rsidRDefault="007705EF">
            <w:pPr>
              <w:widowControl/>
              <w:rPr>
                <w:rFonts w:ascii="楷体_GB2312" w:eastAsia="楷体_GB2312" w:hAnsi="宋体"/>
                <w:kern w:val="0"/>
                <w:sz w:val="20"/>
                <w:lang w:eastAsia="zh-CN"/>
              </w:rPr>
            </w:pPr>
            <w:r>
              <w:rPr>
                <w:rFonts w:ascii="楷体_GB2312" w:eastAsia="楷体_GB2312" w:hAnsi="宋体" w:hint="eastAsia"/>
                <w:kern w:val="0"/>
                <w:sz w:val="20"/>
                <w:lang w:eastAsia="zh-CN"/>
              </w:rPr>
              <w:t>380V 马达保护</w:t>
            </w:r>
          </w:p>
        </w:tc>
        <w:tc>
          <w:tcPr>
            <w:tcW w:w="1276" w:type="dxa"/>
            <w:tcBorders>
              <w:top w:val="nil"/>
              <w:left w:val="nil"/>
              <w:bottom w:val="single" w:sz="4" w:space="0" w:color="auto"/>
              <w:right w:val="single" w:sz="4" w:space="0" w:color="auto"/>
            </w:tcBorders>
            <w:shd w:val="clear" w:color="auto" w:fill="auto"/>
            <w:vAlign w:val="center"/>
          </w:tcPr>
          <w:p w:rsidR="00E30963" w:rsidRDefault="00E30963">
            <w:pPr>
              <w:widowControl/>
              <w:rPr>
                <w:rFonts w:ascii="楷体_GB2312" w:eastAsia="楷体_GB2312" w:hAnsi="宋体"/>
                <w:kern w:val="0"/>
                <w:sz w:val="20"/>
                <w:lang w:eastAsia="zh-CN"/>
              </w:rPr>
            </w:pPr>
          </w:p>
        </w:tc>
        <w:tc>
          <w:tcPr>
            <w:tcW w:w="709"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台</w:t>
            </w:r>
          </w:p>
        </w:tc>
        <w:tc>
          <w:tcPr>
            <w:tcW w:w="709" w:type="dxa"/>
            <w:tcBorders>
              <w:top w:val="nil"/>
              <w:left w:val="nil"/>
              <w:bottom w:val="single" w:sz="4" w:space="0" w:color="auto"/>
              <w:right w:val="single" w:sz="4" w:space="0" w:color="auto"/>
            </w:tcBorders>
            <w:shd w:val="clear" w:color="auto" w:fill="auto"/>
            <w:noWrap/>
            <w:vAlign w:val="center"/>
          </w:tcPr>
          <w:p w:rsidR="00E30963" w:rsidRDefault="00045A5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20</w:t>
            </w:r>
          </w:p>
        </w:tc>
        <w:tc>
          <w:tcPr>
            <w:tcW w:w="3260"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c>
          <w:tcPr>
            <w:tcW w:w="1253" w:type="dxa"/>
            <w:tcBorders>
              <w:top w:val="nil"/>
              <w:left w:val="nil"/>
              <w:bottom w:val="single" w:sz="4" w:space="0" w:color="auto"/>
              <w:right w:val="single" w:sz="4" w:space="0" w:color="auto"/>
            </w:tcBorders>
            <w:shd w:val="clear" w:color="auto" w:fill="auto"/>
            <w:noWrap/>
            <w:vAlign w:val="center"/>
          </w:tcPr>
          <w:p w:rsidR="00E30963" w:rsidRDefault="007705EF">
            <w:pPr>
              <w:widowControl/>
              <w:jc w:val="center"/>
              <w:rPr>
                <w:rFonts w:ascii="楷体_GB2312" w:eastAsia="楷体_GB2312" w:hAnsi="宋体"/>
                <w:kern w:val="0"/>
                <w:sz w:val="20"/>
                <w:lang w:eastAsia="zh-CN"/>
              </w:rPr>
            </w:pPr>
            <w:r>
              <w:rPr>
                <w:rFonts w:ascii="楷体_GB2312" w:eastAsia="楷体_GB2312" w:hAnsi="宋体" w:hint="eastAsia"/>
                <w:kern w:val="0"/>
                <w:sz w:val="20"/>
                <w:lang w:eastAsia="zh-CN"/>
              </w:rPr>
              <w:t xml:space="preserve">　</w:t>
            </w:r>
          </w:p>
        </w:tc>
      </w:tr>
      <w:tr w:rsidR="00E30963">
        <w:trPr>
          <w:trHeight w:val="240"/>
          <w:jc w:val="center"/>
        </w:trPr>
        <w:tc>
          <w:tcPr>
            <w:tcW w:w="10446" w:type="dxa"/>
            <w:gridSpan w:val="7"/>
            <w:tcBorders>
              <w:top w:val="single" w:sz="4" w:space="0" w:color="auto"/>
              <w:left w:val="single" w:sz="4" w:space="0" w:color="auto"/>
              <w:bottom w:val="single" w:sz="4" w:space="0" w:color="auto"/>
              <w:right w:val="single" w:sz="4" w:space="0" w:color="000000"/>
            </w:tcBorders>
            <w:shd w:val="clear" w:color="000000" w:fill="FFFFFF"/>
            <w:noWrap/>
          </w:tcPr>
          <w:p w:rsidR="00E30963" w:rsidRPr="00EE1965" w:rsidRDefault="00487203">
            <w:pPr>
              <w:widowControl/>
              <w:rPr>
                <w:rFonts w:ascii="楷体_GB2312" w:eastAsia="楷体_GB2312" w:hAnsi="宋体"/>
                <w:b/>
                <w:kern w:val="0"/>
                <w:sz w:val="22"/>
                <w:highlight w:val="yellow"/>
                <w:lang w:eastAsia="zh-CN"/>
                <w:rPrChange w:id="30" w:author="Lenovo NB" w:date="2020-11-15T16:24:00Z">
                  <w:rPr>
                    <w:rFonts w:ascii="楷体_GB2312" w:eastAsia="楷体_GB2312" w:hAnsi="宋体"/>
                    <w:kern w:val="0"/>
                    <w:sz w:val="20"/>
                    <w:lang w:eastAsia="zh-CN"/>
                  </w:rPr>
                </w:rPrChange>
              </w:rPr>
            </w:pPr>
            <w:r w:rsidRPr="00487203">
              <w:rPr>
                <w:rFonts w:ascii="楷体_GB2312" w:eastAsia="楷体_GB2312" w:hAnsi="宋体" w:hint="eastAsia"/>
                <w:b/>
                <w:kern w:val="0"/>
                <w:sz w:val="21"/>
                <w:highlight w:val="yellow"/>
                <w:lang w:eastAsia="zh-CN"/>
                <w:rPrChange w:id="31" w:author="Lenovo NB" w:date="2020-11-15T16:24:00Z">
                  <w:rPr>
                    <w:rFonts w:ascii="楷体_GB2312" w:eastAsia="楷体_GB2312" w:hAnsi="宋体" w:hint="eastAsia"/>
                    <w:kern w:val="0"/>
                    <w:sz w:val="20"/>
                    <w:lang w:eastAsia="zh-CN"/>
                  </w:rPr>
                </w:rPrChange>
              </w:rPr>
              <w:t>说明：本表仅供参考，供货商需依据设计图纸，提供满足图纸要求的设备供货清单。</w:t>
            </w:r>
          </w:p>
        </w:tc>
      </w:tr>
    </w:tbl>
    <w:p w:rsidR="00000000" w:rsidRDefault="007705EF">
      <w:pPr>
        <w:ind w:firstLineChars="150" w:firstLine="360"/>
        <w:rPr>
          <w:rFonts w:ascii="楷体_GB2312" w:eastAsia="楷体_GB2312"/>
          <w:sz w:val="28"/>
          <w:lang w:eastAsia="zh-CN"/>
        </w:rPr>
        <w:pPrChange w:id="32" w:author="Lenovo NB" w:date="2020-11-15T16:23:00Z">
          <w:pPr/>
        </w:pPrChange>
      </w:pPr>
      <w:r>
        <w:rPr>
          <w:rFonts w:ascii="楷体_GB2312" w:eastAsia="楷体_GB2312" w:hint="eastAsia"/>
          <w:szCs w:val="24"/>
          <w:lang w:eastAsia="zh-CN"/>
        </w:rPr>
        <w:t>本配置表仅供参考，业主不保证其真实性及完整性，供货商需根据设计图纸自行统计，并结合自己的产品特性，提供满足图纸要求的设备供货清单。供货商需提供综保系统专用的互感器，其他互感器由业主负责。</w:t>
      </w:r>
      <w:r>
        <w:rPr>
          <w:rFonts w:ascii="楷体_GB2312" w:eastAsia="楷体_GB2312"/>
          <w:sz w:val="28"/>
          <w:lang w:eastAsia="zh-CN"/>
        </w:rPr>
        <w:br w:type="page"/>
      </w:r>
      <w:r>
        <w:rPr>
          <w:rFonts w:ascii="楷体_GB2312" w:eastAsia="楷体_GB2312" w:hint="eastAsia"/>
          <w:sz w:val="28"/>
          <w:lang w:eastAsia="zh-CN"/>
        </w:rPr>
        <w:lastRenderedPageBreak/>
        <w:t>附件二：微机综合保护器及SCADA系统技术协议</w:t>
      </w:r>
    </w:p>
    <w:p w:rsidR="00E30963" w:rsidRDefault="00E30963">
      <w:pPr>
        <w:rPr>
          <w:rFonts w:ascii="楷体_GB2312" w:eastAsia="楷体_GB2312"/>
          <w:sz w:val="28"/>
          <w:lang w:eastAsia="zh-CN"/>
        </w:rPr>
      </w:pPr>
    </w:p>
    <w:p w:rsidR="00E30963" w:rsidRDefault="00E30963">
      <w:pPr>
        <w:rPr>
          <w:rFonts w:ascii="楷体_GB2312" w:eastAsia="楷体_GB2312"/>
          <w:sz w:val="28"/>
          <w:lang w:eastAsia="zh-CN"/>
        </w:rPr>
      </w:pPr>
    </w:p>
    <w:p w:rsidR="00E30963" w:rsidRDefault="00E30963">
      <w:pPr>
        <w:rPr>
          <w:rFonts w:ascii="楷体_GB2312" w:eastAsia="楷体_GB2312"/>
          <w:sz w:val="28"/>
          <w:lang w:eastAsia="zh-CN"/>
        </w:rPr>
      </w:pPr>
    </w:p>
    <w:p w:rsidR="00E30963" w:rsidRDefault="00E30963">
      <w:pPr>
        <w:rPr>
          <w:rFonts w:ascii="楷体_GB2312" w:eastAsia="楷体_GB2312"/>
          <w:sz w:val="28"/>
          <w:lang w:eastAsia="zh-CN"/>
        </w:rPr>
      </w:pPr>
    </w:p>
    <w:p w:rsidR="00E30963" w:rsidRDefault="00E30963">
      <w:pPr>
        <w:rPr>
          <w:rFonts w:ascii="楷体_GB2312" w:eastAsia="楷体_GB2312"/>
          <w:sz w:val="28"/>
          <w:lang w:eastAsia="zh-CN"/>
        </w:rPr>
      </w:pPr>
    </w:p>
    <w:p w:rsidR="00E30963" w:rsidRDefault="00E30963">
      <w:pPr>
        <w:rPr>
          <w:rFonts w:ascii="楷体_GB2312" w:eastAsia="楷体_GB2312"/>
          <w:sz w:val="28"/>
          <w:lang w:eastAsia="zh-CN"/>
        </w:rPr>
      </w:pPr>
    </w:p>
    <w:p w:rsidR="00E30963" w:rsidRDefault="00E30963">
      <w:pPr>
        <w:rPr>
          <w:rFonts w:ascii="楷体_GB2312" w:eastAsia="楷体_GB2312"/>
          <w:sz w:val="28"/>
          <w:lang w:eastAsia="zh-CN"/>
        </w:rPr>
      </w:pPr>
    </w:p>
    <w:p w:rsidR="00E30963" w:rsidRDefault="007705EF">
      <w:pPr>
        <w:jc w:val="center"/>
        <w:rPr>
          <w:rFonts w:ascii="楷体_GB2312" w:eastAsia="楷体_GB2312"/>
          <w:sz w:val="52"/>
          <w:szCs w:val="52"/>
          <w:lang w:eastAsia="zh-CN"/>
        </w:rPr>
      </w:pPr>
      <w:r>
        <w:rPr>
          <w:rFonts w:ascii="楷体_GB2312" w:eastAsia="楷体_GB2312" w:hint="eastAsia"/>
          <w:sz w:val="52"/>
          <w:szCs w:val="52"/>
          <w:lang w:eastAsia="zh-CN"/>
        </w:rPr>
        <w:t>微机综合保护器及SCADA系统技术协议</w:t>
      </w:r>
    </w:p>
    <w:p w:rsidR="00E30963" w:rsidRDefault="00E30963">
      <w:pPr>
        <w:rPr>
          <w:rFonts w:ascii="楷体_GB2312" w:eastAsia="楷体_GB2312"/>
          <w:sz w:val="28"/>
          <w:lang w:eastAsia="zh-CN"/>
        </w:rPr>
      </w:pPr>
    </w:p>
    <w:p w:rsidR="00E30963" w:rsidRDefault="00E30963">
      <w:pPr>
        <w:rPr>
          <w:rFonts w:ascii="楷体_GB2312" w:eastAsia="楷体_GB2312"/>
          <w:sz w:val="28"/>
          <w:lang w:eastAsia="zh-CN"/>
        </w:rPr>
      </w:pPr>
    </w:p>
    <w:p w:rsidR="00E30963" w:rsidRDefault="00E30963">
      <w:pPr>
        <w:rPr>
          <w:rFonts w:ascii="楷体_GB2312" w:eastAsia="楷体_GB2312"/>
          <w:sz w:val="28"/>
          <w:lang w:eastAsia="zh-CN"/>
        </w:rPr>
      </w:pPr>
    </w:p>
    <w:p w:rsidR="00E30963" w:rsidRDefault="00E30963">
      <w:pPr>
        <w:rPr>
          <w:rFonts w:ascii="楷体_GB2312" w:eastAsia="楷体_GB2312"/>
          <w:sz w:val="28"/>
          <w:lang w:eastAsia="zh-CN"/>
        </w:rPr>
      </w:pPr>
    </w:p>
    <w:p w:rsidR="00E30963" w:rsidRDefault="00E30963">
      <w:pPr>
        <w:rPr>
          <w:rFonts w:ascii="楷体_GB2312" w:eastAsia="楷体_GB2312"/>
          <w:sz w:val="28"/>
          <w:lang w:eastAsia="zh-CN"/>
        </w:rPr>
      </w:pPr>
    </w:p>
    <w:p w:rsidR="00E30963" w:rsidRDefault="00E30963">
      <w:pPr>
        <w:rPr>
          <w:rFonts w:ascii="楷体_GB2312" w:eastAsia="楷体_GB2312"/>
          <w:sz w:val="28"/>
          <w:lang w:eastAsia="zh-CN"/>
        </w:rPr>
      </w:pPr>
    </w:p>
    <w:p w:rsidR="00E30963" w:rsidRDefault="00E30963">
      <w:pPr>
        <w:rPr>
          <w:rFonts w:ascii="楷体_GB2312" w:eastAsia="楷体_GB2312"/>
          <w:sz w:val="28"/>
          <w:lang w:eastAsia="zh-CN"/>
        </w:rPr>
      </w:pPr>
    </w:p>
    <w:p w:rsidR="00E30963" w:rsidRDefault="00E30963">
      <w:pPr>
        <w:rPr>
          <w:rFonts w:ascii="楷体_GB2312" w:eastAsia="楷体_GB2312"/>
          <w:sz w:val="28"/>
          <w:lang w:eastAsia="zh-CN"/>
        </w:rPr>
      </w:pPr>
    </w:p>
    <w:p w:rsidR="00E30963" w:rsidRDefault="00E30963">
      <w:pPr>
        <w:rPr>
          <w:rFonts w:ascii="楷体_GB2312" w:eastAsia="楷体_GB2312"/>
          <w:sz w:val="28"/>
          <w:lang w:eastAsia="zh-CN"/>
        </w:rPr>
      </w:pPr>
    </w:p>
    <w:p w:rsidR="00E30963" w:rsidRDefault="00E30963">
      <w:pPr>
        <w:rPr>
          <w:rFonts w:ascii="楷体_GB2312" w:eastAsia="楷体_GB2312"/>
          <w:sz w:val="28"/>
          <w:lang w:eastAsia="zh-CN"/>
        </w:rPr>
      </w:pPr>
    </w:p>
    <w:p w:rsidR="00E30963" w:rsidRDefault="007705EF" w:rsidP="007917E6">
      <w:pPr>
        <w:ind w:firstLineChars="1050" w:firstLine="2940"/>
        <w:rPr>
          <w:rFonts w:ascii="楷体_GB2312" w:eastAsia="楷体_GB2312"/>
          <w:sz w:val="28"/>
          <w:lang w:eastAsia="zh-CN"/>
        </w:rPr>
      </w:pPr>
      <w:r>
        <w:rPr>
          <w:rFonts w:ascii="楷体_GB2312" w:eastAsia="楷体_GB2312" w:hint="eastAsia"/>
          <w:sz w:val="28"/>
          <w:lang w:eastAsia="zh-CN"/>
        </w:rPr>
        <w:t>业主单位：</w:t>
      </w:r>
      <w:r w:rsidR="007917E6">
        <w:rPr>
          <w:rFonts w:ascii="楷体_GB2312" w:eastAsia="楷体_GB2312" w:hint="eastAsia"/>
          <w:sz w:val="28"/>
          <w:lang w:eastAsia="zh-CN"/>
        </w:rPr>
        <w:t>福建省</w:t>
      </w:r>
      <w:r>
        <w:rPr>
          <w:rFonts w:ascii="楷体_GB2312" w:eastAsia="楷体_GB2312" w:hint="eastAsia"/>
          <w:sz w:val="28"/>
          <w:lang w:eastAsia="zh-CN"/>
        </w:rPr>
        <w:t>福化古蕾化学有限公司</w:t>
      </w:r>
    </w:p>
    <w:p w:rsidR="00E30963" w:rsidRDefault="007705EF" w:rsidP="007917E6">
      <w:pPr>
        <w:ind w:firstLineChars="1050" w:firstLine="2940"/>
        <w:rPr>
          <w:rFonts w:ascii="楷体_GB2312" w:eastAsia="楷体_GB2312"/>
          <w:sz w:val="28"/>
          <w:lang w:eastAsia="zh-CN"/>
        </w:rPr>
      </w:pPr>
      <w:r>
        <w:rPr>
          <w:rFonts w:ascii="楷体_GB2312" w:eastAsia="楷体_GB2312" w:hint="eastAsia"/>
          <w:sz w:val="28"/>
          <w:lang w:eastAsia="zh-CN"/>
        </w:rPr>
        <w:t>设计单位：辽宁石油规划设计院</w:t>
      </w:r>
    </w:p>
    <w:p w:rsidR="00E30963" w:rsidRDefault="00E30963">
      <w:pPr>
        <w:rPr>
          <w:rFonts w:ascii="楷体_GB2312" w:eastAsia="楷体_GB2312"/>
          <w:sz w:val="28"/>
          <w:lang w:eastAsia="zh-CN"/>
        </w:rPr>
      </w:pPr>
    </w:p>
    <w:p w:rsidR="00E30963" w:rsidRDefault="00E30963">
      <w:pPr>
        <w:widowControl/>
        <w:rPr>
          <w:rFonts w:ascii="楷体_GB2312" w:eastAsia="楷体_GB2312"/>
          <w:sz w:val="28"/>
          <w:lang w:eastAsia="zh-CN"/>
        </w:rPr>
      </w:pPr>
    </w:p>
    <w:p w:rsidR="00E30963" w:rsidRDefault="007705EF">
      <w:pPr>
        <w:widowControl/>
        <w:rPr>
          <w:rFonts w:ascii="楷体_GB2312" w:eastAsia="楷体_GB2312" w:hAnsi="宋体" w:cs="Arial"/>
          <w:bCs/>
          <w:lang w:eastAsia="zh-CN"/>
        </w:rPr>
      </w:pPr>
      <w:r>
        <w:rPr>
          <w:rFonts w:ascii="楷体_GB2312" w:eastAsia="楷体_GB2312" w:hAnsi="宋体" w:cs="Arial"/>
          <w:bCs/>
          <w:lang w:eastAsia="zh-CN"/>
        </w:rPr>
        <w:br w:type="page"/>
      </w:r>
    </w:p>
    <w:p w:rsidR="00E30963" w:rsidRDefault="007705EF">
      <w:pPr>
        <w:pStyle w:val="12"/>
        <w:ind w:firstLine="1120"/>
      </w:pPr>
      <w:r>
        <w:rPr>
          <w:rFonts w:hint="eastAsia"/>
        </w:rPr>
        <w:lastRenderedPageBreak/>
        <w:t>目  录</w:t>
      </w:r>
    </w:p>
    <w:p w:rsidR="00E30963" w:rsidRDefault="007705EF">
      <w:pPr>
        <w:pStyle w:val="12"/>
        <w:jc w:val="left"/>
        <w:rPr>
          <w:rFonts w:ascii="楷体_GB2312" w:eastAsia="楷体_GB2312"/>
          <w:caps/>
          <w:color w:val="000000" w:themeColor="text1"/>
        </w:rPr>
      </w:pPr>
      <w:r>
        <w:rPr>
          <w:rStyle w:val="aff0"/>
          <w:rFonts w:ascii="楷体_GB2312" w:eastAsia="楷体_GB2312" w:hint="eastAsia"/>
          <w:b/>
          <w:color w:val="000000" w:themeColor="text1"/>
          <w:sz w:val="24"/>
          <w:szCs w:val="24"/>
          <w:u w:val="none"/>
        </w:rPr>
        <w:t>1.一般规定</w:t>
      </w:r>
      <w:r>
        <w:rPr>
          <w:rStyle w:val="aff0"/>
          <w:rFonts w:ascii="楷体_GB2312" w:eastAsia="楷体_GB2312"/>
          <w:b/>
          <w:color w:val="000000" w:themeColor="text1"/>
          <w:sz w:val="24"/>
          <w:szCs w:val="24"/>
          <w:u w:val="none"/>
        </w:rPr>
        <w:t>………………………………………………………………………………</w:t>
      </w:r>
      <w:r>
        <w:rPr>
          <w:rFonts w:ascii="楷体_GB2312" w:eastAsia="楷体_GB2312" w:hint="eastAsia"/>
          <w:color w:val="000000" w:themeColor="text1"/>
        </w:rPr>
        <w:t>3</w:t>
      </w:r>
    </w:p>
    <w:p w:rsidR="00E30963" w:rsidRDefault="007705EF">
      <w:pPr>
        <w:pStyle w:val="12"/>
        <w:jc w:val="left"/>
        <w:rPr>
          <w:rFonts w:ascii="楷体_GB2312" w:eastAsia="楷体_GB2312"/>
          <w:caps/>
          <w:color w:val="000000" w:themeColor="text1"/>
        </w:rPr>
      </w:pPr>
      <w:r>
        <w:rPr>
          <w:rStyle w:val="aff0"/>
          <w:rFonts w:ascii="楷体_GB2312" w:eastAsia="楷体_GB2312" w:hint="eastAsia"/>
          <w:b/>
          <w:color w:val="000000" w:themeColor="text1"/>
          <w:sz w:val="24"/>
          <w:szCs w:val="24"/>
          <w:u w:val="none"/>
        </w:rPr>
        <w:t>2.适用范围</w:t>
      </w:r>
      <w:r>
        <w:rPr>
          <w:rStyle w:val="aff0"/>
          <w:rFonts w:ascii="楷体_GB2312" w:eastAsia="楷体_GB2312"/>
          <w:b/>
          <w:color w:val="000000" w:themeColor="text1"/>
          <w:sz w:val="24"/>
          <w:szCs w:val="24"/>
          <w:u w:val="none"/>
        </w:rPr>
        <w:t>………………………………………………………………………………</w:t>
      </w:r>
      <w:r>
        <w:rPr>
          <w:rFonts w:ascii="楷体_GB2312" w:eastAsia="楷体_GB2312" w:hint="eastAsia"/>
          <w:color w:val="000000" w:themeColor="text1"/>
        </w:rPr>
        <w:t>3</w:t>
      </w:r>
    </w:p>
    <w:p w:rsidR="00E30963" w:rsidRDefault="007705EF">
      <w:pPr>
        <w:pStyle w:val="12"/>
        <w:jc w:val="left"/>
        <w:rPr>
          <w:rFonts w:ascii="楷体_GB2312" w:eastAsia="楷体_GB2312"/>
          <w:caps/>
          <w:color w:val="000000" w:themeColor="text1"/>
        </w:rPr>
      </w:pPr>
      <w:r>
        <w:rPr>
          <w:rStyle w:val="aff0"/>
          <w:rFonts w:ascii="楷体_GB2312" w:eastAsia="楷体_GB2312" w:hint="eastAsia"/>
          <w:b/>
          <w:color w:val="000000" w:themeColor="text1"/>
          <w:sz w:val="24"/>
          <w:szCs w:val="24"/>
          <w:u w:val="none"/>
        </w:rPr>
        <w:t>3.投标方的责任</w:t>
      </w:r>
      <w:r>
        <w:rPr>
          <w:rStyle w:val="aff0"/>
          <w:rFonts w:ascii="楷体_GB2312" w:eastAsia="楷体_GB2312"/>
          <w:b/>
          <w:color w:val="000000" w:themeColor="text1"/>
          <w:sz w:val="24"/>
          <w:szCs w:val="24"/>
          <w:u w:val="none"/>
        </w:rPr>
        <w:t>…………………………………………………………………………</w:t>
      </w:r>
      <w:r>
        <w:rPr>
          <w:rFonts w:ascii="楷体_GB2312" w:eastAsia="楷体_GB2312" w:hint="eastAsia"/>
          <w:color w:val="000000" w:themeColor="text1"/>
        </w:rPr>
        <w:t>3</w:t>
      </w:r>
    </w:p>
    <w:p w:rsidR="00E30963" w:rsidRDefault="007705EF">
      <w:pPr>
        <w:pStyle w:val="12"/>
        <w:jc w:val="left"/>
        <w:rPr>
          <w:rFonts w:ascii="楷体_GB2312" w:eastAsia="楷体_GB2312"/>
          <w:caps/>
          <w:color w:val="000000" w:themeColor="text1"/>
        </w:rPr>
      </w:pPr>
      <w:r>
        <w:rPr>
          <w:rStyle w:val="aff0"/>
          <w:rFonts w:ascii="楷体_GB2312" w:eastAsia="楷体_GB2312" w:hint="eastAsia"/>
          <w:b/>
          <w:color w:val="000000" w:themeColor="text1"/>
          <w:sz w:val="24"/>
          <w:szCs w:val="24"/>
          <w:u w:val="none"/>
        </w:rPr>
        <w:t>4.规范性引用文件</w:t>
      </w:r>
      <w:r>
        <w:rPr>
          <w:rStyle w:val="aff0"/>
          <w:rFonts w:ascii="楷体_GB2312" w:eastAsia="楷体_GB2312"/>
          <w:b/>
          <w:color w:val="000000" w:themeColor="text1"/>
          <w:sz w:val="24"/>
          <w:szCs w:val="24"/>
          <w:u w:val="none"/>
        </w:rPr>
        <w:t>………………………………………………………………………</w:t>
      </w:r>
      <w:r>
        <w:rPr>
          <w:rFonts w:ascii="楷体_GB2312" w:eastAsia="楷体_GB2312" w:hint="eastAsia"/>
          <w:color w:val="000000" w:themeColor="text1"/>
        </w:rPr>
        <w:t>3</w:t>
      </w:r>
    </w:p>
    <w:p w:rsidR="00E30963" w:rsidRDefault="007705EF">
      <w:pPr>
        <w:pStyle w:val="12"/>
        <w:jc w:val="left"/>
        <w:rPr>
          <w:rFonts w:ascii="楷体_GB2312" w:eastAsia="楷体_GB2312"/>
          <w:caps/>
          <w:color w:val="000000" w:themeColor="text1"/>
        </w:rPr>
      </w:pPr>
      <w:r>
        <w:rPr>
          <w:rStyle w:val="aff0"/>
          <w:rFonts w:ascii="楷体_GB2312" w:eastAsia="楷体_GB2312" w:hint="eastAsia"/>
          <w:b/>
          <w:color w:val="000000" w:themeColor="text1"/>
          <w:sz w:val="24"/>
          <w:szCs w:val="24"/>
          <w:u w:val="none"/>
        </w:rPr>
        <w:t>5.使用条件</w:t>
      </w:r>
      <w:r>
        <w:rPr>
          <w:rStyle w:val="aff0"/>
          <w:rFonts w:ascii="楷体_GB2312" w:eastAsia="楷体_GB2312"/>
          <w:b/>
          <w:color w:val="000000" w:themeColor="text1"/>
          <w:sz w:val="24"/>
          <w:szCs w:val="24"/>
          <w:u w:val="none"/>
        </w:rPr>
        <w:t>………………………………………………………………………………</w:t>
      </w:r>
      <w:r>
        <w:rPr>
          <w:rFonts w:ascii="楷体_GB2312" w:eastAsia="楷体_GB2312" w:hint="eastAsia"/>
          <w:color w:val="000000" w:themeColor="text1"/>
        </w:rPr>
        <w:t>6</w:t>
      </w:r>
    </w:p>
    <w:p w:rsidR="00E30963" w:rsidRDefault="007705EF">
      <w:pPr>
        <w:pStyle w:val="12"/>
        <w:jc w:val="left"/>
        <w:rPr>
          <w:rFonts w:ascii="楷体_GB2312" w:eastAsia="楷体_GB2312"/>
          <w:caps/>
          <w:color w:val="000000" w:themeColor="text1"/>
        </w:rPr>
      </w:pPr>
      <w:r>
        <w:rPr>
          <w:rStyle w:val="aff0"/>
          <w:rFonts w:ascii="楷体_GB2312" w:eastAsia="楷体_GB2312" w:hint="eastAsia"/>
          <w:b/>
          <w:color w:val="000000" w:themeColor="text1"/>
          <w:sz w:val="24"/>
          <w:szCs w:val="24"/>
          <w:u w:val="none"/>
        </w:rPr>
        <w:t>6.中压及低压进线、母联微机综合保护器的技术和设计制造要求</w:t>
      </w:r>
      <w:r>
        <w:rPr>
          <w:rStyle w:val="aff0"/>
          <w:rFonts w:ascii="楷体_GB2312" w:eastAsia="楷体_GB2312"/>
          <w:b/>
          <w:color w:val="000000" w:themeColor="text1"/>
          <w:sz w:val="24"/>
          <w:szCs w:val="24"/>
          <w:u w:val="none"/>
        </w:rPr>
        <w:t>…………………</w:t>
      </w:r>
      <w:r>
        <w:rPr>
          <w:rFonts w:ascii="楷体_GB2312" w:eastAsia="楷体_GB2312" w:hint="eastAsia"/>
          <w:color w:val="000000" w:themeColor="text1"/>
        </w:rPr>
        <w:t>6</w:t>
      </w:r>
    </w:p>
    <w:p w:rsidR="00E30963" w:rsidRDefault="007705EF">
      <w:pPr>
        <w:pStyle w:val="12"/>
        <w:jc w:val="left"/>
        <w:rPr>
          <w:rFonts w:ascii="楷体_GB2312" w:eastAsia="楷体_GB2312"/>
          <w:caps/>
          <w:color w:val="000000" w:themeColor="text1"/>
        </w:rPr>
      </w:pPr>
      <w:r>
        <w:rPr>
          <w:rStyle w:val="aff0"/>
          <w:rFonts w:ascii="楷体_GB2312" w:eastAsia="楷体_GB2312" w:hint="eastAsia"/>
          <w:b/>
          <w:color w:val="000000" w:themeColor="text1"/>
          <w:sz w:val="24"/>
          <w:szCs w:val="24"/>
          <w:u w:val="none"/>
        </w:rPr>
        <w:t>7.微机综合保护装置测量及监控功能的技术要求</w:t>
      </w:r>
      <w:r>
        <w:rPr>
          <w:rStyle w:val="aff0"/>
          <w:rFonts w:ascii="楷体_GB2312" w:eastAsia="楷体_GB2312"/>
          <w:b/>
          <w:color w:val="000000" w:themeColor="text1"/>
          <w:sz w:val="24"/>
          <w:szCs w:val="24"/>
          <w:u w:val="none"/>
        </w:rPr>
        <w:t>……………………………………</w:t>
      </w:r>
      <w:r>
        <w:rPr>
          <w:rFonts w:ascii="楷体_GB2312" w:eastAsia="楷体_GB2312" w:hint="eastAsia"/>
          <w:color w:val="000000" w:themeColor="text1"/>
        </w:rPr>
        <w:t>14</w:t>
      </w:r>
    </w:p>
    <w:p w:rsidR="00E30963" w:rsidRDefault="007705EF">
      <w:pPr>
        <w:pStyle w:val="12"/>
        <w:jc w:val="left"/>
        <w:rPr>
          <w:rFonts w:ascii="楷体_GB2312" w:eastAsia="楷体_GB2312"/>
          <w:caps/>
          <w:color w:val="000000" w:themeColor="text1"/>
        </w:rPr>
      </w:pPr>
      <w:r>
        <w:rPr>
          <w:rStyle w:val="aff0"/>
          <w:rFonts w:ascii="楷体_GB2312" w:eastAsia="楷体_GB2312" w:hint="eastAsia"/>
          <w:b/>
          <w:color w:val="000000" w:themeColor="text1"/>
          <w:sz w:val="24"/>
          <w:szCs w:val="24"/>
          <w:u w:val="none"/>
        </w:rPr>
        <w:t>8.各回路综合保护器开入量、开出量数量要求</w:t>
      </w:r>
      <w:r>
        <w:rPr>
          <w:rStyle w:val="aff0"/>
          <w:rFonts w:ascii="楷体_GB2312" w:eastAsia="楷体_GB2312"/>
          <w:b/>
          <w:color w:val="000000" w:themeColor="text1"/>
          <w:sz w:val="24"/>
          <w:szCs w:val="24"/>
          <w:u w:val="none"/>
        </w:rPr>
        <w:t>………………………………………</w:t>
      </w:r>
      <w:r>
        <w:rPr>
          <w:rFonts w:ascii="楷体_GB2312" w:eastAsia="楷体_GB2312" w:hint="eastAsia"/>
          <w:color w:val="000000" w:themeColor="text1"/>
        </w:rPr>
        <w:t>22</w:t>
      </w:r>
    </w:p>
    <w:p w:rsidR="00E30963" w:rsidRDefault="007705EF">
      <w:pPr>
        <w:pStyle w:val="12"/>
        <w:jc w:val="left"/>
        <w:rPr>
          <w:rFonts w:ascii="楷体_GB2312" w:eastAsia="楷体_GB2312"/>
          <w:caps/>
          <w:color w:val="000000" w:themeColor="text1"/>
        </w:rPr>
      </w:pPr>
      <w:r>
        <w:rPr>
          <w:rStyle w:val="aff0"/>
          <w:rFonts w:ascii="楷体_GB2312" w:eastAsia="楷体_GB2312" w:hint="eastAsia"/>
          <w:b/>
          <w:color w:val="000000" w:themeColor="text1"/>
          <w:sz w:val="24"/>
          <w:szCs w:val="24"/>
          <w:u w:val="none"/>
        </w:rPr>
        <w:t>9.各回路综合保护器模拟量输入及输出的要求</w:t>
      </w:r>
      <w:r>
        <w:rPr>
          <w:rStyle w:val="aff0"/>
          <w:rFonts w:ascii="楷体_GB2312" w:eastAsia="楷体_GB2312"/>
          <w:b/>
          <w:color w:val="000000" w:themeColor="text1"/>
          <w:sz w:val="24"/>
          <w:szCs w:val="24"/>
          <w:u w:val="none"/>
        </w:rPr>
        <w:t>………………………………………</w:t>
      </w:r>
      <w:r>
        <w:rPr>
          <w:rFonts w:ascii="楷体_GB2312" w:eastAsia="楷体_GB2312" w:hint="eastAsia"/>
          <w:color w:val="000000" w:themeColor="text1"/>
        </w:rPr>
        <w:t>23</w:t>
      </w:r>
    </w:p>
    <w:p w:rsidR="00E30963" w:rsidRDefault="007705EF">
      <w:pPr>
        <w:pStyle w:val="12"/>
        <w:jc w:val="left"/>
        <w:rPr>
          <w:rFonts w:ascii="楷体_GB2312" w:eastAsia="楷体_GB2312"/>
          <w:caps/>
          <w:color w:val="000000" w:themeColor="text1"/>
        </w:rPr>
      </w:pPr>
      <w:r>
        <w:rPr>
          <w:rStyle w:val="aff0"/>
          <w:rFonts w:ascii="楷体_GB2312" w:eastAsia="楷体_GB2312" w:hint="eastAsia"/>
          <w:b/>
          <w:color w:val="000000" w:themeColor="text1"/>
          <w:sz w:val="24"/>
          <w:szCs w:val="24"/>
          <w:u w:val="none"/>
        </w:rPr>
        <w:t>10.电能表和工业电源快切装置技术及功能要求</w:t>
      </w:r>
      <w:r>
        <w:rPr>
          <w:rStyle w:val="aff0"/>
          <w:rFonts w:ascii="楷体_GB2312" w:eastAsia="楷体_GB2312"/>
          <w:b/>
          <w:color w:val="000000" w:themeColor="text1"/>
          <w:sz w:val="24"/>
          <w:szCs w:val="24"/>
          <w:u w:val="none"/>
        </w:rPr>
        <w:t>……………………………………</w:t>
      </w:r>
      <w:r>
        <w:rPr>
          <w:rFonts w:ascii="楷体_GB2312" w:eastAsia="楷体_GB2312" w:hint="eastAsia"/>
          <w:color w:val="000000" w:themeColor="text1"/>
        </w:rPr>
        <w:t>24</w:t>
      </w:r>
    </w:p>
    <w:p w:rsidR="00E30963" w:rsidRDefault="007705EF">
      <w:pPr>
        <w:pStyle w:val="12"/>
        <w:jc w:val="left"/>
        <w:rPr>
          <w:rFonts w:ascii="楷体_GB2312" w:eastAsia="楷体_GB2312"/>
          <w:caps/>
          <w:color w:val="000000" w:themeColor="text1"/>
        </w:rPr>
      </w:pPr>
      <w:r>
        <w:rPr>
          <w:rStyle w:val="aff0"/>
          <w:rFonts w:ascii="楷体_GB2312" w:eastAsia="楷体_GB2312" w:hint="eastAsia"/>
          <w:b/>
          <w:color w:val="000000" w:themeColor="text1"/>
          <w:sz w:val="24"/>
          <w:szCs w:val="24"/>
          <w:u w:val="none"/>
        </w:rPr>
        <w:t>11.集控系统组成和功能要求</w:t>
      </w:r>
      <w:r>
        <w:rPr>
          <w:rStyle w:val="aff0"/>
          <w:rFonts w:ascii="楷体_GB2312" w:eastAsia="楷体_GB2312"/>
          <w:b/>
          <w:color w:val="000000" w:themeColor="text1"/>
          <w:sz w:val="24"/>
          <w:szCs w:val="24"/>
          <w:u w:val="none"/>
        </w:rPr>
        <w:t>…………………………………………………………</w:t>
      </w:r>
      <w:r>
        <w:rPr>
          <w:rFonts w:ascii="楷体_GB2312" w:eastAsia="楷体_GB2312" w:hint="eastAsia"/>
          <w:color w:val="000000" w:themeColor="text1"/>
        </w:rPr>
        <w:t>25</w:t>
      </w:r>
    </w:p>
    <w:p w:rsidR="00E30963" w:rsidRDefault="007705EF">
      <w:pPr>
        <w:pStyle w:val="12"/>
        <w:jc w:val="left"/>
        <w:rPr>
          <w:rFonts w:ascii="楷体_GB2312" w:eastAsia="楷体_GB2312"/>
          <w:caps/>
          <w:color w:val="000000" w:themeColor="text1"/>
        </w:rPr>
      </w:pPr>
      <w:r>
        <w:rPr>
          <w:rStyle w:val="aff0"/>
          <w:rFonts w:ascii="楷体_GB2312" w:eastAsia="楷体_GB2312" w:hint="eastAsia"/>
          <w:b/>
          <w:color w:val="000000" w:themeColor="text1"/>
          <w:sz w:val="24"/>
          <w:szCs w:val="24"/>
          <w:u w:val="none"/>
        </w:rPr>
        <w:t>12.</w:t>
      </w:r>
      <w:r>
        <w:rPr>
          <w:rFonts w:ascii="楷体_GB2312" w:eastAsia="楷体_GB2312" w:hint="eastAsia"/>
          <w:caps/>
          <w:color w:val="000000" w:themeColor="text1"/>
        </w:rPr>
        <w:tab/>
      </w:r>
      <w:r>
        <w:rPr>
          <w:rStyle w:val="aff0"/>
          <w:rFonts w:ascii="楷体_GB2312" w:eastAsia="楷体_GB2312" w:hint="eastAsia"/>
          <w:b/>
          <w:color w:val="000000" w:themeColor="text1"/>
          <w:sz w:val="24"/>
          <w:szCs w:val="24"/>
          <w:u w:val="none"/>
        </w:rPr>
        <w:t>35kV/10kV变配电站综合自动化系统(SCADA系统)及设备技术和功能要求</w:t>
      </w:r>
      <w:r>
        <w:rPr>
          <w:rStyle w:val="aff0"/>
          <w:rFonts w:ascii="楷体_GB2312" w:eastAsia="楷体_GB2312"/>
          <w:b/>
          <w:color w:val="000000" w:themeColor="text1"/>
          <w:sz w:val="24"/>
          <w:szCs w:val="24"/>
          <w:u w:val="none"/>
        </w:rPr>
        <w:t>…</w:t>
      </w:r>
      <w:r>
        <w:rPr>
          <w:rFonts w:ascii="楷体_GB2312" w:eastAsia="楷体_GB2312" w:hint="eastAsia"/>
          <w:color w:val="000000" w:themeColor="text1"/>
        </w:rPr>
        <w:t>43</w:t>
      </w:r>
    </w:p>
    <w:p w:rsidR="00E30963" w:rsidRDefault="007705EF">
      <w:pPr>
        <w:pStyle w:val="12"/>
        <w:jc w:val="left"/>
        <w:rPr>
          <w:rFonts w:ascii="楷体_GB2312" w:eastAsia="楷体_GB2312"/>
          <w:caps/>
          <w:color w:val="000000" w:themeColor="text1"/>
        </w:rPr>
      </w:pPr>
      <w:r>
        <w:rPr>
          <w:rStyle w:val="aff0"/>
          <w:rFonts w:ascii="楷体_GB2312" w:eastAsia="楷体_GB2312" w:hint="eastAsia"/>
          <w:b/>
          <w:color w:val="000000" w:themeColor="text1"/>
          <w:sz w:val="24"/>
          <w:szCs w:val="24"/>
          <w:u w:val="none"/>
        </w:rPr>
        <w:t>13.微机五防系统、低压电机综合管理柜及端子柜要求</w:t>
      </w:r>
      <w:r>
        <w:rPr>
          <w:rStyle w:val="aff0"/>
          <w:rFonts w:ascii="楷体_GB2312" w:eastAsia="楷体_GB2312"/>
          <w:b/>
          <w:color w:val="000000" w:themeColor="text1"/>
          <w:sz w:val="24"/>
          <w:szCs w:val="24"/>
          <w:u w:val="none"/>
        </w:rPr>
        <w:t>……………………………</w:t>
      </w:r>
      <w:r>
        <w:rPr>
          <w:rFonts w:ascii="楷体_GB2312" w:eastAsia="楷体_GB2312" w:hint="eastAsia"/>
          <w:color w:val="000000" w:themeColor="text1"/>
        </w:rPr>
        <w:t>49</w:t>
      </w:r>
    </w:p>
    <w:p w:rsidR="00E30963" w:rsidRDefault="007705EF">
      <w:pPr>
        <w:pStyle w:val="12"/>
        <w:jc w:val="left"/>
        <w:rPr>
          <w:rFonts w:ascii="楷体_GB2312" w:eastAsia="楷体_GB2312"/>
          <w:caps/>
          <w:color w:val="000000" w:themeColor="text1"/>
        </w:rPr>
      </w:pPr>
      <w:r>
        <w:rPr>
          <w:rStyle w:val="aff0"/>
          <w:rFonts w:ascii="楷体_GB2312" w:eastAsia="楷体_GB2312" w:hint="eastAsia"/>
          <w:b/>
          <w:color w:val="000000" w:themeColor="text1"/>
          <w:sz w:val="24"/>
          <w:szCs w:val="24"/>
          <w:u w:val="none"/>
        </w:rPr>
        <w:t>14.工作桌、工作椅及电气主接线图版要求</w:t>
      </w:r>
      <w:r>
        <w:rPr>
          <w:rStyle w:val="aff0"/>
          <w:rFonts w:ascii="楷体_GB2312" w:eastAsia="楷体_GB2312"/>
          <w:b/>
          <w:color w:val="000000" w:themeColor="text1"/>
          <w:sz w:val="24"/>
          <w:szCs w:val="24"/>
          <w:u w:val="none"/>
        </w:rPr>
        <w:t>…………………………………………</w:t>
      </w:r>
      <w:r>
        <w:rPr>
          <w:rFonts w:ascii="楷体_GB2312" w:eastAsia="楷体_GB2312" w:hint="eastAsia"/>
          <w:color w:val="000000" w:themeColor="text1"/>
        </w:rPr>
        <w:t>50</w:t>
      </w:r>
    </w:p>
    <w:p w:rsidR="00E30963" w:rsidRDefault="007705EF">
      <w:pPr>
        <w:pStyle w:val="12"/>
        <w:jc w:val="left"/>
        <w:rPr>
          <w:rFonts w:ascii="楷体_GB2312" w:eastAsia="楷体_GB2312"/>
          <w:caps/>
          <w:color w:val="000000" w:themeColor="text1"/>
        </w:rPr>
      </w:pPr>
      <w:r>
        <w:rPr>
          <w:rStyle w:val="aff0"/>
          <w:rFonts w:ascii="楷体_GB2312" w:eastAsia="楷体_GB2312" w:hint="eastAsia"/>
          <w:b/>
          <w:color w:val="000000" w:themeColor="text1"/>
          <w:sz w:val="24"/>
          <w:szCs w:val="24"/>
          <w:u w:val="none"/>
        </w:rPr>
        <w:t>15.工程范围</w:t>
      </w:r>
      <w:r>
        <w:rPr>
          <w:rStyle w:val="aff0"/>
          <w:rFonts w:ascii="楷体_GB2312" w:eastAsia="楷体_GB2312"/>
          <w:b/>
          <w:color w:val="000000" w:themeColor="text1"/>
          <w:sz w:val="24"/>
          <w:szCs w:val="24"/>
          <w:u w:val="none"/>
        </w:rPr>
        <w:t>……………………………………………………………………………</w:t>
      </w:r>
      <w:r>
        <w:rPr>
          <w:rFonts w:ascii="楷体_GB2312" w:eastAsia="楷体_GB2312" w:hint="eastAsia"/>
          <w:color w:val="000000" w:themeColor="text1"/>
        </w:rPr>
        <w:t>51</w:t>
      </w:r>
    </w:p>
    <w:p w:rsidR="00E30963" w:rsidRDefault="007705EF">
      <w:pPr>
        <w:pStyle w:val="12"/>
        <w:jc w:val="left"/>
        <w:rPr>
          <w:rFonts w:ascii="楷体_GB2312" w:eastAsia="楷体_GB2312"/>
          <w:caps/>
          <w:color w:val="000000" w:themeColor="text1"/>
        </w:rPr>
      </w:pPr>
      <w:r>
        <w:rPr>
          <w:rStyle w:val="aff0"/>
          <w:rFonts w:ascii="楷体_GB2312" w:eastAsia="楷体_GB2312" w:hint="eastAsia"/>
          <w:b/>
          <w:color w:val="000000" w:themeColor="text1"/>
          <w:sz w:val="24"/>
          <w:szCs w:val="24"/>
          <w:u w:val="none"/>
        </w:rPr>
        <w:t>16.技术联络和培训</w:t>
      </w:r>
      <w:r>
        <w:rPr>
          <w:rStyle w:val="aff0"/>
          <w:rFonts w:ascii="楷体_GB2312" w:eastAsia="楷体_GB2312"/>
          <w:b/>
          <w:color w:val="000000" w:themeColor="text1"/>
          <w:sz w:val="24"/>
          <w:szCs w:val="24"/>
          <w:u w:val="none"/>
        </w:rPr>
        <w:t>……………………………………………………………………</w:t>
      </w:r>
      <w:r>
        <w:rPr>
          <w:rFonts w:ascii="楷体_GB2312" w:eastAsia="楷体_GB2312" w:hint="eastAsia"/>
          <w:color w:val="000000" w:themeColor="text1"/>
        </w:rPr>
        <w:t>53</w:t>
      </w:r>
    </w:p>
    <w:p w:rsidR="00E30963" w:rsidRDefault="007705EF">
      <w:pPr>
        <w:pStyle w:val="12"/>
        <w:jc w:val="left"/>
        <w:rPr>
          <w:rFonts w:ascii="楷体_GB2312" w:eastAsia="楷体_GB2312"/>
          <w:caps/>
          <w:color w:val="000000" w:themeColor="text1"/>
        </w:rPr>
      </w:pPr>
      <w:r>
        <w:rPr>
          <w:rStyle w:val="aff0"/>
          <w:rFonts w:ascii="楷体_GB2312" w:eastAsia="楷体_GB2312" w:hint="eastAsia"/>
          <w:b/>
          <w:color w:val="000000" w:themeColor="text1"/>
          <w:sz w:val="24"/>
          <w:szCs w:val="24"/>
          <w:u w:val="none"/>
        </w:rPr>
        <w:t>17.服务要求</w:t>
      </w:r>
      <w:r>
        <w:rPr>
          <w:rStyle w:val="aff0"/>
          <w:rFonts w:ascii="楷体_GB2312" w:eastAsia="楷体_GB2312"/>
          <w:b/>
          <w:color w:val="000000" w:themeColor="text1"/>
          <w:sz w:val="24"/>
          <w:szCs w:val="24"/>
          <w:u w:val="none"/>
        </w:rPr>
        <w:t>……………………………………………………………………………</w:t>
      </w:r>
      <w:r>
        <w:rPr>
          <w:rFonts w:ascii="楷体_GB2312" w:eastAsia="楷体_GB2312" w:hint="eastAsia"/>
          <w:color w:val="000000" w:themeColor="text1"/>
        </w:rPr>
        <w:t>53</w:t>
      </w:r>
    </w:p>
    <w:p w:rsidR="00E30963" w:rsidRDefault="007705EF">
      <w:pPr>
        <w:pStyle w:val="12"/>
        <w:jc w:val="left"/>
        <w:rPr>
          <w:rFonts w:ascii="楷体_GB2312" w:eastAsia="楷体_GB2312"/>
          <w:caps/>
          <w:color w:val="000000" w:themeColor="text1"/>
        </w:rPr>
      </w:pPr>
      <w:r>
        <w:rPr>
          <w:rStyle w:val="aff0"/>
          <w:rFonts w:ascii="楷体_GB2312" w:eastAsia="楷体_GB2312" w:hint="eastAsia"/>
          <w:b/>
          <w:color w:val="000000" w:themeColor="text1"/>
          <w:sz w:val="24"/>
          <w:szCs w:val="24"/>
          <w:u w:val="none"/>
        </w:rPr>
        <w:t>18.交货进度和交货地点</w:t>
      </w:r>
      <w:r>
        <w:rPr>
          <w:rStyle w:val="aff0"/>
          <w:rFonts w:ascii="楷体_GB2312" w:eastAsia="楷体_GB2312"/>
          <w:b/>
          <w:color w:val="000000" w:themeColor="text1"/>
          <w:sz w:val="24"/>
          <w:szCs w:val="24"/>
          <w:u w:val="none"/>
        </w:rPr>
        <w:t>………………………………………………………………</w:t>
      </w:r>
      <w:r>
        <w:rPr>
          <w:rFonts w:ascii="楷体_GB2312" w:eastAsia="楷体_GB2312" w:hint="eastAsia"/>
          <w:color w:val="000000" w:themeColor="text1"/>
        </w:rPr>
        <w:t>53</w:t>
      </w:r>
    </w:p>
    <w:p w:rsidR="00E30963" w:rsidRDefault="007705EF">
      <w:pPr>
        <w:pStyle w:val="12"/>
        <w:jc w:val="left"/>
        <w:rPr>
          <w:rFonts w:ascii="楷体_GB2312" w:eastAsia="楷体_GB2312"/>
          <w:caps/>
          <w:color w:val="000000" w:themeColor="text1"/>
        </w:rPr>
      </w:pPr>
      <w:r>
        <w:rPr>
          <w:rStyle w:val="aff0"/>
          <w:rFonts w:ascii="楷体_GB2312" w:eastAsia="楷体_GB2312" w:hint="eastAsia"/>
          <w:b/>
          <w:color w:val="000000" w:themeColor="text1"/>
          <w:sz w:val="24"/>
          <w:szCs w:val="24"/>
          <w:u w:val="none"/>
        </w:rPr>
        <w:t>19.技术响应要求和应提供的文件</w:t>
      </w:r>
      <w:r>
        <w:rPr>
          <w:rStyle w:val="aff0"/>
          <w:rFonts w:ascii="楷体_GB2312" w:eastAsia="楷体_GB2312"/>
          <w:b/>
          <w:color w:val="000000" w:themeColor="text1"/>
          <w:sz w:val="24"/>
          <w:szCs w:val="24"/>
          <w:u w:val="none"/>
        </w:rPr>
        <w:t>……………………………………………………</w:t>
      </w:r>
      <w:r>
        <w:rPr>
          <w:rFonts w:ascii="楷体_GB2312" w:eastAsia="楷体_GB2312" w:hint="eastAsia"/>
          <w:color w:val="000000" w:themeColor="text1"/>
        </w:rPr>
        <w:t>54</w:t>
      </w:r>
    </w:p>
    <w:p w:rsidR="00E30963" w:rsidRDefault="007705EF">
      <w:pPr>
        <w:pStyle w:val="12"/>
        <w:jc w:val="left"/>
        <w:rPr>
          <w:rStyle w:val="aff0"/>
          <w:rFonts w:ascii="楷体_GB2312" w:eastAsia="楷体_GB2312"/>
          <w:b/>
          <w:color w:val="000000" w:themeColor="text1"/>
          <w:sz w:val="24"/>
          <w:szCs w:val="24"/>
          <w:u w:val="none"/>
        </w:rPr>
      </w:pPr>
      <w:r>
        <w:rPr>
          <w:rStyle w:val="aff0"/>
          <w:rFonts w:ascii="楷体_GB2312" w:eastAsia="楷体_GB2312" w:hint="eastAsia"/>
          <w:b/>
          <w:color w:val="000000" w:themeColor="text1"/>
          <w:sz w:val="24"/>
          <w:szCs w:val="24"/>
          <w:u w:val="none"/>
        </w:rPr>
        <w:t>20.保护业绩格式</w:t>
      </w:r>
      <w:r>
        <w:rPr>
          <w:rStyle w:val="aff0"/>
          <w:rFonts w:ascii="楷体_GB2312" w:eastAsia="楷体_GB2312"/>
          <w:b/>
          <w:color w:val="000000" w:themeColor="text1"/>
          <w:sz w:val="24"/>
          <w:szCs w:val="24"/>
          <w:u w:val="none"/>
        </w:rPr>
        <w:t>………………………………………………………………………</w:t>
      </w:r>
      <w:r>
        <w:rPr>
          <w:rStyle w:val="aff0"/>
          <w:rFonts w:ascii="楷体_GB2312" w:eastAsia="楷体_GB2312" w:hint="eastAsia"/>
          <w:b/>
          <w:color w:val="000000" w:themeColor="text1"/>
          <w:sz w:val="24"/>
          <w:szCs w:val="24"/>
          <w:u w:val="none"/>
        </w:rPr>
        <w:t>57</w:t>
      </w:r>
    </w:p>
    <w:p w:rsidR="00E30963" w:rsidRDefault="007705EF">
      <w:pPr>
        <w:pStyle w:val="12"/>
        <w:jc w:val="left"/>
        <w:rPr>
          <w:rFonts w:ascii="楷体_GB2312" w:eastAsia="楷体_GB2312"/>
          <w:caps/>
          <w:color w:val="000000" w:themeColor="text1"/>
        </w:rPr>
      </w:pPr>
      <w:r>
        <w:rPr>
          <w:rStyle w:val="aff0"/>
          <w:rFonts w:ascii="楷体_GB2312" w:eastAsia="楷体_GB2312" w:hint="eastAsia"/>
          <w:b/>
          <w:color w:val="000000" w:themeColor="text1"/>
          <w:sz w:val="24"/>
          <w:szCs w:val="24"/>
          <w:u w:val="none"/>
        </w:rPr>
        <w:t>21. 技术偏离表（投标方填写）</w:t>
      </w:r>
      <w:r>
        <w:rPr>
          <w:rStyle w:val="aff0"/>
          <w:rFonts w:ascii="楷体_GB2312" w:eastAsia="楷体_GB2312"/>
          <w:b/>
          <w:color w:val="000000" w:themeColor="text1"/>
          <w:sz w:val="24"/>
          <w:szCs w:val="24"/>
          <w:u w:val="none"/>
        </w:rPr>
        <w:t>……………………………………………………</w:t>
      </w:r>
      <w:r>
        <w:rPr>
          <w:rFonts w:ascii="楷体_GB2312" w:eastAsia="楷体_GB2312" w:hint="eastAsia"/>
          <w:color w:val="000000" w:themeColor="text1"/>
        </w:rPr>
        <w:t>59</w:t>
      </w:r>
    </w:p>
    <w:p w:rsidR="00E30963" w:rsidRDefault="007705EF" w:rsidP="002F4B89">
      <w:pPr>
        <w:pStyle w:val="12"/>
        <w:jc w:val="left"/>
        <w:rPr>
          <w:ins w:id="33" w:author="Lenovo NB" w:date="2020-11-15T16:24:00Z"/>
          <w:rFonts w:ascii="楷体_GB2312" w:eastAsia="楷体_GB2312"/>
          <w:color w:val="000000" w:themeColor="text1"/>
        </w:rPr>
      </w:pPr>
      <w:r>
        <w:rPr>
          <w:rStyle w:val="aff0"/>
          <w:rFonts w:ascii="楷体_GB2312" w:eastAsia="楷体_GB2312" w:hint="eastAsia"/>
          <w:b/>
          <w:color w:val="000000" w:themeColor="text1"/>
          <w:sz w:val="24"/>
          <w:szCs w:val="24"/>
          <w:u w:val="none"/>
        </w:rPr>
        <w:t>22.  附件：</w:t>
      </w:r>
      <w:r>
        <w:rPr>
          <w:rStyle w:val="aff0"/>
          <w:rFonts w:ascii="楷体_GB2312" w:eastAsia="楷体_GB2312"/>
          <w:b/>
          <w:color w:val="000000" w:themeColor="text1"/>
          <w:sz w:val="24"/>
          <w:szCs w:val="24"/>
          <w:u w:val="none"/>
        </w:rPr>
        <w:t>………………………………………………………………………………</w:t>
      </w:r>
      <w:r>
        <w:rPr>
          <w:rFonts w:ascii="楷体_GB2312" w:eastAsia="楷体_GB2312" w:hint="eastAsia"/>
          <w:color w:val="000000" w:themeColor="text1"/>
        </w:rPr>
        <w:t>59</w:t>
      </w:r>
    </w:p>
    <w:p w:rsidR="00000000" w:rsidRDefault="008E24FA">
      <w:pPr>
        <w:rPr>
          <w:rFonts w:eastAsiaTheme="minorEastAsia"/>
          <w:rPrChange w:id="34" w:author="Lenovo NB" w:date="2020-11-15T16:24:00Z">
            <w:rPr>
              <w:rFonts w:ascii="楷体_GB2312" w:eastAsia="楷体_GB2312"/>
              <w:color w:val="000000" w:themeColor="text1"/>
            </w:rPr>
          </w:rPrChange>
        </w:rPr>
        <w:pPrChange w:id="35" w:author="Lenovo NB" w:date="2020-11-15T16:24:00Z">
          <w:pPr>
            <w:pStyle w:val="12"/>
            <w:jc w:val="left"/>
          </w:pPr>
        </w:pPrChange>
      </w:pPr>
    </w:p>
    <w:p w:rsidR="00E30963" w:rsidRDefault="007705EF">
      <w:pPr>
        <w:pStyle w:val="SINOPEC-1"/>
        <w:numPr>
          <w:ilvl w:val="0"/>
          <w:numId w:val="17"/>
        </w:numPr>
        <w:spacing w:before="240" w:afterLines="0" w:line="240" w:lineRule="auto"/>
        <w:rPr>
          <w:rFonts w:ascii="楷体_GB2312" w:eastAsia="楷体_GB2312"/>
          <w:b w:val="0"/>
        </w:rPr>
      </w:pPr>
      <w:bookmarkStart w:id="36" w:name="_Toc274842253"/>
      <w:bookmarkStart w:id="37" w:name="_Toc157946947"/>
      <w:bookmarkStart w:id="38" w:name="_Toc157946847"/>
      <w:bookmarkStart w:id="39" w:name="_Toc137388559"/>
      <w:bookmarkStart w:id="40" w:name="_Toc158690253"/>
      <w:r>
        <w:rPr>
          <w:rFonts w:ascii="楷体_GB2312" w:eastAsia="楷体_GB2312" w:hAnsi="宋体" w:hint="eastAsia"/>
          <w:b w:val="0"/>
        </w:rPr>
        <w:lastRenderedPageBreak/>
        <w:t>一般规定</w:t>
      </w:r>
      <w:bookmarkEnd w:id="36"/>
    </w:p>
    <w:p w:rsidR="00E30963" w:rsidRDefault="007705EF" w:rsidP="00DB3F9D">
      <w:pPr>
        <w:topLinePunct/>
        <w:ind w:left="653" w:hangingChars="272" w:hanging="653"/>
        <w:rPr>
          <w:rFonts w:ascii="楷体_GB2312" w:eastAsia="楷体_GB2312" w:hAnsi="宋体"/>
          <w:bCs/>
          <w:szCs w:val="24"/>
        </w:rPr>
      </w:pPr>
      <w:r>
        <w:rPr>
          <w:rFonts w:ascii="楷体_GB2312" w:eastAsia="楷体_GB2312" w:hAnsi="宋体" w:hint="eastAsia"/>
          <w:bCs/>
          <w:szCs w:val="24"/>
        </w:rPr>
        <w:t>1.1  投标人须仔细阅读本“技术要求”阐述的全部条款。投标人提供的微机综合保护器及SCADA系统应符合本“技术要求”所规定的要求。</w:t>
      </w:r>
    </w:p>
    <w:p w:rsidR="00E30963" w:rsidRDefault="007705EF" w:rsidP="00DB3F9D">
      <w:pPr>
        <w:topLinePunct/>
        <w:ind w:left="653" w:hangingChars="272" w:hanging="653"/>
        <w:rPr>
          <w:rFonts w:ascii="楷体_GB2312" w:eastAsia="楷体_GB2312" w:hAnsi="宋体"/>
          <w:bCs/>
          <w:szCs w:val="24"/>
        </w:rPr>
      </w:pPr>
      <w:r>
        <w:rPr>
          <w:rFonts w:ascii="楷体_GB2312" w:eastAsia="楷体_GB2312" w:hAnsi="宋体" w:hint="eastAsia"/>
          <w:bCs/>
          <w:szCs w:val="24"/>
        </w:rPr>
        <w:t>1.2  本“技术要求”提出了对集控系统、SCADA系统、微机综合保护器、电能表、数显表等设备的技术参数、性能、结构、试验等方面的技术要求。</w:t>
      </w:r>
    </w:p>
    <w:p w:rsidR="00E30963" w:rsidRDefault="007705EF" w:rsidP="00DB3F9D">
      <w:pPr>
        <w:topLinePunct/>
        <w:ind w:left="653" w:hangingChars="272" w:hanging="653"/>
        <w:rPr>
          <w:rFonts w:ascii="楷体_GB2312" w:eastAsia="楷体_GB2312" w:hAnsi="宋体"/>
          <w:bCs/>
          <w:szCs w:val="24"/>
        </w:rPr>
      </w:pPr>
      <w:r>
        <w:rPr>
          <w:rFonts w:ascii="楷体_GB2312" w:eastAsia="楷体_GB2312" w:hAnsi="宋体" w:hint="eastAsia"/>
          <w:bCs/>
          <w:szCs w:val="24"/>
        </w:rPr>
        <w:t>1.3  本“技术要求”提出的是最低限度的技术要求，并未对一切技术细节做出规定，也未充分引述有关标准和规范的条文，投标人应提供符合本“技术要求”引用标准的版本标准和本“技术要求”要求的全新产品，如果所引用的标准之间不一致或本“技术要求”所使用的标准如与投标人所执行的标准不一致时，按本“技术要求”所使用的标准执行。</w:t>
      </w:r>
    </w:p>
    <w:p w:rsidR="00E30963" w:rsidRDefault="007705EF">
      <w:pPr>
        <w:topLinePunct/>
        <w:rPr>
          <w:rFonts w:ascii="楷体_GB2312" w:eastAsia="楷体_GB2312" w:hAnsi="宋体"/>
          <w:bCs/>
          <w:szCs w:val="24"/>
        </w:rPr>
      </w:pPr>
      <w:r>
        <w:rPr>
          <w:rFonts w:ascii="楷体_GB2312" w:eastAsia="楷体_GB2312" w:hAnsi="宋体" w:hint="eastAsia"/>
          <w:bCs/>
          <w:szCs w:val="24"/>
        </w:rPr>
        <w:t>1.4  投标人响应的设备和本“技术要求”不一致的地方，须逐项在“技术偏离表”中列出。</w:t>
      </w:r>
    </w:p>
    <w:p w:rsidR="00E30963" w:rsidRDefault="007705EF" w:rsidP="00DB3F9D">
      <w:pPr>
        <w:topLinePunct/>
        <w:ind w:left="653" w:hangingChars="272" w:hanging="653"/>
        <w:rPr>
          <w:rFonts w:ascii="楷体_GB2312" w:eastAsia="楷体_GB2312" w:hAnsi="宋体"/>
          <w:bCs/>
          <w:szCs w:val="24"/>
        </w:rPr>
      </w:pPr>
      <w:r>
        <w:rPr>
          <w:rFonts w:ascii="楷体_GB2312" w:eastAsia="楷体_GB2312" w:hAnsi="宋体" w:hint="eastAsia"/>
          <w:bCs/>
          <w:szCs w:val="24"/>
        </w:rPr>
        <w:t>1.5  本“技术要求”将作为订货合同的附件，与合同具有同等的法律效力。本“技术要求”未尽事宜，由合同签约双方在合同谈判时协商确定。</w:t>
      </w:r>
    </w:p>
    <w:p w:rsidR="00E30963" w:rsidRDefault="007705EF">
      <w:pPr>
        <w:topLinePunct/>
        <w:rPr>
          <w:rFonts w:ascii="楷体_GB2312" w:eastAsia="楷体_GB2312" w:hAnsi="宋体"/>
          <w:bCs/>
          <w:szCs w:val="24"/>
        </w:rPr>
      </w:pPr>
      <w:r>
        <w:rPr>
          <w:rFonts w:ascii="楷体_GB2312" w:eastAsia="楷体_GB2312" w:hAnsi="宋体" w:hint="eastAsia"/>
          <w:bCs/>
          <w:szCs w:val="24"/>
        </w:rPr>
        <w:t>1.6  本“技术要求”中涉及有关商务方面的内容，如与商务文件有矛盾时，以商务文件为准。</w:t>
      </w:r>
    </w:p>
    <w:p w:rsidR="00E30963" w:rsidRDefault="007705EF">
      <w:pPr>
        <w:pStyle w:val="SINOPEC-1"/>
        <w:numPr>
          <w:ilvl w:val="0"/>
          <w:numId w:val="17"/>
        </w:numPr>
        <w:spacing w:before="240" w:afterLines="0" w:line="240" w:lineRule="auto"/>
        <w:rPr>
          <w:rFonts w:ascii="楷体_GB2312" w:eastAsia="楷体_GB2312" w:hAnsi="宋体"/>
          <w:b w:val="0"/>
        </w:rPr>
      </w:pPr>
      <w:bookmarkStart w:id="41" w:name="_Toc274842254"/>
      <w:r>
        <w:rPr>
          <w:rFonts w:ascii="楷体_GB2312" w:eastAsia="楷体_GB2312" w:hAnsi="宋体" w:hint="eastAsia"/>
          <w:b w:val="0"/>
        </w:rPr>
        <w:t>适用范围</w:t>
      </w:r>
      <w:bookmarkEnd w:id="41"/>
    </w:p>
    <w:p w:rsidR="00E30963" w:rsidRDefault="007705EF">
      <w:pPr>
        <w:topLinePunct/>
        <w:ind w:firstLine="420"/>
        <w:rPr>
          <w:rFonts w:ascii="楷体_GB2312" w:eastAsia="楷体_GB2312" w:hAnsi="宋体"/>
          <w:bCs/>
          <w:szCs w:val="24"/>
        </w:rPr>
      </w:pPr>
      <w:r>
        <w:rPr>
          <w:rFonts w:ascii="楷体_GB2312" w:eastAsia="楷体_GB2312" w:hAnsi="宋体" w:hint="eastAsia"/>
          <w:bCs/>
          <w:szCs w:val="24"/>
        </w:rPr>
        <w:t>本“技术要求”仅适用于货物需求一览表中所列的设备。其中，包括集控系统、SCADA系统、微机综合保护器、电能表等设备的功能设计、结构、性能、安装、试验、整体调试等方面的技术要求，以及供货和现场安装、技术服务。</w:t>
      </w:r>
    </w:p>
    <w:p w:rsidR="00E30963" w:rsidRDefault="007705EF">
      <w:pPr>
        <w:pStyle w:val="SINOPEC-1"/>
        <w:numPr>
          <w:ilvl w:val="0"/>
          <w:numId w:val="17"/>
        </w:numPr>
        <w:spacing w:before="240" w:afterLines="0" w:line="240" w:lineRule="auto"/>
        <w:rPr>
          <w:rFonts w:ascii="楷体_GB2312" w:eastAsia="楷体_GB2312" w:hAnsi="宋体"/>
          <w:b w:val="0"/>
        </w:rPr>
      </w:pPr>
      <w:bookmarkStart w:id="42" w:name="_Toc156802360"/>
      <w:bookmarkStart w:id="43" w:name="_Toc158690259"/>
      <w:bookmarkStart w:id="44" w:name="_Toc125871329"/>
      <w:bookmarkStart w:id="45" w:name="_Toc274842255"/>
      <w:bookmarkStart w:id="46" w:name="_Toc156801433"/>
      <w:bookmarkStart w:id="47" w:name="_Toc156802660"/>
      <w:bookmarkStart w:id="48" w:name="_Toc156802905"/>
      <w:bookmarkStart w:id="49" w:name="_Toc156802735"/>
      <w:bookmarkStart w:id="50" w:name="_Toc156802251"/>
      <w:bookmarkStart w:id="51" w:name="_Toc40167018"/>
      <w:bookmarkEnd w:id="37"/>
      <w:bookmarkEnd w:id="38"/>
      <w:bookmarkEnd w:id="39"/>
      <w:bookmarkEnd w:id="40"/>
      <w:r>
        <w:rPr>
          <w:rFonts w:ascii="楷体_GB2312" w:eastAsia="楷体_GB2312" w:hAnsi="宋体" w:hint="eastAsia"/>
          <w:b w:val="0"/>
        </w:rPr>
        <w:t>投标方的责任</w:t>
      </w:r>
      <w:bookmarkEnd w:id="42"/>
      <w:bookmarkEnd w:id="43"/>
      <w:bookmarkEnd w:id="44"/>
      <w:bookmarkEnd w:id="45"/>
      <w:bookmarkEnd w:id="46"/>
      <w:bookmarkEnd w:id="47"/>
      <w:bookmarkEnd w:id="48"/>
      <w:bookmarkEnd w:id="49"/>
      <w:bookmarkEnd w:id="50"/>
    </w:p>
    <w:p w:rsidR="00E30963" w:rsidRDefault="007705EF">
      <w:pPr>
        <w:topLinePunct/>
        <w:rPr>
          <w:rFonts w:ascii="楷体_GB2312" w:eastAsia="楷体_GB2312" w:hAnsi="宋体"/>
          <w:bCs/>
          <w:szCs w:val="24"/>
        </w:rPr>
      </w:pPr>
      <w:bookmarkStart w:id="52" w:name="_Toc156802906"/>
      <w:bookmarkStart w:id="53" w:name="_Toc156802361"/>
      <w:bookmarkStart w:id="54" w:name="_Toc156801434"/>
      <w:bookmarkStart w:id="55" w:name="_Toc156802736"/>
      <w:bookmarkStart w:id="56" w:name="_Toc65034582"/>
      <w:bookmarkStart w:id="57" w:name="_Toc156802252"/>
      <w:bookmarkStart w:id="58" w:name="_Toc156802661"/>
      <w:r>
        <w:rPr>
          <w:rFonts w:ascii="楷体_GB2312" w:eastAsia="楷体_GB2312" w:hAnsi="宋体" w:hint="eastAsia"/>
          <w:bCs/>
          <w:szCs w:val="24"/>
        </w:rPr>
        <w:t>3.1  本技术条件与相关法规、标准、数据表、图纸、询价文件等之间的任何矛盾应由业主负责澄清。</w:t>
      </w:r>
      <w:bookmarkEnd w:id="52"/>
      <w:bookmarkEnd w:id="53"/>
      <w:bookmarkEnd w:id="54"/>
      <w:bookmarkEnd w:id="55"/>
      <w:bookmarkEnd w:id="56"/>
      <w:bookmarkEnd w:id="57"/>
      <w:bookmarkEnd w:id="58"/>
    </w:p>
    <w:p w:rsidR="00E30963" w:rsidRDefault="007705EF">
      <w:pPr>
        <w:topLinePunct/>
        <w:rPr>
          <w:rFonts w:ascii="楷体_GB2312" w:eastAsia="楷体_GB2312" w:hAnsi="宋体"/>
          <w:bCs/>
          <w:szCs w:val="24"/>
        </w:rPr>
      </w:pPr>
      <w:bookmarkStart w:id="59" w:name="_Toc156802253"/>
      <w:bookmarkStart w:id="60" w:name="_Toc156802907"/>
      <w:bookmarkStart w:id="61" w:name="_Toc156802737"/>
      <w:bookmarkStart w:id="62" w:name="_Toc156802362"/>
      <w:bookmarkStart w:id="63" w:name="_Toc156801435"/>
      <w:bookmarkStart w:id="64" w:name="_Toc156802662"/>
      <w:bookmarkStart w:id="65" w:name="_Toc65034583"/>
      <w:r>
        <w:rPr>
          <w:rFonts w:ascii="楷体_GB2312" w:eastAsia="楷体_GB2312" w:hAnsi="宋体" w:hint="eastAsia"/>
          <w:bCs/>
          <w:szCs w:val="24"/>
        </w:rPr>
        <w:t>3.2  不允许用假设来掩盖数据的不足，投标方有责任由业主或其它渠道获取可靠数据。</w:t>
      </w:r>
      <w:bookmarkEnd w:id="59"/>
      <w:bookmarkEnd w:id="60"/>
      <w:bookmarkEnd w:id="61"/>
      <w:bookmarkEnd w:id="62"/>
      <w:bookmarkEnd w:id="63"/>
      <w:bookmarkEnd w:id="64"/>
      <w:bookmarkEnd w:id="65"/>
    </w:p>
    <w:p w:rsidR="00E30963" w:rsidRDefault="007705EF" w:rsidP="00DB3F9D">
      <w:pPr>
        <w:topLinePunct/>
        <w:ind w:left="653" w:hangingChars="272" w:hanging="653"/>
        <w:rPr>
          <w:rFonts w:ascii="楷体_GB2312" w:eastAsia="楷体_GB2312" w:hAnsi="宋体"/>
          <w:bCs/>
          <w:szCs w:val="24"/>
        </w:rPr>
      </w:pPr>
      <w:bookmarkStart w:id="66" w:name="_Toc156802254"/>
      <w:bookmarkStart w:id="67" w:name="_Toc156802663"/>
      <w:bookmarkStart w:id="68" w:name="_Toc156801436"/>
      <w:bookmarkStart w:id="69" w:name="_Toc156802738"/>
      <w:bookmarkStart w:id="70" w:name="_Toc65034584"/>
      <w:bookmarkStart w:id="71" w:name="_Toc156802908"/>
      <w:bookmarkStart w:id="72" w:name="_Toc156802363"/>
      <w:r>
        <w:rPr>
          <w:rFonts w:ascii="楷体_GB2312" w:eastAsia="楷体_GB2312" w:hAnsi="宋体" w:hint="eastAsia"/>
          <w:bCs/>
          <w:szCs w:val="24"/>
        </w:rPr>
        <w:t>3.3  为确保设备正确的安装、操作及维修，投标方应提供所有必须的或附加的设备、专用工具和备件的清单。即使这些设备在图纸、技术规定或数据表中未列出。</w:t>
      </w:r>
      <w:bookmarkEnd w:id="66"/>
      <w:bookmarkEnd w:id="67"/>
      <w:bookmarkEnd w:id="68"/>
      <w:bookmarkEnd w:id="69"/>
      <w:bookmarkEnd w:id="70"/>
      <w:bookmarkEnd w:id="71"/>
      <w:bookmarkEnd w:id="72"/>
    </w:p>
    <w:p w:rsidR="00E30963" w:rsidRDefault="007705EF">
      <w:pPr>
        <w:topLinePunct/>
        <w:rPr>
          <w:rFonts w:ascii="楷体_GB2312" w:eastAsia="楷体_GB2312" w:hAnsi="宋体"/>
          <w:bCs/>
          <w:szCs w:val="24"/>
        </w:rPr>
      </w:pPr>
      <w:bookmarkStart w:id="73" w:name="_Toc156802364"/>
      <w:bookmarkStart w:id="74" w:name="_Toc156802909"/>
      <w:bookmarkStart w:id="75" w:name="_Toc156802255"/>
      <w:bookmarkStart w:id="76" w:name="_Toc65034585"/>
      <w:bookmarkStart w:id="77" w:name="_Toc156801437"/>
      <w:bookmarkStart w:id="78" w:name="_Toc156802739"/>
      <w:bookmarkStart w:id="79" w:name="_Toc156802664"/>
      <w:r>
        <w:rPr>
          <w:rFonts w:ascii="楷体_GB2312" w:eastAsia="楷体_GB2312" w:hAnsi="宋体" w:hint="eastAsia"/>
          <w:bCs/>
          <w:szCs w:val="24"/>
        </w:rPr>
        <w:t>3.4  投标方应提供对公用工程的要求及消耗量表。例如辅助的交流、直流电源等。</w:t>
      </w:r>
      <w:bookmarkEnd w:id="73"/>
      <w:bookmarkEnd w:id="74"/>
      <w:bookmarkEnd w:id="75"/>
      <w:bookmarkEnd w:id="76"/>
      <w:bookmarkEnd w:id="77"/>
      <w:bookmarkEnd w:id="78"/>
      <w:bookmarkEnd w:id="79"/>
    </w:p>
    <w:p w:rsidR="00E30963" w:rsidRDefault="007705EF">
      <w:pPr>
        <w:topLinePunct/>
        <w:rPr>
          <w:rFonts w:ascii="楷体_GB2312" w:eastAsia="楷体_GB2312" w:hAnsi="宋体"/>
          <w:bCs/>
          <w:szCs w:val="24"/>
        </w:rPr>
      </w:pPr>
      <w:bookmarkStart w:id="80" w:name="_Toc156802665"/>
      <w:bookmarkStart w:id="81" w:name="_Toc156801438"/>
      <w:bookmarkStart w:id="82" w:name="_Toc156802740"/>
      <w:bookmarkStart w:id="83" w:name="_Toc156802256"/>
      <w:bookmarkStart w:id="84" w:name="_Toc156802365"/>
      <w:bookmarkStart w:id="85" w:name="_Toc156802910"/>
      <w:bookmarkStart w:id="86" w:name="_Toc65034586"/>
      <w:r>
        <w:rPr>
          <w:rFonts w:ascii="楷体_GB2312" w:eastAsia="楷体_GB2312" w:hAnsi="宋体" w:hint="eastAsia"/>
          <w:bCs/>
          <w:szCs w:val="24"/>
        </w:rPr>
        <w:t>3.5  投标方应列出并充分描述投标文件与本技术规定、数据表、图纸或相关标准的偏差。</w:t>
      </w:r>
      <w:bookmarkEnd w:id="80"/>
      <w:bookmarkEnd w:id="81"/>
      <w:bookmarkEnd w:id="82"/>
      <w:bookmarkEnd w:id="83"/>
      <w:bookmarkEnd w:id="84"/>
      <w:bookmarkEnd w:id="85"/>
    </w:p>
    <w:p w:rsidR="00E30963" w:rsidRDefault="007705EF">
      <w:pPr>
        <w:pStyle w:val="SINOPEC-1"/>
        <w:numPr>
          <w:ilvl w:val="0"/>
          <w:numId w:val="17"/>
        </w:numPr>
        <w:spacing w:before="240" w:afterLines="0" w:line="240" w:lineRule="auto"/>
        <w:rPr>
          <w:rFonts w:ascii="楷体_GB2312" w:eastAsia="楷体_GB2312" w:hAnsi="宋体"/>
          <w:b w:val="0"/>
        </w:rPr>
      </w:pPr>
      <w:bookmarkStart w:id="87" w:name="_Toc156802742"/>
      <w:bookmarkStart w:id="88" w:name="_Toc156802367"/>
      <w:bookmarkStart w:id="89" w:name="_Toc156802667"/>
      <w:bookmarkStart w:id="90" w:name="_Toc156802912"/>
      <w:bookmarkStart w:id="91" w:name="_Toc156802258"/>
      <w:bookmarkStart w:id="92" w:name="_Toc158690260"/>
      <w:bookmarkStart w:id="93" w:name="_Toc156801440"/>
      <w:bookmarkStart w:id="94" w:name="_Toc125871330"/>
      <w:bookmarkStart w:id="95" w:name="_Toc274842256"/>
      <w:bookmarkEnd w:id="86"/>
      <w:r>
        <w:rPr>
          <w:rFonts w:ascii="楷体_GB2312" w:eastAsia="楷体_GB2312" w:hAnsi="宋体" w:hint="eastAsia"/>
          <w:b w:val="0"/>
        </w:rPr>
        <w:t>规范性引用文件</w:t>
      </w:r>
      <w:bookmarkEnd w:id="87"/>
      <w:bookmarkEnd w:id="88"/>
      <w:bookmarkEnd w:id="89"/>
      <w:bookmarkEnd w:id="90"/>
      <w:bookmarkEnd w:id="91"/>
      <w:bookmarkEnd w:id="92"/>
      <w:bookmarkEnd w:id="93"/>
      <w:bookmarkEnd w:id="94"/>
      <w:bookmarkEnd w:id="95"/>
    </w:p>
    <w:p w:rsidR="00E30963" w:rsidRDefault="007705EF">
      <w:pPr>
        <w:topLinePunct/>
        <w:rPr>
          <w:rFonts w:ascii="楷体_GB2312" w:eastAsia="楷体_GB2312" w:hAnsi="宋体"/>
          <w:bCs/>
          <w:szCs w:val="24"/>
        </w:rPr>
      </w:pPr>
      <w:r>
        <w:rPr>
          <w:rFonts w:ascii="楷体_GB2312" w:eastAsia="楷体_GB2312" w:hAnsi="宋体" w:cs="宋体" w:hint="eastAsia"/>
          <w:bCs/>
          <w:szCs w:val="24"/>
        </w:rPr>
        <w:t xml:space="preserve">4.1 </w:t>
      </w:r>
      <w:r>
        <w:rPr>
          <w:rFonts w:ascii="楷体_GB2312" w:eastAsia="楷体_GB2312" w:hAnsi="宋体" w:hint="eastAsia"/>
          <w:bCs/>
          <w:szCs w:val="24"/>
        </w:rPr>
        <w:t xml:space="preserve"> 表1所列标准中的条款通过本规定的引用而成为本规定的条款。表1中所列标准均按最新版本执行。</w:t>
      </w:r>
    </w:p>
    <w:p w:rsidR="00E30963" w:rsidRDefault="007705EF" w:rsidP="00DB3F9D">
      <w:pPr>
        <w:topLinePunct/>
        <w:ind w:left="653" w:hangingChars="272" w:hanging="653"/>
        <w:rPr>
          <w:rFonts w:ascii="楷体_GB2312" w:eastAsia="楷体_GB2312" w:hAnsi="宋体"/>
          <w:bCs/>
          <w:szCs w:val="24"/>
        </w:rPr>
      </w:pPr>
      <w:r>
        <w:rPr>
          <w:rFonts w:ascii="楷体_GB2312" w:eastAsia="楷体_GB2312" w:hAnsi="宋体" w:cs="宋体" w:hint="eastAsia"/>
          <w:bCs/>
          <w:szCs w:val="24"/>
        </w:rPr>
        <w:t xml:space="preserve">4.2 </w:t>
      </w:r>
      <w:r>
        <w:rPr>
          <w:rFonts w:ascii="楷体_GB2312" w:eastAsia="楷体_GB2312" w:hAnsi="宋体" w:hint="eastAsia"/>
          <w:bCs/>
          <w:szCs w:val="24"/>
        </w:rPr>
        <w:t xml:space="preserve"> 按有关标准、规范或准则规定的合同设备，包括投标人向其他厂商购买的所有附件和设备，都应符合这些标准、规范或准则的要求。</w:t>
      </w:r>
    </w:p>
    <w:p w:rsidR="00E30963" w:rsidRDefault="007705EF">
      <w:pPr>
        <w:pStyle w:val="61"/>
        <w:rPr>
          <w:rFonts w:ascii="楷体_GB2312" w:eastAsia="楷体_GB2312" w:hAnsi="宋体"/>
          <w:bCs/>
          <w:sz w:val="24"/>
          <w:szCs w:val="24"/>
        </w:rPr>
      </w:pPr>
      <w:r>
        <w:rPr>
          <w:rFonts w:ascii="楷体_GB2312" w:eastAsia="楷体_GB2312" w:hAnsi="宋体" w:hint="eastAsia"/>
          <w:bCs/>
          <w:sz w:val="24"/>
          <w:szCs w:val="24"/>
        </w:rPr>
        <w:t>表1  投标人提供的设备和附件需要满足的主要标准</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JB/T9568-2000     《电力系统继电器、保护及自动装置通用技术条件》</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GB14285-2006      《继电保护和安全自动装置技术规范》</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 xml:space="preserve">GB50062-2008      《电力装置的继电保护和自动装置设计规范》  </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DL/478-2001       《静态继电保护及安全自动装置通用技术条件》</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GB6162-85         《静态继电器及保护装置的电气干扰试验》</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GB7261-87         《继电器及继电保护装置基本试验方法》</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GB-2887-89        《计算机场地技术条件》</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DL/T5136-2001     《火力发电厂、变电所二次线设计技术规程》</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GB/T14598          量度继电器和保护装置的电气干扰试验《辐射电磁场抗干扰试验》</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lastRenderedPageBreak/>
        <w:t>DL5002-91         《地区电网电力调度自动化设计技术规范》</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DL/T 587-96       《微机继电保护装置运行管理规程》</w:t>
      </w:r>
    </w:p>
    <w:p w:rsidR="00E30963" w:rsidRDefault="007705EF">
      <w:pPr>
        <w:pStyle w:val="SINOPEC-0"/>
        <w:spacing w:line="240" w:lineRule="auto"/>
        <w:ind w:firstLineChars="1150" w:firstLine="2760"/>
        <w:rPr>
          <w:rFonts w:ascii="楷体_GB2312" w:eastAsia="楷体_GB2312" w:hAnsi="宋体"/>
          <w:bCs/>
        </w:rPr>
      </w:pPr>
      <w:r>
        <w:rPr>
          <w:rFonts w:ascii="楷体_GB2312" w:eastAsia="楷体_GB2312" w:hAnsi="宋体" w:hint="eastAsia"/>
          <w:bCs/>
        </w:rPr>
        <w:t>第8部分：《对制造、设计、审核、验收的要求》</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DL/T 667-99       《远动设备及系统》：第5部分：《传输规约》</w:t>
      </w:r>
    </w:p>
    <w:p w:rsidR="00E30963" w:rsidRDefault="007705EF">
      <w:pPr>
        <w:pStyle w:val="SINOPEC-0"/>
        <w:spacing w:line="240" w:lineRule="auto"/>
        <w:ind w:firstLineChars="1150" w:firstLine="2760"/>
        <w:rPr>
          <w:rFonts w:ascii="楷体_GB2312" w:eastAsia="楷体_GB2312" w:hAnsi="宋体"/>
          <w:bCs/>
        </w:rPr>
      </w:pPr>
      <w:r>
        <w:rPr>
          <w:rFonts w:ascii="楷体_GB2312" w:eastAsia="楷体_GB2312" w:hAnsi="宋体" w:hint="eastAsia"/>
          <w:bCs/>
        </w:rPr>
        <w:t>第103篇：继电保护设备信息接口配套标准</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IEC 60 255-21-1   《振动试验标准》</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IEC 60 255-21-2   《冲击和碰撞试验标准》</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IEC 60 255-21-3   《地震试验标准》</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IEC 60 255-22-1   《高频干扰试验标准》</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IEC 60 255-22-2   《静电放电干扰试验标准》</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IEC 60 255-22-3   《辐射电磁场干扰试验标准》</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IEC 60 255-22-4   《快捷瞬变干扰试验标准》</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除此之外综合自动化系统还满足以下标准和规范</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ISO---- 国际标准化组织</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IEC---- 国际电工委员会</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ITU-T-- 国际电信联盟标准</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IEEE--- 美国电子电器工程师协会标准</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EIA---- 电子工业协会标准</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ANSI--- 美国国家标准委员会</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CCITT-- 国际电报电话咨询委员会</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ASICC-- 美国信息交换标准码</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OSI---- 开放系统互联</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GB ---- 中华人民共和国国家标准</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DL ---- 中华人民共和国电力行业标准</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GB9361          《计算机场地安全要求》</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GB/T13850       《交流电量转换为模拟量或数字信号的电测量变送器》</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GB/T15153       《远动设备及系统工作条件环境条件和电源》</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GB/T13729       《远动终端通用技术条件》</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GB/T15532       《计算机软件单件测试》</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GB/T13730       《地区电网数据采集与监测系统通用技术条件》</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 xml:space="preserve">GB/T16435.1     《远动设备及系统接口（电气特性）》 </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GB/T17626.2     《静电放电抗扰度试验》</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GB/T17626.3     《射频电磁场辐射抗扰度试验》</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GB/T17626.4     《电快速瞬变脉冲群抗扰度试验》</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GB/T17626.5     《浪涌（冲击）抗扰度试验》</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GB/T17626.6     《射频场感应的传导骚扰抗扰度》</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GB/T17626.8     《工频磁场的抗扰度试验》</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GB/T17626.10    《阻尼振荡磁场抗扰度试验》</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GB/T17626.11    《电压暂降、短时中断和电压变化抗扰度试验》</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GB/T17626.12    《振荡波抗扰度试验》</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 xml:space="preserve">DL476           《电力系统实时数据通信应用层协议》 </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DL5003          《电力系统调度自动化设计技术规程》</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lastRenderedPageBreak/>
        <w:t>DL/T630         《交流采样远动终端技术条件》</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DL/T634         《基本远动任务配套标准》</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DL/T5149        《220-500kV变电所计算机监控系统设计技术规程》</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DL516           《地区电网调度自动化系统运行管理规程》</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DL/T 550        《地区电网调度自动化功能规范》</w:t>
      </w:r>
    </w:p>
    <w:p w:rsidR="00E30963" w:rsidRDefault="007705EF">
      <w:pPr>
        <w:pStyle w:val="SINOPEC-0"/>
        <w:spacing w:line="240" w:lineRule="auto"/>
        <w:ind w:firstLineChars="1000" w:firstLine="2400"/>
        <w:rPr>
          <w:rFonts w:ascii="楷体_GB2312" w:eastAsia="楷体_GB2312" w:hAnsi="宋体"/>
          <w:bCs/>
        </w:rPr>
      </w:pPr>
      <w:r>
        <w:rPr>
          <w:rFonts w:ascii="楷体_GB2312" w:eastAsia="楷体_GB2312" w:hAnsi="宋体" w:hint="eastAsia"/>
          <w:bCs/>
        </w:rPr>
        <w:t>《实现变电站无人值班对调度自动化系统的基本要求》</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以上所列标准并非全部标准，它仅指出了主要标准。</w:t>
      </w:r>
    </w:p>
    <w:p w:rsidR="00E30963" w:rsidRDefault="007705EF">
      <w:pPr>
        <w:pStyle w:val="SINOPEC-0"/>
        <w:spacing w:line="240" w:lineRule="auto"/>
        <w:ind w:firstLine="480"/>
        <w:rPr>
          <w:rFonts w:ascii="楷体_GB2312" w:eastAsia="楷体_GB2312" w:hAnsi="宋体"/>
          <w:bCs/>
        </w:rPr>
      </w:pPr>
      <w:r>
        <w:rPr>
          <w:rFonts w:ascii="楷体_GB2312" w:eastAsia="楷体_GB2312" w:hAnsi="宋体" w:hint="eastAsia"/>
          <w:bCs/>
        </w:rPr>
        <w:t>规定所列标准、规范如与投标方所执行的标准不一致时，应按较高标准要求执行，且投标方应充分描述本技术规定与相关标准的不同点。</w:t>
      </w:r>
    </w:p>
    <w:p w:rsidR="00E30963" w:rsidRDefault="007705EF">
      <w:pPr>
        <w:pStyle w:val="SINOPEC-0"/>
        <w:spacing w:line="240" w:lineRule="auto"/>
        <w:ind w:firstLineChars="0" w:firstLine="0"/>
        <w:rPr>
          <w:rFonts w:ascii="楷体_GB2312" w:eastAsia="楷体_GB2312" w:hAnsi="宋体"/>
          <w:bCs/>
        </w:rPr>
      </w:pPr>
      <w:r>
        <w:rPr>
          <w:rFonts w:ascii="楷体_GB2312" w:eastAsia="楷体_GB2312" w:hAnsi="宋体" w:hint="eastAsia"/>
          <w:bCs/>
        </w:rPr>
        <w:t>4.3  优先原则：当技术要求与标准等规范发生冲突时，其优先原则是</w:t>
      </w:r>
    </w:p>
    <w:p w:rsidR="00E30963" w:rsidRDefault="007705EF">
      <w:pPr>
        <w:pStyle w:val="SINOPEC-0"/>
        <w:spacing w:line="240" w:lineRule="auto"/>
        <w:ind w:firstLineChars="181" w:firstLine="434"/>
        <w:rPr>
          <w:rFonts w:ascii="楷体_GB2312" w:eastAsia="楷体_GB2312" w:hAnsi="宋体"/>
          <w:bCs/>
        </w:rPr>
      </w:pPr>
      <w:r>
        <w:rPr>
          <w:rFonts w:ascii="楷体_GB2312" w:eastAsia="楷体_GB2312" w:hAnsi="宋体" w:hint="eastAsia"/>
          <w:bCs/>
        </w:rPr>
        <w:t>（1）技术要求。</w:t>
      </w:r>
    </w:p>
    <w:p w:rsidR="00E30963" w:rsidRDefault="007705EF">
      <w:pPr>
        <w:pStyle w:val="SINOPEC-0"/>
        <w:spacing w:line="240" w:lineRule="auto"/>
        <w:ind w:firstLineChars="181" w:firstLine="434"/>
        <w:rPr>
          <w:rFonts w:ascii="楷体_GB2312" w:eastAsia="楷体_GB2312" w:hAnsi="宋体"/>
          <w:bCs/>
        </w:rPr>
      </w:pPr>
      <w:r>
        <w:rPr>
          <w:rFonts w:ascii="楷体_GB2312" w:eastAsia="楷体_GB2312" w:hAnsi="宋体" w:hint="eastAsia"/>
          <w:bCs/>
        </w:rPr>
        <w:t>（2）设备数据表、图纸及附件。</w:t>
      </w:r>
    </w:p>
    <w:p w:rsidR="00E30963" w:rsidRDefault="007705EF">
      <w:pPr>
        <w:pStyle w:val="SINOPEC-0"/>
        <w:spacing w:line="240" w:lineRule="auto"/>
        <w:ind w:firstLineChars="181" w:firstLine="434"/>
        <w:rPr>
          <w:rFonts w:ascii="楷体_GB2312" w:eastAsia="楷体_GB2312" w:hAnsi="宋体"/>
          <w:bCs/>
        </w:rPr>
      </w:pPr>
      <w:r>
        <w:rPr>
          <w:rFonts w:ascii="楷体_GB2312" w:eastAsia="楷体_GB2312" w:hAnsi="宋体" w:hint="eastAsia"/>
          <w:bCs/>
        </w:rPr>
        <w:t>（3）标准及规范。</w:t>
      </w:r>
    </w:p>
    <w:p w:rsidR="00E30963" w:rsidRDefault="007705EF">
      <w:pPr>
        <w:pStyle w:val="SINOPEC-0"/>
        <w:spacing w:line="240" w:lineRule="auto"/>
        <w:ind w:firstLineChars="181" w:firstLine="434"/>
        <w:rPr>
          <w:rFonts w:ascii="楷体_GB2312" w:eastAsia="楷体_GB2312" w:hAnsi="宋体"/>
          <w:bCs/>
        </w:rPr>
      </w:pPr>
      <w:r>
        <w:rPr>
          <w:rFonts w:ascii="楷体_GB2312" w:eastAsia="楷体_GB2312" w:hAnsi="宋体" w:hint="eastAsia"/>
          <w:bCs/>
        </w:rPr>
        <w:t>（4）开工会、技术联络会。</w:t>
      </w:r>
    </w:p>
    <w:p w:rsidR="00E30963" w:rsidRDefault="007705EF">
      <w:pPr>
        <w:pStyle w:val="SINOPEC-0"/>
        <w:spacing w:line="240" w:lineRule="auto"/>
        <w:ind w:firstLineChars="181" w:firstLine="434"/>
        <w:rPr>
          <w:rFonts w:ascii="楷体_GB2312" w:eastAsia="楷体_GB2312" w:hAnsi="宋体"/>
          <w:bCs/>
        </w:rPr>
      </w:pPr>
      <w:r>
        <w:rPr>
          <w:rFonts w:ascii="楷体_GB2312" w:eastAsia="楷体_GB2312" w:hAnsi="宋体" w:hint="eastAsia"/>
          <w:bCs/>
        </w:rPr>
        <w:t>（5）当所列标准发生冲突时，按较严格标准执行。</w:t>
      </w:r>
    </w:p>
    <w:p w:rsidR="00E30963" w:rsidRDefault="007705EF" w:rsidP="00DB3F9D">
      <w:pPr>
        <w:pStyle w:val="SINOPEC-0"/>
        <w:spacing w:line="240" w:lineRule="auto"/>
        <w:ind w:left="653" w:hangingChars="272" w:hanging="653"/>
        <w:rPr>
          <w:rFonts w:ascii="楷体_GB2312" w:eastAsia="楷体_GB2312" w:hAnsi="宋体"/>
          <w:bCs/>
        </w:rPr>
      </w:pPr>
      <w:r>
        <w:rPr>
          <w:rFonts w:ascii="楷体_GB2312" w:eastAsia="楷体_GB2312" w:hAnsi="宋体" w:hint="eastAsia"/>
          <w:bCs/>
        </w:rPr>
        <w:t>4.4  本技术附件未提出的技术要求，投标方按最新国家及部颁行业标准执行。若本技术要求书及各附件前后有不一致的地方，以有利于设备安全运行、工程质量为原则，由业主确认。</w:t>
      </w:r>
    </w:p>
    <w:p w:rsidR="00E30963" w:rsidRDefault="007705EF" w:rsidP="00DB3F9D">
      <w:pPr>
        <w:pStyle w:val="SINOPEC-0"/>
        <w:spacing w:line="240" w:lineRule="auto"/>
        <w:ind w:left="653" w:hangingChars="272" w:hanging="653"/>
        <w:rPr>
          <w:rFonts w:ascii="楷体_GB2312" w:eastAsia="楷体_GB2312" w:hAnsi="宋体"/>
          <w:bCs/>
        </w:rPr>
      </w:pPr>
      <w:r>
        <w:rPr>
          <w:rFonts w:ascii="楷体_GB2312" w:eastAsia="楷体_GB2312" w:hAnsi="宋体" w:hint="eastAsia"/>
          <w:bCs/>
        </w:rPr>
        <w:t>4.5  在签订合同后，业主有权提出因规范标准和规程发生变化而产生的一些补充要求，在技术准备结束前，投标方在设计上给予修改，具体项目由投标和业主双方共同商定。</w:t>
      </w:r>
    </w:p>
    <w:p w:rsidR="00E30963" w:rsidRDefault="007705EF">
      <w:pPr>
        <w:pStyle w:val="SINOPEC-1"/>
        <w:numPr>
          <w:ilvl w:val="0"/>
          <w:numId w:val="17"/>
        </w:numPr>
        <w:spacing w:before="240" w:afterLines="0" w:line="240" w:lineRule="auto"/>
        <w:rPr>
          <w:rFonts w:ascii="楷体_GB2312" w:eastAsia="楷体_GB2312" w:hAnsi="宋体"/>
          <w:b w:val="0"/>
        </w:rPr>
      </w:pPr>
      <w:bookmarkStart w:id="96" w:name="_Toc156802917"/>
      <w:bookmarkStart w:id="97" w:name="_Toc156801445"/>
      <w:bookmarkStart w:id="98" w:name="_Toc125871335"/>
      <w:bookmarkStart w:id="99" w:name="_Toc156802263"/>
      <w:bookmarkStart w:id="100" w:name="_Toc156802372"/>
      <w:bookmarkStart w:id="101" w:name="_Toc274842257"/>
      <w:bookmarkStart w:id="102" w:name="_Toc156802747"/>
      <w:bookmarkStart w:id="103" w:name="_Toc156802672"/>
      <w:r>
        <w:rPr>
          <w:rFonts w:ascii="楷体_GB2312" w:eastAsia="楷体_GB2312" w:hAnsi="宋体" w:hint="eastAsia"/>
          <w:b w:val="0"/>
        </w:rPr>
        <w:t>使用条件</w:t>
      </w:r>
      <w:bookmarkEnd w:id="96"/>
      <w:bookmarkEnd w:id="97"/>
      <w:bookmarkEnd w:id="98"/>
      <w:bookmarkEnd w:id="99"/>
      <w:bookmarkEnd w:id="100"/>
      <w:bookmarkEnd w:id="101"/>
      <w:bookmarkEnd w:id="102"/>
      <w:bookmarkEnd w:id="103"/>
    </w:p>
    <w:p w:rsidR="00E30963" w:rsidRDefault="007705EF">
      <w:pPr>
        <w:tabs>
          <w:tab w:val="right" w:leader="middleDot" w:pos="210"/>
        </w:tabs>
        <w:rPr>
          <w:rFonts w:ascii="楷体_GB2312" w:eastAsia="楷体_GB2312" w:hAnsi="宋体" w:cs="Arial"/>
          <w:bCs/>
          <w:szCs w:val="24"/>
        </w:rPr>
      </w:pPr>
      <w:bookmarkStart w:id="104" w:name="_Toc156801446"/>
      <w:r>
        <w:rPr>
          <w:rFonts w:ascii="楷体_GB2312" w:eastAsia="楷体_GB2312" w:hAnsi="宋体" w:cs="Arial" w:hint="eastAsia"/>
          <w:bCs/>
          <w:szCs w:val="24"/>
        </w:rPr>
        <w:t>5.1  环境条件</w:t>
      </w:r>
      <w:bookmarkEnd w:id="104"/>
    </w:p>
    <w:p w:rsidR="00E30963" w:rsidRDefault="007705EF">
      <w:pPr>
        <w:tabs>
          <w:tab w:val="right" w:leader="middleDot" w:pos="210"/>
        </w:tabs>
        <w:spacing w:line="360" w:lineRule="auto"/>
        <w:rPr>
          <w:rFonts w:ascii="楷体_GB2312" w:eastAsia="楷体_GB2312" w:hAnsi="宋体" w:cs="Arial"/>
          <w:bCs/>
          <w:szCs w:val="24"/>
        </w:rPr>
      </w:pPr>
      <w:r>
        <w:rPr>
          <w:rFonts w:ascii="楷体_GB2312" w:eastAsia="楷体_GB2312" w:hAnsi="宋体" w:cs="宋体" w:hint="eastAsia"/>
          <w:bCs/>
          <w:szCs w:val="24"/>
        </w:rPr>
        <w:t xml:space="preserve">5.1.1 </w:t>
      </w:r>
      <w:r>
        <w:rPr>
          <w:rFonts w:ascii="楷体_GB2312" w:eastAsia="楷体_GB2312" w:hAnsi="宋体" w:cs="Arial" w:hint="eastAsia"/>
          <w:bCs/>
          <w:szCs w:val="24"/>
        </w:rPr>
        <w:t>位置：</w:t>
      </w:r>
      <w:r>
        <w:rPr>
          <w:rFonts w:ascii="楷体_GB2312" w:eastAsia="楷体_GB2312" w:hAnsi="宋体" w:hint="eastAsia"/>
          <w:bCs/>
          <w:szCs w:val="24"/>
        </w:rPr>
        <w:t>福建省漳浦县古雷开发区</w:t>
      </w:r>
    </w:p>
    <w:p w:rsidR="00E30963" w:rsidRDefault="007705EF">
      <w:pPr>
        <w:tabs>
          <w:tab w:val="right" w:leader="middleDot" w:pos="210"/>
        </w:tabs>
        <w:spacing w:line="360" w:lineRule="auto"/>
        <w:rPr>
          <w:rFonts w:ascii="楷体_GB2312" w:eastAsia="楷体_GB2312" w:hAnsi="宋体" w:cs="Arial"/>
          <w:bCs/>
          <w:szCs w:val="24"/>
        </w:rPr>
      </w:pPr>
      <w:r>
        <w:rPr>
          <w:rFonts w:ascii="楷体_GB2312" w:eastAsia="楷体_GB2312" w:hAnsi="宋体" w:cs="宋体" w:hint="eastAsia"/>
          <w:bCs/>
          <w:szCs w:val="24"/>
        </w:rPr>
        <w:t>5.1.2</w:t>
      </w:r>
      <w:r>
        <w:rPr>
          <w:rFonts w:ascii="楷体_GB2312" w:eastAsia="楷体_GB2312" w:hAnsi="宋体" w:cs="Arial" w:hint="eastAsia"/>
          <w:bCs/>
          <w:szCs w:val="24"/>
        </w:rPr>
        <w:t xml:space="preserve"> 海拔高度：&lt;1000米</w:t>
      </w:r>
    </w:p>
    <w:p w:rsidR="00E30963" w:rsidRDefault="007705EF">
      <w:pPr>
        <w:tabs>
          <w:tab w:val="right" w:leader="middleDot" w:pos="210"/>
        </w:tabs>
        <w:spacing w:line="360" w:lineRule="auto"/>
        <w:rPr>
          <w:rFonts w:ascii="楷体_GB2312" w:eastAsia="楷体_GB2312" w:hAnsi="宋体" w:cs="Arial"/>
          <w:bCs/>
          <w:szCs w:val="24"/>
        </w:rPr>
      </w:pPr>
      <w:r>
        <w:rPr>
          <w:rFonts w:ascii="楷体_GB2312" w:eastAsia="楷体_GB2312" w:hAnsi="宋体" w:cs="宋体" w:hint="eastAsia"/>
          <w:bCs/>
          <w:szCs w:val="24"/>
        </w:rPr>
        <w:t>5.1.3</w:t>
      </w:r>
      <w:r>
        <w:rPr>
          <w:rFonts w:ascii="楷体_GB2312" w:eastAsia="楷体_GB2312" w:hAnsi="宋体" w:cs="Arial" w:hint="eastAsia"/>
          <w:bCs/>
          <w:szCs w:val="24"/>
        </w:rPr>
        <w:t xml:space="preserve"> 气候：临海高盐雾，III级腐蚀环境</w:t>
      </w:r>
    </w:p>
    <w:p w:rsidR="00E30963" w:rsidRDefault="007705EF">
      <w:pPr>
        <w:rPr>
          <w:rFonts w:ascii="楷体_GB2312" w:eastAsia="楷体_GB2312" w:hAnsi="宋体" w:cs="Arial"/>
          <w:bCs/>
          <w:szCs w:val="24"/>
        </w:rPr>
      </w:pPr>
      <w:r>
        <w:rPr>
          <w:rFonts w:ascii="楷体_GB2312" w:eastAsia="楷体_GB2312" w:hAnsi="宋体" w:cs="宋体" w:hint="eastAsia"/>
          <w:bCs/>
          <w:szCs w:val="24"/>
        </w:rPr>
        <w:t>5.1.4</w:t>
      </w:r>
      <w:r>
        <w:rPr>
          <w:rFonts w:ascii="楷体_GB2312" w:eastAsia="楷体_GB2312" w:hAnsi="宋体" w:cs="Arial" w:hint="eastAsia"/>
          <w:bCs/>
          <w:szCs w:val="24"/>
        </w:rPr>
        <w:t xml:space="preserve"> 环境温度范围：0℃ ～ +40℃</w:t>
      </w:r>
    </w:p>
    <w:p w:rsidR="00E30963" w:rsidRDefault="007705EF">
      <w:pPr>
        <w:rPr>
          <w:rFonts w:ascii="楷体_GB2312" w:eastAsia="楷体_GB2312" w:hAnsi="宋体" w:cs="Arial"/>
          <w:bCs/>
          <w:szCs w:val="24"/>
        </w:rPr>
      </w:pPr>
      <w:r>
        <w:rPr>
          <w:rFonts w:ascii="楷体_GB2312" w:eastAsia="楷体_GB2312" w:hAnsi="宋体" w:cs="宋体" w:hint="eastAsia"/>
          <w:bCs/>
          <w:szCs w:val="24"/>
        </w:rPr>
        <w:t>5.1.5</w:t>
      </w:r>
      <w:r>
        <w:rPr>
          <w:rFonts w:ascii="楷体_GB2312" w:eastAsia="楷体_GB2312" w:hAnsi="宋体" w:cs="Arial" w:hint="eastAsia"/>
          <w:bCs/>
          <w:szCs w:val="24"/>
        </w:rPr>
        <w:t xml:space="preserve"> 相对湿度 </w:t>
      </w:r>
    </w:p>
    <w:p w:rsidR="00E30963" w:rsidRDefault="007705EF">
      <w:pPr>
        <w:ind w:leftChars="272" w:left="653"/>
        <w:rPr>
          <w:rFonts w:ascii="楷体_GB2312" w:eastAsia="楷体_GB2312" w:hAnsi="宋体" w:cs="Arial"/>
          <w:bCs/>
          <w:szCs w:val="24"/>
        </w:rPr>
      </w:pPr>
      <w:r>
        <w:rPr>
          <w:rFonts w:ascii="楷体_GB2312" w:eastAsia="楷体_GB2312" w:hAnsi="宋体" w:cs="Arial" w:hint="eastAsia"/>
          <w:bCs/>
          <w:szCs w:val="24"/>
        </w:rPr>
        <w:t>● 年平均相对湿度： 80%</w:t>
      </w:r>
    </w:p>
    <w:p w:rsidR="00E30963" w:rsidRDefault="007705EF">
      <w:pPr>
        <w:ind w:leftChars="272" w:left="653"/>
        <w:rPr>
          <w:rFonts w:ascii="楷体_GB2312" w:eastAsia="楷体_GB2312" w:hAnsi="宋体" w:cs="Arial"/>
          <w:bCs/>
          <w:szCs w:val="24"/>
        </w:rPr>
      </w:pPr>
      <w:r>
        <w:rPr>
          <w:rFonts w:ascii="楷体_GB2312" w:eastAsia="楷体_GB2312" w:hAnsi="宋体" w:cs="Arial" w:hint="eastAsia"/>
          <w:bCs/>
          <w:szCs w:val="24"/>
        </w:rPr>
        <w:t>● 多年最大相对湿度：100%</w:t>
      </w:r>
    </w:p>
    <w:p w:rsidR="00E30963" w:rsidRDefault="007705EF">
      <w:pPr>
        <w:ind w:leftChars="272" w:left="653"/>
        <w:rPr>
          <w:rFonts w:ascii="楷体_GB2312" w:eastAsia="楷体_GB2312" w:hAnsi="宋体" w:cs="Arial"/>
          <w:bCs/>
          <w:szCs w:val="24"/>
        </w:rPr>
      </w:pPr>
      <w:r>
        <w:rPr>
          <w:rFonts w:ascii="楷体_GB2312" w:eastAsia="楷体_GB2312" w:hAnsi="宋体" w:cs="Arial" w:hint="eastAsia"/>
          <w:bCs/>
          <w:szCs w:val="24"/>
        </w:rPr>
        <w:t>● 多年最小相对湿度：26.8%</w:t>
      </w:r>
    </w:p>
    <w:p w:rsidR="00E30963" w:rsidRDefault="007705EF">
      <w:pPr>
        <w:rPr>
          <w:rFonts w:ascii="楷体_GB2312" w:eastAsia="楷体_GB2312" w:hAnsi="宋体" w:cs="Arial"/>
          <w:bCs/>
          <w:szCs w:val="24"/>
        </w:rPr>
      </w:pPr>
      <w:r>
        <w:rPr>
          <w:rFonts w:ascii="楷体_GB2312" w:eastAsia="楷体_GB2312" w:hAnsi="宋体" w:cs="宋体" w:hint="eastAsia"/>
          <w:bCs/>
          <w:szCs w:val="24"/>
        </w:rPr>
        <w:t>5.1.6</w:t>
      </w:r>
      <w:r>
        <w:rPr>
          <w:rFonts w:ascii="楷体_GB2312" w:eastAsia="楷体_GB2312" w:hAnsi="宋体" w:cs="Arial" w:hint="eastAsia"/>
          <w:bCs/>
          <w:szCs w:val="24"/>
        </w:rPr>
        <w:t xml:space="preserve"> 地震烈度  ≤8度</w:t>
      </w:r>
    </w:p>
    <w:p w:rsidR="00E30963" w:rsidRDefault="007705EF">
      <w:pPr>
        <w:ind w:leftChars="272" w:left="653"/>
        <w:rPr>
          <w:rFonts w:ascii="楷体_GB2312" w:eastAsia="楷体_GB2312" w:hAnsi="宋体" w:cs="Arial"/>
          <w:bCs/>
          <w:szCs w:val="24"/>
        </w:rPr>
      </w:pPr>
      <w:r>
        <w:rPr>
          <w:rFonts w:ascii="楷体_GB2312" w:eastAsia="楷体_GB2312" w:hAnsi="宋体" w:cs="Arial" w:hint="eastAsia"/>
          <w:bCs/>
          <w:szCs w:val="24"/>
        </w:rPr>
        <w:t>● 水平加速度 ≤0.25g</w:t>
      </w:r>
    </w:p>
    <w:p w:rsidR="00E30963" w:rsidRDefault="007705EF">
      <w:pPr>
        <w:ind w:leftChars="272" w:left="653"/>
        <w:rPr>
          <w:rFonts w:ascii="楷体_GB2312" w:eastAsia="楷体_GB2312" w:hAnsi="宋体" w:cs="Arial"/>
          <w:bCs/>
          <w:szCs w:val="24"/>
        </w:rPr>
      </w:pPr>
      <w:r>
        <w:rPr>
          <w:rFonts w:ascii="楷体_GB2312" w:eastAsia="楷体_GB2312" w:hAnsi="宋体" w:cs="Arial" w:hint="eastAsia"/>
          <w:bCs/>
          <w:szCs w:val="24"/>
        </w:rPr>
        <w:t>● 垂直加速度 ≤0.125g</w:t>
      </w:r>
    </w:p>
    <w:p w:rsidR="00E30963" w:rsidRDefault="007705EF">
      <w:pPr>
        <w:snapToGrid w:val="0"/>
        <w:rPr>
          <w:rFonts w:ascii="楷体_GB2312" w:eastAsia="楷体_GB2312" w:hAnsi="宋体" w:cs="宋体"/>
          <w:bCs/>
          <w:szCs w:val="24"/>
        </w:rPr>
      </w:pPr>
      <w:bookmarkStart w:id="105" w:name="_Toc156801447"/>
      <w:r>
        <w:rPr>
          <w:rFonts w:ascii="楷体_GB2312" w:eastAsia="楷体_GB2312" w:hAnsi="宋体" w:cs="宋体" w:hint="eastAsia"/>
          <w:bCs/>
          <w:szCs w:val="24"/>
        </w:rPr>
        <w:t>5.2  电气条件</w:t>
      </w:r>
      <w:bookmarkEnd w:id="105"/>
    </w:p>
    <w:p w:rsidR="00E30963" w:rsidRDefault="007705EF">
      <w:pPr>
        <w:snapToGrid w:val="0"/>
        <w:ind w:firstLineChars="175" w:firstLine="420"/>
        <w:rPr>
          <w:rFonts w:ascii="楷体_GB2312" w:eastAsia="楷体_GB2312" w:hAnsi="宋体" w:cs="Arial"/>
          <w:bCs/>
          <w:szCs w:val="24"/>
        </w:rPr>
      </w:pPr>
      <w:r>
        <w:rPr>
          <w:rFonts w:ascii="楷体_GB2312" w:eastAsia="楷体_GB2312" w:hAnsi="宋体" w:cs="Arial" w:hint="eastAsia"/>
          <w:bCs/>
          <w:szCs w:val="24"/>
        </w:rPr>
        <w:t>系统额定电压：35kV、10kV、0.66、0.4kV</w:t>
      </w:r>
    </w:p>
    <w:p w:rsidR="00E30963" w:rsidRDefault="007705EF">
      <w:pPr>
        <w:snapToGrid w:val="0"/>
        <w:ind w:firstLineChars="175" w:firstLine="420"/>
        <w:rPr>
          <w:rFonts w:ascii="楷体_GB2312" w:eastAsia="楷体_GB2312" w:hAnsi="宋体" w:cs="Arial"/>
          <w:bCs/>
          <w:szCs w:val="24"/>
        </w:rPr>
      </w:pPr>
      <w:r>
        <w:rPr>
          <w:rFonts w:ascii="楷体_GB2312" w:eastAsia="楷体_GB2312" w:hAnsi="宋体" w:cs="Arial" w:hint="eastAsia"/>
          <w:bCs/>
          <w:szCs w:val="24"/>
        </w:rPr>
        <w:t>额定频率：</w:t>
      </w:r>
      <w:r>
        <w:rPr>
          <w:rFonts w:ascii="楷体_GB2312" w:eastAsia="楷体_GB2312" w:hAnsi="宋体" w:cs="Arial" w:hint="eastAsia"/>
          <w:bCs/>
          <w:szCs w:val="24"/>
        </w:rPr>
        <w:tab/>
        <w:t xml:space="preserve">  50Hz</w:t>
      </w:r>
    </w:p>
    <w:p w:rsidR="00E30963" w:rsidRDefault="007705EF">
      <w:pPr>
        <w:snapToGrid w:val="0"/>
        <w:ind w:firstLineChars="175" w:firstLine="420"/>
        <w:rPr>
          <w:rFonts w:ascii="楷体_GB2312" w:eastAsia="楷体_GB2312" w:hAnsi="宋体" w:cs="Arial"/>
          <w:bCs/>
          <w:szCs w:val="24"/>
        </w:rPr>
      </w:pPr>
      <w:r>
        <w:rPr>
          <w:rFonts w:ascii="楷体_GB2312" w:eastAsia="楷体_GB2312" w:hAnsi="宋体" w:cs="Arial" w:hint="eastAsia"/>
          <w:bCs/>
          <w:szCs w:val="24"/>
        </w:rPr>
        <w:t>工作电源：</w:t>
      </w:r>
      <w:r>
        <w:rPr>
          <w:rFonts w:ascii="楷体_GB2312" w:eastAsia="楷体_GB2312" w:hAnsi="宋体" w:cs="Arial" w:hint="eastAsia"/>
          <w:bCs/>
          <w:szCs w:val="24"/>
        </w:rPr>
        <w:tab/>
        <w:t xml:space="preserve">  35kV、10kV综保电源为220VDC</w:t>
      </w:r>
    </w:p>
    <w:p w:rsidR="00E30963" w:rsidRDefault="007705EF">
      <w:pPr>
        <w:snapToGrid w:val="0"/>
        <w:ind w:firstLineChars="975" w:firstLine="2340"/>
        <w:rPr>
          <w:rFonts w:ascii="楷体_GB2312" w:eastAsia="楷体_GB2312" w:hAnsi="宋体" w:cs="Arial"/>
          <w:bCs/>
          <w:szCs w:val="24"/>
        </w:rPr>
      </w:pPr>
      <w:r>
        <w:rPr>
          <w:rFonts w:ascii="楷体_GB2312" w:eastAsia="楷体_GB2312" w:hAnsi="宋体" w:cs="Arial" w:hint="eastAsia"/>
          <w:bCs/>
          <w:szCs w:val="24"/>
        </w:rPr>
        <w:t>低压综保电源为</w:t>
      </w:r>
      <w:bookmarkStart w:id="106" w:name="OLE_LINK7"/>
      <w:bookmarkStart w:id="107" w:name="OLE_LINK6"/>
      <w:r>
        <w:rPr>
          <w:rFonts w:ascii="楷体_GB2312" w:eastAsia="楷体_GB2312" w:hAnsi="宋体" w:cs="Arial" w:hint="eastAsia"/>
          <w:bCs/>
          <w:szCs w:val="24"/>
        </w:rPr>
        <w:t>220VAC</w:t>
      </w:r>
      <w:bookmarkEnd w:id="106"/>
      <w:bookmarkEnd w:id="107"/>
    </w:p>
    <w:p w:rsidR="00E30963" w:rsidRDefault="007705EF">
      <w:pPr>
        <w:snapToGrid w:val="0"/>
        <w:ind w:firstLineChars="975" w:firstLine="2340"/>
        <w:rPr>
          <w:rFonts w:ascii="楷体_GB2312" w:eastAsia="楷体_GB2312" w:hAnsi="宋体" w:cs="Arial"/>
          <w:bCs/>
          <w:szCs w:val="24"/>
        </w:rPr>
      </w:pPr>
      <w:r>
        <w:rPr>
          <w:rFonts w:ascii="楷体_GB2312" w:eastAsia="楷体_GB2312" w:hAnsi="宋体" w:cs="Arial" w:hint="eastAsia"/>
          <w:bCs/>
          <w:szCs w:val="24"/>
        </w:rPr>
        <w:t>SCADA系统电源为220VAC（UPS）</w:t>
      </w:r>
    </w:p>
    <w:p w:rsidR="00E30963" w:rsidRDefault="007705EF">
      <w:pPr>
        <w:snapToGrid w:val="0"/>
        <w:ind w:firstLineChars="175" w:firstLine="420"/>
        <w:rPr>
          <w:rFonts w:ascii="楷体_GB2312" w:eastAsia="楷体_GB2312" w:hAnsi="宋体" w:cs="Arial"/>
          <w:bCs/>
          <w:szCs w:val="24"/>
          <w:lang w:eastAsia="zh-CN"/>
        </w:rPr>
      </w:pPr>
      <w:r>
        <w:rPr>
          <w:rFonts w:ascii="楷体_GB2312" w:eastAsia="楷体_GB2312" w:hAnsi="宋体" w:cs="Arial" w:hint="eastAsia"/>
          <w:bCs/>
          <w:szCs w:val="24"/>
        </w:rPr>
        <w:t>系统中性点接地方式：35kV系统为</w:t>
      </w:r>
      <w:r>
        <w:rPr>
          <w:rFonts w:ascii="楷体_GB2312" w:eastAsia="楷体_GB2312" w:hAnsi="宋体" w:cs="Arial" w:hint="eastAsia"/>
          <w:bCs/>
          <w:szCs w:val="24"/>
          <w:lang w:eastAsia="zh-CN"/>
        </w:rPr>
        <w:t>不</w:t>
      </w:r>
      <w:r>
        <w:rPr>
          <w:rFonts w:ascii="楷体_GB2312" w:eastAsia="楷体_GB2312" w:hAnsi="宋体" w:cs="Arial" w:hint="eastAsia"/>
          <w:bCs/>
          <w:szCs w:val="24"/>
        </w:rPr>
        <w:t>接地</w:t>
      </w:r>
      <w:r>
        <w:rPr>
          <w:rFonts w:ascii="楷体_GB2312" w:eastAsia="楷体_GB2312" w:hAnsi="宋体" w:cs="Arial" w:hint="eastAsia"/>
          <w:bCs/>
          <w:szCs w:val="24"/>
          <w:lang w:eastAsia="zh-CN"/>
        </w:rPr>
        <w:t>系统</w:t>
      </w:r>
    </w:p>
    <w:p w:rsidR="00E30963" w:rsidRDefault="007705EF">
      <w:pPr>
        <w:snapToGrid w:val="0"/>
        <w:ind w:firstLineChars="175" w:firstLine="420"/>
        <w:rPr>
          <w:rFonts w:ascii="楷体_GB2312" w:eastAsia="楷体_GB2312" w:hAnsi="宋体" w:cs="Arial"/>
          <w:bCs/>
          <w:szCs w:val="24"/>
        </w:rPr>
      </w:pPr>
      <w:r>
        <w:rPr>
          <w:rFonts w:ascii="楷体_GB2312" w:eastAsia="楷体_GB2312" w:hAnsi="宋体" w:cs="Arial" w:hint="eastAsia"/>
          <w:bCs/>
          <w:szCs w:val="24"/>
        </w:rPr>
        <w:tab/>
        <w:t xml:space="preserve">                  10kV系统为</w:t>
      </w:r>
      <w:r>
        <w:rPr>
          <w:rFonts w:ascii="楷体_GB2312" w:eastAsia="楷体_GB2312" w:hAnsi="宋体" w:cs="Arial" w:hint="eastAsia"/>
          <w:bCs/>
          <w:szCs w:val="24"/>
          <w:lang w:eastAsia="zh-CN"/>
        </w:rPr>
        <w:t>不</w:t>
      </w:r>
      <w:r>
        <w:rPr>
          <w:rFonts w:ascii="楷体_GB2312" w:eastAsia="楷体_GB2312" w:hAnsi="宋体" w:cs="Arial" w:hint="eastAsia"/>
          <w:bCs/>
          <w:szCs w:val="24"/>
        </w:rPr>
        <w:t>接地系统</w:t>
      </w:r>
    </w:p>
    <w:p w:rsidR="00E30963" w:rsidRDefault="007705EF">
      <w:pPr>
        <w:snapToGrid w:val="0"/>
        <w:ind w:firstLineChars="175" w:firstLine="420"/>
        <w:rPr>
          <w:rFonts w:ascii="楷体_GB2312" w:eastAsia="楷体_GB2312" w:hAnsi="宋体" w:cs="Arial"/>
          <w:bCs/>
          <w:szCs w:val="24"/>
        </w:rPr>
      </w:pPr>
      <w:r>
        <w:rPr>
          <w:rFonts w:ascii="楷体_GB2312" w:eastAsia="楷体_GB2312" w:hAnsi="宋体" w:cs="Arial" w:hint="eastAsia"/>
          <w:bCs/>
          <w:szCs w:val="24"/>
        </w:rPr>
        <w:lastRenderedPageBreak/>
        <w:t xml:space="preserve">   0.4kV/0.66kV系统为直接接地系统</w:t>
      </w:r>
    </w:p>
    <w:p w:rsidR="00E30963" w:rsidRDefault="007705EF">
      <w:pPr>
        <w:pStyle w:val="SINOPEC-1"/>
        <w:numPr>
          <w:ilvl w:val="0"/>
          <w:numId w:val="17"/>
        </w:numPr>
        <w:spacing w:before="240" w:afterLines="0" w:line="240" w:lineRule="auto"/>
        <w:rPr>
          <w:rFonts w:ascii="楷体_GB2312" w:eastAsia="楷体_GB2312" w:hAnsi="宋体"/>
          <w:b w:val="0"/>
        </w:rPr>
      </w:pPr>
      <w:bookmarkStart w:id="108" w:name="_Toc274842258"/>
      <w:r>
        <w:rPr>
          <w:rFonts w:ascii="楷体_GB2312" w:eastAsia="楷体_GB2312" w:hAnsi="宋体" w:hint="eastAsia"/>
          <w:b w:val="0"/>
        </w:rPr>
        <w:t>中压及低压进线、母联微机综合保护器的技术和设计制造要求</w:t>
      </w:r>
      <w:bookmarkEnd w:id="108"/>
    </w:p>
    <w:p w:rsidR="00E30963" w:rsidRDefault="007705EF">
      <w:pPr>
        <w:snapToGrid w:val="0"/>
        <w:rPr>
          <w:rFonts w:ascii="楷体_GB2312" w:eastAsia="楷体_GB2312" w:hAnsi="宋体"/>
          <w:bCs/>
          <w:szCs w:val="24"/>
        </w:rPr>
      </w:pPr>
      <w:r>
        <w:rPr>
          <w:rFonts w:ascii="楷体_GB2312" w:eastAsia="楷体_GB2312" w:hAnsi="宋体" w:cs="宋体" w:hint="eastAsia"/>
          <w:bCs/>
          <w:szCs w:val="24"/>
        </w:rPr>
        <w:t xml:space="preserve">6.1  </w:t>
      </w:r>
      <w:r>
        <w:rPr>
          <w:rFonts w:ascii="楷体_GB2312" w:eastAsia="楷体_GB2312" w:hAnsi="宋体" w:hint="eastAsia"/>
          <w:bCs/>
          <w:szCs w:val="24"/>
        </w:rPr>
        <w:t>适合使用的环境条件</w:t>
      </w:r>
    </w:p>
    <w:p w:rsidR="00E30963" w:rsidRDefault="007705EF">
      <w:pPr>
        <w:ind w:firstLineChars="175" w:firstLine="420"/>
        <w:rPr>
          <w:rFonts w:ascii="楷体_GB2312" w:eastAsia="楷体_GB2312" w:hAnsi="宋体"/>
          <w:bCs/>
          <w:szCs w:val="24"/>
        </w:rPr>
      </w:pPr>
      <w:r>
        <w:rPr>
          <w:rFonts w:ascii="楷体_GB2312" w:eastAsia="楷体_GB2312" w:hAnsi="宋体" w:hint="eastAsia"/>
          <w:bCs/>
          <w:szCs w:val="24"/>
        </w:rPr>
        <w:t>工作温度： 5℃～＋35℃</w:t>
      </w:r>
    </w:p>
    <w:p w:rsidR="00E30963" w:rsidRDefault="007705EF">
      <w:pPr>
        <w:ind w:firstLineChars="175" w:firstLine="420"/>
        <w:rPr>
          <w:rFonts w:ascii="楷体_GB2312" w:eastAsia="楷体_GB2312" w:hAnsi="宋体"/>
          <w:bCs/>
          <w:szCs w:val="24"/>
        </w:rPr>
      </w:pPr>
      <w:r>
        <w:rPr>
          <w:rFonts w:ascii="楷体_GB2312" w:eastAsia="楷体_GB2312" w:hAnsi="宋体" w:hint="eastAsia"/>
          <w:bCs/>
          <w:szCs w:val="24"/>
        </w:rPr>
        <w:t>极限工作温度：-5℃ ～ +50℃</w:t>
      </w:r>
    </w:p>
    <w:p w:rsidR="00E30963" w:rsidRDefault="007705EF">
      <w:pPr>
        <w:ind w:firstLineChars="175" w:firstLine="420"/>
        <w:rPr>
          <w:rFonts w:ascii="楷体_GB2312" w:eastAsia="楷体_GB2312" w:hAnsi="宋体"/>
          <w:bCs/>
          <w:szCs w:val="24"/>
        </w:rPr>
      </w:pPr>
      <w:r>
        <w:rPr>
          <w:rFonts w:ascii="楷体_GB2312" w:eastAsia="楷体_GB2312" w:hAnsi="宋体" w:hint="eastAsia"/>
          <w:bCs/>
          <w:szCs w:val="24"/>
        </w:rPr>
        <w:t xml:space="preserve">相对湿度：工作状态：10% ～95%     </w:t>
      </w:r>
    </w:p>
    <w:p w:rsidR="00E30963" w:rsidRDefault="007705EF">
      <w:pPr>
        <w:ind w:firstLineChars="175" w:firstLine="420"/>
        <w:rPr>
          <w:rFonts w:ascii="楷体_GB2312" w:eastAsia="楷体_GB2312" w:hAnsi="宋体"/>
          <w:bCs/>
          <w:szCs w:val="24"/>
        </w:rPr>
      </w:pPr>
      <w:r>
        <w:rPr>
          <w:rFonts w:ascii="楷体_GB2312" w:eastAsia="楷体_GB2312" w:hAnsi="宋体" w:hint="eastAsia"/>
          <w:bCs/>
          <w:szCs w:val="24"/>
        </w:rPr>
        <w:t>运输/存储：10% ～ 95%</w:t>
      </w:r>
    </w:p>
    <w:p w:rsidR="00E30963" w:rsidRDefault="007705EF">
      <w:pPr>
        <w:snapToGrid w:val="0"/>
        <w:ind w:left="28"/>
        <w:rPr>
          <w:rFonts w:ascii="楷体_GB2312" w:eastAsia="楷体_GB2312" w:hAnsi="宋体"/>
          <w:bCs/>
          <w:szCs w:val="24"/>
        </w:rPr>
      </w:pPr>
      <w:r>
        <w:rPr>
          <w:rFonts w:ascii="楷体_GB2312" w:eastAsia="楷体_GB2312" w:hAnsi="宋体" w:cs="宋体" w:hint="eastAsia"/>
          <w:bCs/>
          <w:szCs w:val="24"/>
        </w:rPr>
        <w:t xml:space="preserve">6.2  </w:t>
      </w:r>
      <w:r>
        <w:rPr>
          <w:rFonts w:ascii="楷体_GB2312" w:eastAsia="楷体_GB2312" w:hAnsi="宋体" w:hint="eastAsia"/>
          <w:bCs/>
          <w:szCs w:val="24"/>
        </w:rPr>
        <w:t>电气技术特性</w:t>
      </w:r>
    </w:p>
    <w:p w:rsidR="00E30963" w:rsidRDefault="007705EF">
      <w:pPr>
        <w:snapToGrid w:val="0"/>
        <w:ind w:left="28" w:firstLineChars="5" w:firstLine="12"/>
        <w:rPr>
          <w:rFonts w:ascii="楷体_GB2312" w:eastAsia="楷体_GB2312" w:hAnsi="宋体" w:cs="Arial"/>
          <w:bCs/>
          <w:szCs w:val="24"/>
        </w:rPr>
      </w:pPr>
      <w:r>
        <w:rPr>
          <w:rFonts w:ascii="楷体_GB2312" w:eastAsia="楷体_GB2312" w:hAnsi="宋体" w:cs="宋体" w:hint="eastAsia"/>
          <w:bCs/>
          <w:szCs w:val="24"/>
        </w:rPr>
        <w:t>6.2.1</w:t>
      </w:r>
      <w:r>
        <w:rPr>
          <w:rFonts w:ascii="楷体_GB2312" w:eastAsia="楷体_GB2312" w:hAnsi="宋体" w:cs="Arial" w:hint="eastAsia"/>
          <w:bCs/>
          <w:szCs w:val="24"/>
        </w:rPr>
        <w:t xml:space="preserve">电流输入: （具体输入数量要求见模拟量输入输出要求表） </w:t>
      </w:r>
    </w:p>
    <w:p w:rsidR="00E30963" w:rsidRDefault="007705EF">
      <w:pPr>
        <w:ind w:firstLineChars="175" w:firstLine="420"/>
        <w:rPr>
          <w:rFonts w:ascii="楷体_GB2312" w:eastAsia="楷体_GB2312" w:hAnsi="宋体" w:cs="Arial"/>
          <w:bCs/>
          <w:szCs w:val="24"/>
        </w:rPr>
      </w:pPr>
      <w:r>
        <w:rPr>
          <w:rFonts w:ascii="楷体_GB2312" w:eastAsia="楷体_GB2312" w:hAnsi="宋体" w:cs="Arial" w:hint="eastAsia"/>
          <w:bCs/>
          <w:szCs w:val="24"/>
        </w:rPr>
        <w:t>二次额定电流 1A（个别为5A，会特别说明）</w:t>
      </w:r>
    </w:p>
    <w:p w:rsidR="00E30963" w:rsidRDefault="007705EF">
      <w:pPr>
        <w:ind w:firstLineChars="175" w:firstLine="420"/>
        <w:rPr>
          <w:rFonts w:ascii="楷体_GB2312" w:eastAsia="楷体_GB2312" w:hAnsi="宋体" w:cs="Arial"/>
          <w:bCs/>
          <w:szCs w:val="24"/>
        </w:rPr>
      </w:pPr>
      <w:r>
        <w:rPr>
          <w:rFonts w:ascii="楷体_GB2312" w:eastAsia="楷体_GB2312" w:hAnsi="宋体" w:cs="Arial" w:hint="eastAsia"/>
          <w:bCs/>
          <w:szCs w:val="24"/>
        </w:rPr>
        <w:t>输入阻抗&lt;0.02欧姆</w:t>
      </w:r>
    </w:p>
    <w:p w:rsidR="00E30963" w:rsidRDefault="007705EF">
      <w:pPr>
        <w:ind w:firstLineChars="175" w:firstLine="420"/>
        <w:rPr>
          <w:rFonts w:ascii="楷体_GB2312" w:eastAsia="楷体_GB2312" w:hAnsi="宋体" w:cs="Arial"/>
          <w:bCs/>
          <w:szCs w:val="24"/>
        </w:rPr>
      </w:pPr>
      <w:r>
        <w:rPr>
          <w:rFonts w:ascii="楷体_GB2312" w:eastAsia="楷体_GB2312" w:hAnsi="宋体" w:cs="Arial" w:hint="eastAsia"/>
          <w:bCs/>
          <w:szCs w:val="24"/>
        </w:rPr>
        <w:t xml:space="preserve">连续过流能力(连续热承受能力)3In </w:t>
      </w:r>
    </w:p>
    <w:p w:rsidR="00E30963" w:rsidRDefault="007705EF">
      <w:pPr>
        <w:ind w:firstLineChars="175" w:firstLine="420"/>
        <w:rPr>
          <w:rFonts w:ascii="楷体_GB2312" w:eastAsia="楷体_GB2312" w:hAnsi="宋体" w:cs="Arial"/>
          <w:bCs/>
          <w:szCs w:val="24"/>
        </w:rPr>
      </w:pPr>
      <w:r>
        <w:rPr>
          <w:rFonts w:ascii="楷体_GB2312" w:eastAsia="楷体_GB2312" w:hAnsi="宋体" w:cs="Arial" w:hint="eastAsia"/>
          <w:bCs/>
          <w:szCs w:val="24"/>
        </w:rPr>
        <w:t>1秒过载能力   100In</w:t>
      </w:r>
    </w:p>
    <w:p w:rsidR="00E30963" w:rsidRDefault="007705EF">
      <w:pPr>
        <w:ind w:leftChars="-13" w:left="-5" w:hangingChars="11" w:hanging="26"/>
        <w:rPr>
          <w:rFonts w:ascii="楷体_GB2312" w:eastAsia="楷体_GB2312" w:hAnsi="宋体"/>
          <w:bCs/>
          <w:szCs w:val="24"/>
        </w:rPr>
      </w:pPr>
      <w:r>
        <w:rPr>
          <w:rFonts w:ascii="楷体_GB2312" w:eastAsia="楷体_GB2312" w:hAnsi="宋体" w:cs="宋体" w:hint="eastAsia"/>
          <w:bCs/>
          <w:szCs w:val="24"/>
        </w:rPr>
        <w:t xml:space="preserve">6.2.2 </w:t>
      </w:r>
      <w:r>
        <w:rPr>
          <w:rFonts w:ascii="楷体_GB2312" w:eastAsia="楷体_GB2312" w:hAnsi="宋体" w:hint="eastAsia"/>
          <w:bCs/>
          <w:szCs w:val="24"/>
        </w:rPr>
        <w:t>电压输入: （具体输入数量见模拟量输入输出表）</w:t>
      </w:r>
    </w:p>
    <w:p w:rsidR="00E30963" w:rsidRDefault="007705EF">
      <w:pPr>
        <w:ind w:firstLineChars="200" w:firstLine="480"/>
        <w:rPr>
          <w:rFonts w:ascii="楷体_GB2312" w:eastAsia="楷体_GB2312" w:hAnsi="宋体" w:cs="Arial"/>
          <w:bCs/>
          <w:szCs w:val="24"/>
        </w:rPr>
      </w:pPr>
      <w:r>
        <w:rPr>
          <w:rFonts w:ascii="楷体_GB2312" w:eastAsia="楷体_GB2312" w:hAnsi="宋体" w:cs="Arial" w:hint="eastAsia"/>
          <w:bCs/>
          <w:szCs w:val="24"/>
        </w:rPr>
        <w:t xml:space="preserve">二次额定电压 </w:t>
      </w:r>
      <w:r>
        <w:rPr>
          <w:rFonts w:ascii="楷体_GB2312" w:eastAsia="楷体_GB2312" w:hAnsi="宋体" w:hint="eastAsia"/>
          <w:bCs/>
          <w:szCs w:val="24"/>
        </w:rPr>
        <w:t>100V/57.7V</w:t>
      </w:r>
    </w:p>
    <w:p w:rsidR="00E30963" w:rsidRDefault="007705EF">
      <w:pPr>
        <w:ind w:firstLineChars="200" w:firstLine="480"/>
        <w:rPr>
          <w:rFonts w:ascii="楷体_GB2312" w:eastAsia="楷体_GB2312" w:hAnsi="宋体" w:cs="Arial"/>
          <w:bCs/>
          <w:szCs w:val="24"/>
        </w:rPr>
      </w:pPr>
      <w:r>
        <w:rPr>
          <w:rFonts w:ascii="楷体_GB2312" w:eastAsia="楷体_GB2312" w:hAnsi="宋体" w:cs="Arial" w:hint="eastAsia"/>
          <w:bCs/>
          <w:szCs w:val="24"/>
        </w:rPr>
        <w:t>输入阻抗&gt;100K欧姆</w:t>
      </w:r>
    </w:p>
    <w:p w:rsidR="00E30963" w:rsidRDefault="007705EF">
      <w:pPr>
        <w:ind w:firstLineChars="200" w:firstLine="480"/>
        <w:rPr>
          <w:rFonts w:ascii="楷体_GB2312" w:eastAsia="楷体_GB2312" w:hAnsi="宋体" w:cs="Arial"/>
          <w:bCs/>
          <w:szCs w:val="24"/>
        </w:rPr>
      </w:pPr>
      <w:r>
        <w:rPr>
          <w:rFonts w:ascii="楷体_GB2312" w:eastAsia="楷体_GB2312" w:hAnsi="宋体" w:cs="Arial" w:hint="eastAsia"/>
          <w:bCs/>
          <w:szCs w:val="24"/>
        </w:rPr>
        <w:t xml:space="preserve">连续过载能力(连续热承受能力) ＞220V </w:t>
      </w:r>
    </w:p>
    <w:p w:rsidR="00E30963" w:rsidRDefault="007705EF">
      <w:pPr>
        <w:ind w:firstLineChars="175" w:firstLine="420"/>
        <w:rPr>
          <w:rFonts w:ascii="楷体_GB2312" w:eastAsia="楷体_GB2312" w:hAnsi="宋体" w:cs="Arial"/>
          <w:bCs/>
          <w:szCs w:val="24"/>
        </w:rPr>
      </w:pPr>
      <w:r>
        <w:rPr>
          <w:rFonts w:ascii="楷体_GB2312" w:eastAsia="楷体_GB2312" w:hAnsi="宋体" w:cs="Arial" w:hint="eastAsia"/>
          <w:bCs/>
          <w:szCs w:val="24"/>
        </w:rPr>
        <w:t>1秒过载能力   ＞450V</w:t>
      </w:r>
    </w:p>
    <w:p w:rsidR="00E30963" w:rsidRDefault="007705EF">
      <w:pPr>
        <w:rPr>
          <w:rFonts w:ascii="楷体_GB2312" w:eastAsia="楷体_GB2312" w:hAnsi="宋体"/>
          <w:bCs/>
          <w:szCs w:val="24"/>
        </w:rPr>
      </w:pPr>
      <w:r>
        <w:rPr>
          <w:rFonts w:ascii="楷体_GB2312" w:eastAsia="楷体_GB2312" w:hAnsi="宋体" w:cs="宋体" w:hint="eastAsia"/>
          <w:bCs/>
          <w:szCs w:val="24"/>
        </w:rPr>
        <w:t xml:space="preserve">6.2.3 </w:t>
      </w:r>
      <w:r>
        <w:rPr>
          <w:rFonts w:ascii="楷体_GB2312" w:eastAsia="楷体_GB2312" w:hAnsi="宋体" w:hint="eastAsia"/>
          <w:bCs/>
          <w:szCs w:val="24"/>
        </w:rPr>
        <w:t>开关量输入及开关量输出：（具体输入数量见开关量输入输出表）</w:t>
      </w:r>
    </w:p>
    <w:p w:rsidR="00E30963" w:rsidRDefault="007705EF">
      <w:pPr>
        <w:ind w:firstLineChars="196" w:firstLine="470"/>
        <w:rPr>
          <w:rFonts w:ascii="楷体_GB2312" w:eastAsia="楷体_GB2312" w:hAnsi="宋体" w:cs="Arial"/>
          <w:bCs/>
          <w:szCs w:val="24"/>
        </w:rPr>
      </w:pPr>
      <w:r>
        <w:rPr>
          <w:rFonts w:ascii="楷体_GB2312" w:eastAsia="楷体_GB2312" w:hAnsi="宋体" w:cs="Arial" w:hint="eastAsia"/>
          <w:bCs/>
          <w:szCs w:val="24"/>
        </w:rPr>
        <w:t>开关量输入：额定220VDC(-15%-  +10%)；最高250VDC；门槛触发电压≥60%额定电压（220VDC）；</w:t>
      </w:r>
      <w:r>
        <w:rPr>
          <w:rFonts w:ascii="楷体_GB2312" w:eastAsia="楷体_GB2312" w:hAnsi="宋体" w:hint="eastAsia"/>
          <w:bCs/>
          <w:szCs w:val="24"/>
        </w:rPr>
        <w:t>负载＜50W</w:t>
      </w:r>
      <w:r>
        <w:rPr>
          <w:rFonts w:ascii="楷体_GB2312" w:eastAsia="楷体_GB2312" w:hAnsi="宋体" w:hint="eastAsia"/>
          <w:bCs/>
          <w:szCs w:val="24"/>
          <w:lang w:eastAsia="zh-CN"/>
        </w:rPr>
        <w:t>，</w:t>
      </w:r>
      <w:r>
        <w:rPr>
          <w:rFonts w:ascii="楷体_GB2312" w:eastAsia="楷体_GB2312" w:hAnsi="宋体" w:cs="Arial" w:hint="eastAsia"/>
          <w:bCs/>
          <w:szCs w:val="24"/>
        </w:rPr>
        <w:t>开关量输出接点容量：220VDC  5A（持续电流）；</w:t>
      </w:r>
    </w:p>
    <w:p w:rsidR="00E30963" w:rsidRDefault="007705EF">
      <w:pPr>
        <w:rPr>
          <w:rFonts w:ascii="楷体_GB2312" w:eastAsia="楷体_GB2312" w:hAnsi="宋体"/>
          <w:bCs/>
          <w:szCs w:val="24"/>
        </w:rPr>
      </w:pPr>
      <w:r>
        <w:rPr>
          <w:rFonts w:ascii="楷体_GB2312" w:eastAsia="楷体_GB2312" w:hAnsi="宋体" w:cs="宋体" w:hint="eastAsia"/>
          <w:bCs/>
          <w:szCs w:val="24"/>
        </w:rPr>
        <w:t xml:space="preserve">6.2.4 </w:t>
      </w:r>
      <w:r>
        <w:rPr>
          <w:rFonts w:ascii="楷体_GB2312" w:eastAsia="楷体_GB2312" w:hAnsi="宋体" w:hint="eastAsia"/>
          <w:bCs/>
          <w:szCs w:val="24"/>
        </w:rPr>
        <w:t>主要参数测量及计算精度</w:t>
      </w:r>
    </w:p>
    <w:p w:rsidR="00E30963" w:rsidRDefault="007705EF">
      <w:pPr>
        <w:ind w:leftChars="200" w:left="480"/>
        <w:rPr>
          <w:rFonts w:ascii="楷体_GB2312" w:eastAsia="楷体_GB2312" w:hAnsi="宋体"/>
          <w:bCs/>
          <w:szCs w:val="24"/>
        </w:rPr>
      </w:pPr>
      <w:r>
        <w:rPr>
          <w:rFonts w:ascii="楷体_GB2312" w:eastAsia="楷体_GB2312" w:hAnsi="宋体" w:hint="eastAsia"/>
          <w:bCs/>
          <w:szCs w:val="24"/>
        </w:rPr>
        <w:t xml:space="preserve">相电流:   ±0.5% </w:t>
      </w:r>
    </w:p>
    <w:p w:rsidR="00E30963" w:rsidRDefault="007705EF">
      <w:pPr>
        <w:ind w:leftChars="200" w:left="480"/>
        <w:rPr>
          <w:rFonts w:ascii="楷体_GB2312" w:eastAsia="楷体_GB2312" w:hAnsi="宋体"/>
          <w:bCs/>
          <w:szCs w:val="24"/>
        </w:rPr>
      </w:pPr>
      <w:r>
        <w:rPr>
          <w:rFonts w:ascii="楷体_GB2312" w:eastAsia="楷体_GB2312" w:hAnsi="宋体" w:hint="eastAsia"/>
          <w:bCs/>
          <w:szCs w:val="24"/>
        </w:rPr>
        <w:t>相电压:   ±0.5%,附加通道及计算电压(负序电压等) ±2%</w:t>
      </w:r>
    </w:p>
    <w:p w:rsidR="00E30963" w:rsidRDefault="007705EF">
      <w:pPr>
        <w:ind w:leftChars="200" w:left="480"/>
        <w:rPr>
          <w:rFonts w:ascii="楷体_GB2312" w:eastAsia="楷体_GB2312" w:hAnsi="宋体"/>
          <w:bCs/>
          <w:szCs w:val="24"/>
        </w:rPr>
      </w:pPr>
      <w:r>
        <w:rPr>
          <w:rFonts w:ascii="楷体_GB2312" w:eastAsia="楷体_GB2312" w:hAnsi="宋体" w:hint="eastAsia"/>
          <w:bCs/>
          <w:szCs w:val="24"/>
        </w:rPr>
        <w:t>频率:     ±0.02HZ</w:t>
      </w:r>
    </w:p>
    <w:p w:rsidR="00E30963" w:rsidRDefault="007705EF">
      <w:pPr>
        <w:ind w:leftChars="200" w:left="643" w:hangingChars="68" w:hanging="163"/>
        <w:rPr>
          <w:rFonts w:ascii="楷体_GB2312" w:eastAsia="楷体_GB2312" w:hAnsi="宋体" w:cs="Arial"/>
          <w:bCs/>
          <w:szCs w:val="24"/>
        </w:rPr>
      </w:pPr>
      <w:r>
        <w:rPr>
          <w:rFonts w:ascii="楷体_GB2312" w:eastAsia="楷体_GB2312" w:hAnsi="宋体" w:hint="eastAsia"/>
          <w:bCs/>
          <w:szCs w:val="24"/>
        </w:rPr>
        <w:t xml:space="preserve">有功功率、无功功率、功率因数及电度 ≤2% </w:t>
      </w:r>
    </w:p>
    <w:p w:rsidR="00E30963" w:rsidRDefault="007705EF">
      <w:pPr>
        <w:ind w:leftChars="200" w:left="643" w:hangingChars="68" w:hanging="163"/>
        <w:rPr>
          <w:rFonts w:ascii="楷体_GB2312" w:eastAsia="楷体_GB2312" w:hAnsi="宋体"/>
          <w:bCs/>
          <w:szCs w:val="24"/>
        </w:rPr>
      </w:pPr>
      <w:r>
        <w:rPr>
          <w:rFonts w:ascii="楷体_GB2312" w:eastAsia="楷体_GB2312" w:hAnsi="宋体" w:hint="eastAsia"/>
          <w:bCs/>
          <w:szCs w:val="24"/>
        </w:rPr>
        <w:t>返回系数(包含启动和动作) ：过量动作返回系数为0.87～0.98；</w:t>
      </w:r>
    </w:p>
    <w:p w:rsidR="00E30963" w:rsidRDefault="007705EF" w:rsidP="00DB3F9D">
      <w:pPr>
        <w:ind w:leftChars="200" w:left="480" w:firstLineChars="1364" w:firstLine="3274"/>
        <w:rPr>
          <w:rFonts w:ascii="楷体_GB2312" w:eastAsia="楷体_GB2312" w:hAnsi="宋体"/>
          <w:bCs/>
          <w:szCs w:val="24"/>
        </w:rPr>
      </w:pPr>
      <w:r>
        <w:rPr>
          <w:rFonts w:ascii="楷体_GB2312" w:eastAsia="楷体_GB2312" w:hAnsi="宋体" w:hint="eastAsia"/>
          <w:bCs/>
          <w:szCs w:val="24"/>
        </w:rPr>
        <w:t xml:space="preserve">欠量动作返回系统为1.03～1.09。      </w:t>
      </w:r>
    </w:p>
    <w:p w:rsidR="00E30963" w:rsidRDefault="007705EF">
      <w:pPr>
        <w:ind w:left="-28"/>
        <w:rPr>
          <w:rFonts w:ascii="楷体_GB2312" w:eastAsia="楷体_GB2312" w:hAnsi="宋体"/>
          <w:bCs/>
          <w:szCs w:val="24"/>
        </w:rPr>
      </w:pPr>
      <w:r>
        <w:rPr>
          <w:rFonts w:ascii="楷体_GB2312" w:eastAsia="楷体_GB2312" w:hAnsi="宋体" w:cs="宋体" w:hint="eastAsia"/>
          <w:bCs/>
          <w:szCs w:val="24"/>
        </w:rPr>
        <w:t xml:space="preserve">6.2.5 </w:t>
      </w:r>
      <w:r>
        <w:rPr>
          <w:rFonts w:ascii="楷体_GB2312" w:eastAsia="楷体_GB2312" w:hAnsi="宋体" w:hint="eastAsia"/>
          <w:bCs/>
          <w:szCs w:val="24"/>
        </w:rPr>
        <w:t>主要参数测量范围</w:t>
      </w:r>
    </w:p>
    <w:p w:rsidR="00E30963" w:rsidRDefault="007705EF">
      <w:pPr>
        <w:ind w:leftChars="200" w:left="480"/>
        <w:rPr>
          <w:rFonts w:ascii="楷体_GB2312" w:eastAsia="楷体_GB2312" w:hAnsi="宋体"/>
          <w:bCs/>
          <w:szCs w:val="24"/>
        </w:rPr>
      </w:pPr>
      <w:r>
        <w:rPr>
          <w:rFonts w:ascii="楷体_GB2312" w:eastAsia="楷体_GB2312" w:hAnsi="宋体" w:hint="eastAsia"/>
          <w:bCs/>
          <w:szCs w:val="24"/>
        </w:rPr>
        <w:t>相电流: 0.02至 40In   (In为额定电流)</w:t>
      </w:r>
    </w:p>
    <w:p w:rsidR="00E30963" w:rsidRDefault="007705EF">
      <w:pPr>
        <w:ind w:leftChars="200" w:left="480"/>
        <w:rPr>
          <w:rFonts w:ascii="楷体_GB2312" w:eastAsia="楷体_GB2312" w:hAnsi="宋体"/>
          <w:bCs/>
          <w:szCs w:val="24"/>
          <w:lang w:val="de-DE"/>
        </w:rPr>
      </w:pPr>
      <w:r>
        <w:rPr>
          <w:rFonts w:ascii="楷体_GB2312" w:eastAsia="楷体_GB2312" w:hAnsi="宋体" w:hint="eastAsia"/>
          <w:bCs/>
          <w:szCs w:val="24"/>
        </w:rPr>
        <w:t>零序电流</w:t>
      </w:r>
      <w:r>
        <w:rPr>
          <w:rFonts w:ascii="楷体_GB2312" w:eastAsia="楷体_GB2312" w:hAnsi="宋体" w:hint="eastAsia"/>
          <w:bCs/>
          <w:szCs w:val="24"/>
          <w:lang w:val="de-DE"/>
        </w:rPr>
        <w:t>: 0.005</w:t>
      </w:r>
      <w:r>
        <w:rPr>
          <w:rFonts w:ascii="楷体_GB2312" w:eastAsia="楷体_GB2312" w:hAnsi="宋体" w:hint="eastAsia"/>
          <w:bCs/>
          <w:szCs w:val="24"/>
        </w:rPr>
        <w:t>至</w:t>
      </w:r>
      <w:r>
        <w:rPr>
          <w:rFonts w:ascii="楷体_GB2312" w:eastAsia="楷体_GB2312" w:hAnsi="宋体" w:hint="eastAsia"/>
          <w:bCs/>
          <w:szCs w:val="24"/>
          <w:lang w:val="de-DE"/>
        </w:rPr>
        <w:t xml:space="preserve">20In0 (In0 </w:t>
      </w:r>
      <w:r>
        <w:rPr>
          <w:rFonts w:ascii="楷体_GB2312" w:eastAsia="楷体_GB2312" w:hAnsi="宋体" w:hint="eastAsia"/>
          <w:bCs/>
          <w:szCs w:val="24"/>
        </w:rPr>
        <w:t>为额定零序电流</w:t>
      </w:r>
      <w:r>
        <w:rPr>
          <w:rFonts w:ascii="楷体_GB2312" w:eastAsia="楷体_GB2312" w:hAnsi="宋体" w:hint="eastAsia"/>
          <w:bCs/>
          <w:szCs w:val="24"/>
          <w:lang w:val="de-DE"/>
        </w:rPr>
        <w:t>)</w:t>
      </w:r>
    </w:p>
    <w:p w:rsidR="00E30963" w:rsidRDefault="007705EF">
      <w:pPr>
        <w:ind w:leftChars="200" w:left="480"/>
        <w:rPr>
          <w:rFonts w:ascii="楷体_GB2312" w:eastAsia="楷体_GB2312" w:hAnsi="宋体"/>
          <w:bCs/>
          <w:szCs w:val="24"/>
          <w:lang w:val="de-DE"/>
        </w:rPr>
      </w:pPr>
      <w:r>
        <w:rPr>
          <w:rFonts w:ascii="楷体_GB2312" w:eastAsia="楷体_GB2312" w:hAnsi="宋体" w:hint="eastAsia"/>
          <w:bCs/>
          <w:szCs w:val="24"/>
        </w:rPr>
        <w:t>电压</w:t>
      </w:r>
      <w:r>
        <w:rPr>
          <w:rFonts w:ascii="楷体_GB2312" w:eastAsia="楷体_GB2312" w:hAnsi="宋体" w:hint="eastAsia"/>
          <w:bCs/>
          <w:szCs w:val="24"/>
          <w:lang w:val="de-DE"/>
        </w:rPr>
        <w:t>(</w:t>
      </w:r>
      <w:r>
        <w:rPr>
          <w:rFonts w:ascii="楷体_GB2312" w:eastAsia="楷体_GB2312" w:hAnsi="宋体" w:hint="eastAsia"/>
          <w:bCs/>
          <w:szCs w:val="24"/>
        </w:rPr>
        <w:t>相电压</w:t>
      </w:r>
      <w:r>
        <w:rPr>
          <w:rFonts w:ascii="楷体_GB2312" w:eastAsia="楷体_GB2312" w:hAnsi="宋体" w:hint="eastAsia"/>
          <w:bCs/>
          <w:szCs w:val="24"/>
          <w:lang w:val="de-DE"/>
        </w:rPr>
        <w:t>，</w:t>
      </w:r>
      <w:r>
        <w:rPr>
          <w:rFonts w:ascii="楷体_GB2312" w:eastAsia="楷体_GB2312" w:hAnsi="宋体" w:hint="eastAsia"/>
          <w:bCs/>
          <w:szCs w:val="24"/>
        </w:rPr>
        <w:t>线电压</w:t>
      </w:r>
      <w:r>
        <w:rPr>
          <w:rFonts w:ascii="楷体_GB2312" w:eastAsia="楷体_GB2312" w:hAnsi="宋体" w:hint="eastAsia"/>
          <w:bCs/>
          <w:szCs w:val="24"/>
          <w:lang w:val="de-DE"/>
        </w:rPr>
        <w:t>)：0.05</w:t>
      </w:r>
      <w:r>
        <w:rPr>
          <w:rFonts w:ascii="楷体_GB2312" w:eastAsia="楷体_GB2312" w:hAnsi="宋体" w:hint="eastAsia"/>
          <w:bCs/>
          <w:szCs w:val="24"/>
        </w:rPr>
        <w:t>至</w:t>
      </w:r>
      <w:r>
        <w:rPr>
          <w:rFonts w:ascii="楷体_GB2312" w:eastAsia="楷体_GB2312" w:hAnsi="宋体" w:hint="eastAsia"/>
          <w:bCs/>
          <w:szCs w:val="24"/>
          <w:lang w:val="de-DE"/>
        </w:rPr>
        <w:t>1.2Unp (Unp</w:t>
      </w:r>
      <w:r>
        <w:rPr>
          <w:rFonts w:ascii="楷体_GB2312" w:eastAsia="楷体_GB2312" w:hAnsi="宋体" w:hint="eastAsia"/>
          <w:bCs/>
          <w:szCs w:val="24"/>
        </w:rPr>
        <w:t>为额定电压</w:t>
      </w:r>
      <w:r>
        <w:rPr>
          <w:rFonts w:ascii="楷体_GB2312" w:eastAsia="楷体_GB2312" w:hAnsi="宋体" w:hint="eastAsia"/>
          <w:bCs/>
          <w:szCs w:val="24"/>
          <w:lang w:val="de-DE"/>
        </w:rPr>
        <w:t>)</w:t>
      </w:r>
    </w:p>
    <w:p w:rsidR="00E30963" w:rsidRDefault="007705EF">
      <w:pPr>
        <w:ind w:left="-42"/>
        <w:rPr>
          <w:rFonts w:ascii="楷体_GB2312" w:eastAsia="楷体_GB2312" w:hAnsi="宋体"/>
          <w:bCs/>
          <w:szCs w:val="24"/>
          <w:lang w:val="de-DE"/>
        </w:rPr>
      </w:pPr>
      <w:r>
        <w:rPr>
          <w:rFonts w:ascii="楷体_GB2312" w:eastAsia="楷体_GB2312" w:hAnsi="宋体" w:cs="宋体" w:hint="eastAsia"/>
          <w:bCs/>
          <w:szCs w:val="24"/>
          <w:lang w:val="de-DE"/>
        </w:rPr>
        <w:t xml:space="preserve">6.2.6 </w:t>
      </w:r>
      <w:r>
        <w:rPr>
          <w:rFonts w:ascii="楷体_GB2312" w:eastAsia="楷体_GB2312" w:hAnsi="宋体" w:hint="eastAsia"/>
          <w:bCs/>
          <w:szCs w:val="24"/>
        </w:rPr>
        <w:t>工作电源</w:t>
      </w:r>
    </w:p>
    <w:p w:rsidR="00E30963" w:rsidRDefault="007705EF">
      <w:pPr>
        <w:ind w:leftChars="200" w:left="480"/>
        <w:rPr>
          <w:rFonts w:ascii="楷体_GB2312" w:eastAsia="楷体_GB2312" w:hAnsi="宋体"/>
          <w:bCs/>
          <w:szCs w:val="24"/>
          <w:lang w:val="de-DE"/>
        </w:rPr>
      </w:pPr>
      <w:r>
        <w:rPr>
          <w:rFonts w:ascii="楷体_GB2312" w:eastAsia="楷体_GB2312" w:hAnsi="宋体" w:hint="eastAsia"/>
          <w:bCs/>
          <w:szCs w:val="24"/>
        </w:rPr>
        <w:t>额定直流电压</w:t>
      </w:r>
      <w:r>
        <w:rPr>
          <w:rFonts w:ascii="楷体_GB2312" w:eastAsia="楷体_GB2312" w:hAnsi="宋体" w:hint="eastAsia"/>
          <w:bCs/>
          <w:szCs w:val="24"/>
          <w:lang w:val="de-DE"/>
        </w:rPr>
        <w:t>：220V DC,</w:t>
      </w:r>
      <w:r>
        <w:rPr>
          <w:rFonts w:ascii="楷体_GB2312" w:eastAsia="楷体_GB2312" w:hAnsi="宋体" w:hint="eastAsia"/>
          <w:bCs/>
          <w:szCs w:val="24"/>
        </w:rPr>
        <w:t>允许偏差</w:t>
      </w:r>
      <w:r>
        <w:rPr>
          <w:rFonts w:ascii="楷体_GB2312" w:eastAsia="楷体_GB2312" w:hAnsi="宋体" w:hint="eastAsia"/>
          <w:bCs/>
          <w:szCs w:val="24"/>
          <w:lang w:val="de-DE"/>
        </w:rPr>
        <w:t xml:space="preserve">-20% </w:t>
      </w:r>
      <w:r>
        <w:rPr>
          <w:rFonts w:ascii="楷体_GB2312" w:eastAsia="楷体_GB2312" w:hAnsi="宋体" w:hint="eastAsia"/>
          <w:bCs/>
          <w:szCs w:val="24"/>
        </w:rPr>
        <w:t>～</w:t>
      </w:r>
      <w:r>
        <w:rPr>
          <w:rFonts w:ascii="楷体_GB2312" w:eastAsia="楷体_GB2312" w:hAnsi="宋体" w:hint="eastAsia"/>
          <w:bCs/>
          <w:szCs w:val="24"/>
          <w:lang w:val="de-DE"/>
        </w:rPr>
        <w:t xml:space="preserve"> +20%</w:t>
      </w:r>
    </w:p>
    <w:p w:rsidR="00E30963" w:rsidRDefault="007705EF">
      <w:pPr>
        <w:ind w:leftChars="200" w:left="480"/>
        <w:rPr>
          <w:rFonts w:ascii="楷体_GB2312" w:eastAsia="楷体_GB2312" w:hAnsi="宋体"/>
          <w:bCs/>
          <w:szCs w:val="24"/>
          <w:lang w:val="de-DE"/>
        </w:rPr>
      </w:pPr>
      <w:r>
        <w:rPr>
          <w:rFonts w:ascii="楷体_GB2312" w:eastAsia="楷体_GB2312" w:hAnsi="宋体" w:hint="eastAsia"/>
          <w:bCs/>
          <w:szCs w:val="24"/>
        </w:rPr>
        <w:t>额定交流电压</w:t>
      </w:r>
      <w:r>
        <w:rPr>
          <w:rFonts w:ascii="楷体_GB2312" w:eastAsia="楷体_GB2312" w:hAnsi="宋体" w:hint="eastAsia"/>
          <w:bCs/>
          <w:szCs w:val="24"/>
          <w:lang w:val="de-DE"/>
        </w:rPr>
        <w:t>：220V AC,</w:t>
      </w:r>
      <w:r>
        <w:rPr>
          <w:rFonts w:ascii="楷体_GB2312" w:eastAsia="楷体_GB2312" w:hAnsi="宋体" w:hint="eastAsia"/>
          <w:bCs/>
          <w:szCs w:val="24"/>
        </w:rPr>
        <w:t>允许偏差</w:t>
      </w:r>
      <w:r>
        <w:rPr>
          <w:rFonts w:ascii="楷体_GB2312" w:eastAsia="楷体_GB2312" w:hAnsi="宋体" w:hint="eastAsia"/>
          <w:bCs/>
          <w:szCs w:val="24"/>
          <w:lang w:val="de-DE"/>
        </w:rPr>
        <w:t xml:space="preserve">-20% </w:t>
      </w:r>
      <w:r>
        <w:rPr>
          <w:rFonts w:ascii="楷体_GB2312" w:eastAsia="楷体_GB2312" w:hAnsi="宋体" w:hint="eastAsia"/>
          <w:bCs/>
          <w:szCs w:val="24"/>
        </w:rPr>
        <w:t>～</w:t>
      </w:r>
      <w:r>
        <w:rPr>
          <w:rFonts w:ascii="楷体_GB2312" w:eastAsia="楷体_GB2312" w:hAnsi="宋体" w:hint="eastAsia"/>
          <w:bCs/>
          <w:szCs w:val="24"/>
          <w:lang w:val="de-DE"/>
        </w:rPr>
        <w:t xml:space="preserve"> +20%</w:t>
      </w:r>
    </w:p>
    <w:p w:rsidR="00E30963" w:rsidRDefault="007705EF">
      <w:pPr>
        <w:rPr>
          <w:rFonts w:ascii="楷体_GB2312" w:eastAsia="楷体_GB2312" w:hAnsi="宋体"/>
          <w:bCs/>
          <w:szCs w:val="24"/>
          <w:lang w:val="de-DE"/>
        </w:rPr>
      </w:pPr>
      <w:r>
        <w:rPr>
          <w:rFonts w:ascii="楷体_GB2312" w:eastAsia="楷体_GB2312" w:hAnsi="宋体" w:cs="宋体" w:hint="eastAsia"/>
          <w:bCs/>
          <w:szCs w:val="24"/>
          <w:lang w:val="de-DE"/>
        </w:rPr>
        <w:t>6.2.7</w:t>
      </w:r>
      <w:r>
        <w:rPr>
          <w:rFonts w:ascii="楷体_GB2312" w:eastAsia="楷体_GB2312" w:hAnsi="宋体" w:hint="eastAsia"/>
          <w:bCs/>
          <w:szCs w:val="24"/>
        </w:rPr>
        <w:t>电磁兼容及防护等级要求</w:t>
      </w:r>
      <w:r>
        <w:rPr>
          <w:rFonts w:ascii="楷体_GB2312" w:eastAsia="楷体_GB2312" w:hAnsi="宋体" w:hint="eastAsia"/>
          <w:bCs/>
          <w:szCs w:val="24"/>
          <w:lang w:val="de-DE"/>
        </w:rPr>
        <w:t>：</w:t>
      </w:r>
    </w:p>
    <w:p w:rsidR="00E30963" w:rsidRDefault="007705EF">
      <w:pPr>
        <w:ind w:leftChars="200" w:left="480"/>
        <w:rPr>
          <w:rFonts w:ascii="楷体_GB2312" w:eastAsia="楷体_GB2312" w:hAnsi="宋体"/>
          <w:bCs/>
          <w:szCs w:val="24"/>
          <w:lang w:val="de-DE"/>
        </w:rPr>
      </w:pPr>
      <w:r>
        <w:rPr>
          <w:rFonts w:ascii="楷体_GB2312" w:eastAsia="楷体_GB2312" w:hAnsi="宋体" w:hint="eastAsia"/>
          <w:bCs/>
          <w:szCs w:val="24"/>
          <w:lang w:val="de-DE"/>
        </w:rPr>
        <w:t>1M</w:t>
      </w:r>
      <w:r>
        <w:rPr>
          <w:rFonts w:ascii="楷体_GB2312" w:eastAsia="楷体_GB2312" w:hAnsi="宋体" w:hint="eastAsia"/>
          <w:bCs/>
          <w:szCs w:val="24"/>
        </w:rPr>
        <w:t>脉冲脉群干扰试验</w:t>
      </w:r>
      <w:r>
        <w:rPr>
          <w:rFonts w:ascii="楷体_GB2312" w:eastAsia="楷体_GB2312" w:hAnsi="宋体" w:hint="eastAsia"/>
          <w:bCs/>
          <w:szCs w:val="24"/>
          <w:lang w:val="de-DE"/>
        </w:rPr>
        <w:t>：IEC60225-22-1，</w:t>
      </w:r>
      <w:r>
        <w:rPr>
          <w:rFonts w:ascii="楷体_GB2312" w:eastAsia="楷体_GB2312" w:hAnsi="宋体" w:hint="eastAsia"/>
          <w:bCs/>
          <w:szCs w:val="24"/>
        </w:rPr>
        <w:t>共摸</w:t>
      </w:r>
      <w:r>
        <w:rPr>
          <w:rFonts w:ascii="楷体_GB2312" w:eastAsia="楷体_GB2312" w:hAnsi="宋体" w:hint="eastAsia"/>
          <w:bCs/>
          <w:szCs w:val="24"/>
          <w:lang w:val="de-DE"/>
        </w:rPr>
        <w:t xml:space="preserve"> 2.5kV,</w:t>
      </w:r>
      <w:r>
        <w:rPr>
          <w:rFonts w:ascii="楷体_GB2312" w:eastAsia="楷体_GB2312" w:hAnsi="宋体" w:hint="eastAsia"/>
          <w:bCs/>
          <w:szCs w:val="24"/>
        </w:rPr>
        <w:t>差摸</w:t>
      </w:r>
      <w:r>
        <w:rPr>
          <w:rFonts w:ascii="楷体_GB2312" w:eastAsia="楷体_GB2312" w:hAnsi="宋体" w:hint="eastAsia"/>
          <w:bCs/>
          <w:szCs w:val="24"/>
          <w:lang w:val="de-DE"/>
        </w:rPr>
        <w:t xml:space="preserve"> 1.0kV， III</w:t>
      </w:r>
      <w:r>
        <w:rPr>
          <w:rFonts w:ascii="楷体_GB2312" w:eastAsia="楷体_GB2312" w:hAnsi="宋体" w:hint="eastAsia"/>
          <w:bCs/>
          <w:szCs w:val="24"/>
        </w:rPr>
        <w:t>级</w:t>
      </w:r>
    </w:p>
    <w:p w:rsidR="00E30963" w:rsidRDefault="007705EF">
      <w:pPr>
        <w:ind w:leftChars="200" w:left="480"/>
        <w:rPr>
          <w:rFonts w:ascii="楷体_GB2312" w:eastAsia="楷体_GB2312" w:hAnsi="宋体"/>
          <w:bCs/>
          <w:szCs w:val="24"/>
          <w:lang w:val="de-DE"/>
        </w:rPr>
      </w:pPr>
      <w:r>
        <w:rPr>
          <w:rFonts w:ascii="楷体_GB2312" w:eastAsia="楷体_GB2312" w:hAnsi="宋体" w:hint="eastAsia"/>
          <w:bCs/>
          <w:szCs w:val="24"/>
        </w:rPr>
        <w:t>静电放电试验</w:t>
      </w:r>
      <w:r>
        <w:rPr>
          <w:rFonts w:ascii="楷体_GB2312" w:eastAsia="楷体_GB2312" w:hAnsi="宋体" w:hint="eastAsia"/>
          <w:bCs/>
          <w:szCs w:val="24"/>
          <w:lang w:val="de-DE"/>
        </w:rPr>
        <w:t xml:space="preserve">：  IEC60255-22-2  </w:t>
      </w:r>
      <w:r>
        <w:rPr>
          <w:rFonts w:ascii="楷体_GB2312" w:eastAsia="楷体_GB2312" w:hAnsi="宋体" w:hint="eastAsia"/>
          <w:bCs/>
          <w:szCs w:val="24"/>
        </w:rPr>
        <w:t>接触放电</w:t>
      </w:r>
      <w:r>
        <w:rPr>
          <w:rFonts w:ascii="楷体_GB2312" w:eastAsia="楷体_GB2312" w:hAnsi="宋体" w:hint="eastAsia"/>
          <w:bCs/>
          <w:szCs w:val="24"/>
          <w:lang w:val="de-DE"/>
        </w:rPr>
        <w:t xml:space="preserve"> 6kV，</w:t>
      </w:r>
      <w:r>
        <w:rPr>
          <w:rFonts w:ascii="楷体_GB2312" w:eastAsia="楷体_GB2312" w:hAnsi="宋体" w:hint="eastAsia"/>
          <w:bCs/>
          <w:szCs w:val="24"/>
        </w:rPr>
        <w:t>空气放电</w:t>
      </w:r>
      <w:r>
        <w:rPr>
          <w:rFonts w:ascii="楷体_GB2312" w:eastAsia="楷体_GB2312" w:hAnsi="宋体" w:hint="eastAsia"/>
          <w:bCs/>
          <w:szCs w:val="24"/>
          <w:lang w:val="de-DE"/>
        </w:rPr>
        <w:t xml:space="preserve"> 8kV，III</w:t>
      </w:r>
      <w:r>
        <w:rPr>
          <w:rFonts w:ascii="楷体_GB2312" w:eastAsia="楷体_GB2312" w:hAnsi="宋体" w:hint="eastAsia"/>
          <w:bCs/>
          <w:szCs w:val="24"/>
        </w:rPr>
        <w:t>级</w:t>
      </w:r>
    </w:p>
    <w:p w:rsidR="00E30963" w:rsidRDefault="007705EF">
      <w:pPr>
        <w:ind w:leftChars="200" w:left="480"/>
        <w:rPr>
          <w:rFonts w:ascii="楷体_GB2312" w:eastAsia="楷体_GB2312" w:hAnsi="宋体"/>
          <w:bCs/>
          <w:szCs w:val="24"/>
          <w:lang w:val="de-DE"/>
        </w:rPr>
      </w:pPr>
      <w:r>
        <w:rPr>
          <w:rFonts w:ascii="楷体_GB2312" w:eastAsia="楷体_GB2312" w:hAnsi="宋体" w:hint="eastAsia"/>
          <w:bCs/>
          <w:szCs w:val="24"/>
        </w:rPr>
        <w:t>辐射电磁场干扰试验</w:t>
      </w:r>
      <w:r>
        <w:rPr>
          <w:rFonts w:ascii="楷体_GB2312" w:eastAsia="楷体_GB2312" w:hAnsi="宋体" w:hint="eastAsia"/>
          <w:bCs/>
          <w:szCs w:val="24"/>
          <w:lang w:val="de-DE"/>
        </w:rPr>
        <w:t>：IEC60225-22-3  IEC61000-4-3</w:t>
      </w:r>
    </w:p>
    <w:p w:rsidR="00E30963" w:rsidRDefault="007705EF">
      <w:pPr>
        <w:ind w:leftChars="200" w:left="480"/>
        <w:rPr>
          <w:rFonts w:ascii="楷体_GB2312" w:eastAsia="楷体_GB2312" w:hAnsi="宋体"/>
          <w:bCs/>
          <w:szCs w:val="24"/>
          <w:lang w:val="de-DE"/>
        </w:rPr>
      </w:pPr>
      <w:r>
        <w:rPr>
          <w:rFonts w:ascii="楷体_GB2312" w:eastAsia="楷体_GB2312" w:hAnsi="宋体" w:hint="eastAsia"/>
          <w:bCs/>
          <w:szCs w:val="24"/>
        </w:rPr>
        <w:t>快速瞬变脉冲脉干扰试验</w:t>
      </w:r>
      <w:r>
        <w:rPr>
          <w:rFonts w:ascii="楷体_GB2312" w:eastAsia="楷体_GB2312" w:hAnsi="宋体" w:hint="eastAsia"/>
          <w:bCs/>
          <w:szCs w:val="24"/>
          <w:lang w:val="de-DE"/>
        </w:rPr>
        <w:t>：IEC60255-22-4，IEC61000-4-4   4kV(</w:t>
      </w:r>
      <w:r>
        <w:rPr>
          <w:rFonts w:ascii="楷体_GB2312" w:eastAsia="楷体_GB2312" w:hAnsi="宋体" w:hint="eastAsia"/>
          <w:bCs/>
          <w:szCs w:val="24"/>
        </w:rPr>
        <w:t>电源</w:t>
      </w:r>
      <w:r>
        <w:rPr>
          <w:rFonts w:ascii="楷体_GB2312" w:eastAsia="楷体_GB2312" w:hAnsi="宋体" w:hint="eastAsia"/>
          <w:bCs/>
          <w:szCs w:val="24"/>
          <w:lang w:val="de-DE"/>
        </w:rPr>
        <w:t>)/2kV（I/O</w:t>
      </w:r>
      <w:r>
        <w:rPr>
          <w:rFonts w:ascii="楷体_GB2312" w:eastAsia="楷体_GB2312" w:hAnsi="宋体" w:hint="eastAsia"/>
          <w:bCs/>
          <w:szCs w:val="24"/>
        </w:rPr>
        <w:t>口</w:t>
      </w:r>
      <w:r>
        <w:rPr>
          <w:rFonts w:ascii="楷体_GB2312" w:eastAsia="楷体_GB2312" w:hAnsi="宋体" w:hint="eastAsia"/>
          <w:bCs/>
          <w:szCs w:val="24"/>
          <w:lang w:val="de-DE"/>
        </w:rPr>
        <w:t>）</w:t>
      </w:r>
    </w:p>
    <w:p w:rsidR="00E30963" w:rsidRDefault="007705EF">
      <w:pPr>
        <w:ind w:leftChars="200" w:left="480"/>
        <w:rPr>
          <w:rFonts w:ascii="楷体_GB2312" w:eastAsia="楷体_GB2312" w:hAnsi="宋体"/>
          <w:bCs/>
          <w:szCs w:val="24"/>
          <w:lang w:val="de-DE"/>
        </w:rPr>
      </w:pPr>
      <w:r>
        <w:rPr>
          <w:rFonts w:ascii="楷体_GB2312" w:eastAsia="楷体_GB2312" w:hAnsi="宋体" w:hint="eastAsia"/>
          <w:bCs/>
          <w:szCs w:val="24"/>
        </w:rPr>
        <w:t>浪涌试验</w:t>
      </w:r>
      <w:r>
        <w:rPr>
          <w:rFonts w:ascii="楷体_GB2312" w:eastAsia="楷体_GB2312" w:hAnsi="宋体" w:hint="eastAsia"/>
          <w:bCs/>
          <w:szCs w:val="24"/>
          <w:lang w:val="de-DE"/>
        </w:rPr>
        <w:t>：IEC61000-4-5   2kV（</w:t>
      </w:r>
      <w:r>
        <w:rPr>
          <w:rFonts w:ascii="楷体_GB2312" w:eastAsia="楷体_GB2312" w:hAnsi="宋体" w:hint="eastAsia"/>
          <w:bCs/>
          <w:szCs w:val="24"/>
        </w:rPr>
        <w:t>差摸</w:t>
      </w:r>
      <w:r>
        <w:rPr>
          <w:rFonts w:ascii="楷体_GB2312" w:eastAsia="楷体_GB2312" w:hAnsi="宋体" w:hint="eastAsia"/>
          <w:bCs/>
          <w:szCs w:val="24"/>
          <w:lang w:val="de-DE"/>
        </w:rPr>
        <w:t>）/1kV（</w:t>
      </w:r>
      <w:r>
        <w:rPr>
          <w:rFonts w:ascii="楷体_GB2312" w:eastAsia="楷体_GB2312" w:hAnsi="宋体" w:hint="eastAsia"/>
          <w:bCs/>
          <w:szCs w:val="24"/>
        </w:rPr>
        <w:t>共摸</w:t>
      </w:r>
      <w:r>
        <w:rPr>
          <w:rFonts w:ascii="楷体_GB2312" w:eastAsia="楷体_GB2312" w:hAnsi="宋体" w:hint="eastAsia"/>
          <w:bCs/>
          <w:szCs w:val="24"/>
          <w:lang w:val="de-DE"/>
        </w:rPr>
        <w:t>）</w:t>
      </w:r>
    </w:p>
    <w:p w:rsidR="00E30963" w:rsidRDefault="007705EF">
      <w:pPr>
        <w:ind w:leftChars="200" w:left="480"/>
        <w:rPr>
          <w:rFonts w:ascii="楷体_GB2312" w:eastAsia="楷体_GB2312" w:hAnsi="宋体"/>
          <w:bCs/>
          <w:szCs w:val="24"/>
        </w:rPr>
      </w:pPr>
      <w:r>
        <w:rPr>
          <w:rFonts w:ascii="楷体_GB2312" w:eastAsia="楷体_GB2312" w:hAnsi="宋体" w:hint="eastAsia"/>
          <w:bCs/>
          <w:szCs w:val="24"/>
        </w:rPr>
        <w:lastRenderedPageBreak/>
        <w:t>工频磁场干扰试验：IEC61000-4-8    4级   30A/M持续，300A/M 3秒内</w:t>
      </w:r>
    </w:p>
    <w:p w:rsidR="00E30963" w:rsidRDefault="007705EF">
      <w:pPr>
        <w:ind w:leftChars="200" w:left="480"/>
        <w:rPr>
          <w:rFonts w:ascii="楷体_GB2312" w:eastAsia="楷体_GB2312" w:hAnsi="宋体"/>
          <w:bCs/>
          <w:szCs w:val="24"/>
        </w:rPr>
      </w:pPr>
      <w:r>
        <w:rPr>
          <w:rFonts w:ascii="楷体_GB2312" w:eastAsia="楷体_GB2312" w:hAnsi="宋体" w:hint="eastAsia"/>
          <w:bCs/>
          <w:szCs w:val="24"/>
        </w:rPr>
        <w:t>电压暂降，短时电压中断和电压变化干扰度试验：</w:t>
      </w:r>
    </w:p>
    <w:p w:rsidR="00E30963" w:rsidRDefault="007705EF">
      <w:pPr>
        <w:ind w:leftChars="200" w:left="480"/>
        <w:rPr>
          <w:rFonts w:ascii="楷体_GB2312" w:eastAsia="楷体_GB2312" w:hAnsi="宋体"/>
          <w:bCs/>
          <w:szCs w:val="24"/>
        </w:rPr>
      </w:pPr>
      <w:r>
        <w:rPr>
          <w:rFonts w:ascii="楷体_GB2312" w:eastAsia="楷体_GB2312" w:hAnsi="宋体" w:hint="eastAsia"/>
          <w:bCs/>
          <w:szCs w:val="24"/>
        </w:rPr>
        <w:t>IEC61000-4-11和IEC60255-11，30%，10MS 内，&gt;90%,5000MS内 或 100%在100MS 内</w:t>
      </w:r>
    </w:p>
    <w:p w:rsidR="00E30963" w:rsidRDefault="007705EF">
      <w:pPr>
        <w:ind w:leftChars="200" w:left="480"/>
        <w:rPr>
          <w:rFonts w:ascii="楷体_GB2312" w:eastAsia="楷体_GB2312" w:hAnsi="宋体"/>
          <w:bCs/>
          <w:szCs w:val="24"/>
        </w:rPr>
      </w:pPr>
      <w:r>
        <w:rPr>
          <w:rFonts w:ascii="楷体_GB2312" w:eastAsia="楷体_GB2312" w:hAnsi="宋体" w:hint="eastAsia"/>
          <w:bCs/>
          <w:szCs w:val="24"/>
        </w:rPr>
        <w:t>绝缘试验：IEC60255-5   冲击试验电压：5kV（1.2/50μS，介质强度试验（工频介质耐受能力） 2kV，50HZ，1分钟</w:t>
      </w:r>
    </w:p>
    <w:p w:rsidR="00E30963" w:rsidRDefault="007705EF">
      <w:pPr>
        <w:ind w:leftChars="200" w:left="480"/>
        <w:rPr>
          <w:rFonts w:ascii="楷体_GB2312" w:eastAsia="楷体_GB2312" w:hAnsi="宋体"/>
          <w:bCs/>
          <w:szCs w:val="24"/>
        </w:rPr>
      </w:pPr>
      <w:r>
        <w:rPr>
          <w:rFonts w:ascii="楷体_GB2312" w:eastAsia="楷体_GB2312" w:hAnsi="宋体" w:hint="eastAsia"/>
          <w:bCs/>
          <w:szCs w:val="24"/>
        </w:rPr>
        <w:t>机械试验：IEC60255-21-1，IEC60255-21-2，IEC60255-21-3</w:t>
      </w:r>
    </w:p>
    <w:p w:rsidR="00E30963" w:rsidRDefault="007705EF">
      <w:pPr>
        <w:snapToGrid w:val="0"/>
        <w:rPr>
          <w:rFonts w:ascii="楷体_GB2312" w:eastAsia="楷体_GB2312" w:hAnsi="宋体"/>
          <w:bCs/>
          <w:szCs w:val="24"/>
        </w:rPr>
      </w:pPr>
      <w:r>
        <w:rPr>
          <w:rFonts w:ascii="楷体_GB2312" w:eastAsia="楷体_GB2312" w:hAnsi="宋体" w:cs="宋体" w:hint="eastAsia"/>
          <w:bCs/>
          <w:szCs w:val="24"/>
        </w:rPr>
        <w:t xml:space="preserve">6.3  </w:t>
      </w:r>
      <w:r>
        <w:rPr>
          <w:rFonts w:ascii="楷体_GB2312" w:eastAsia="楷体_GB2312" w:hAnsi="宋体" w:hint="eastAsia"/>
          <w:bCs/>
          <w:szCs w:val="24"/>
        </w:rPr>
        <w:t>综合保护器的基本功能要求</w:t>
      </w:r>
    </w:p>
    <w:p w:rsidR="00E30963" w:rsidRDefault="007705EF" w:rsidP="00DB3F9D">
      <w:pPr>
        <w:ind w:leftChars="-8" w:left="478" w:hangingChars="207" w:hanging="497"/>
        <w:rPr>
          <w:rFonts w:ascii="楷体_GB2312" w:eastAsia="楷体_GB2312" w:hAnsi="宋体"/>
          <w:bCs/>
          <w:szCs w:val="24"/>
        </w:rPr>
      </w:pPr>
      <w:r>
        <w:rPr>
          <w:rFonts w:ascii="楷体_GB2312" w:eastAsia="楷体_GB2312" w:hAnsi="宋体" w:cs="宋体" w:hint="eastAsia"/>
          <w:bCs/>
          <w:szCs w:val="24"/>
        </w:rPr>
        <w:t xml:space="preserve">6.3.1 </w:t>
      </w:r>
      <w:r>
        <w:rPr>
          <w:rFonts w:ascii="楷体_GB2312" w:eastAsia="楷体_GB2312" w:hAnsi="宋体" w:hint="eastAsia"/>
          <w:bCs/>
          <w:szCs w:val="24"/>
        </w:rPr>
        <w:t>被保护设备回路所需要的开入、开出量（见第8条款要求）及所有的模拟量测量应由综合保护器完整实现,具有电流、电压测量功能。</w:t>
      </w:r>
    </w:p>
    <w:p w:rsidR="00E30963" w:rsidRDefault="007705EF" w:rsidP="00DB3F9D">
      <w:pPr>
        <w:ind w:leftChars="-8" w:left="478" w:hangingChars="207" w:hanging="497"/>
        <w:rPr>
          <w:rFonts w:ascii="楷体_GB2312" w:eastAsia="楷体_GB2312" w:hAnsi="宋体"/>
          <w:bCs/>
          <w:szCs w:val="24"/>
        </w:rPr>
      </w:pPr>
      <w:r>
        <w:rPr>
          <w:rFonts w:ascii="楷体_GB2312" w:eastAsia="楷体_GB2312" w:hAnsi="宋体" w:hint="eastAsia"/>
          <w:bCs/>
          <w:szCs w:val="24"/>
        </w:rPr>
        <w:t>6.3.2变电所所有回路的综合保护器应具有系统通讯接口，综合保护器通过该通讯接口可以独立地和不同的网络通信, 其所采用的通讯规约应能向本单元SCADA系统通讯管理单元传送所有综合自动化的信息，并接收通讯管理单元的所有综合自动化信息。综合自动化信息除遥测、遥控、遥调、遥信信息外，还应包括保护故障录波、SOE事件记录、保护定值等相关故障信息和装置信息。中心变电站35kV电容器保护、35kV站用变（接地变）保护、35kV线路后备保护和中心站侧35kV线路光纤差动保护的通讯方式为以太网口，使用61850规约，各区域变综合保护器通讯方式为以太网口或RS485，要求满足SCADA系统集成要求，保证在不借助其他辅助通讯设备的前提下直接实现与SCADA系统通讯管理单元的综合自动化信息传输。为实现综合保护器信息上传的需要，SCADA系统厂家应具有针对本次招标的综合保护器的SCADA系统二次研发能力，保证可以实现业主综合自动化功能的全部实现。</w:t>
      </w:r>
    </w:p>
    <w:p w:rsidR="00E30963" w:rsidRDefault="007705EF">
      <w:pPr>
        <w:widowControl/>
        <w:autoSpaceDE w:val="0"/>
        <w:autoSpaceDN w:val="0"/>
        <w:adjustRightInd w:val="0"/>
        <w:ind w:leftChars="30" w:left="432" w:hangingChars="150" w:hanging="360"/>
        <w:rPr>
          <w:rFonts w:ascii="楷体_GB2312" w:eastAsia="楷体_GB2312" w:hAnsi="宋体"/>
          <w:bCs/>
          <w:szCs w:val="24"/>
        </w:rPr>
      </w:pPr>
      <w:r>
        <w:rPr>
          <w:rFonts w:ascii="楷体_GB2312" w:eastAsia="楷体_GB2312" w:hAnsi="宋体" w:cs="宋体" w:hint="eastAsia"/>
          <w:bCs/>
          <w:szCs w:val="24"/>
        </w:rPr>
        <w:t xml:space="preserve">6.3.3 </w:t>
      </w:r>
      <w:r>
        <w:rPr>
          <w:rFonts w:ascii="楷体_GB2312" w:eastAsia="楷体_GB2312" w:hAnsi="宋体" w:hint="eastAsia"/>
          <w:bCs/>
          <w:szCs w:val="24"/>
        </w:rPr>
        <w:t>应用于0.4kV（0.69 kV）低压进线柜实现进线保护及低压备自投的综合保护器要求必须具有逻辑编程能力，以实现低压进线和母联的备自投（投标时提供逻辑及启动、闭锁条件）。该综合保护及测控装置须具有至少一个以太网口或RS485通讯接口，其所配备的通讯规约应能向SCADA系统的通讯管理单元传送所有综合自动化的信息，并接收通讯管理单元的所有综合自动化信息。综合自动化信息除遥测、遥控、遥信信息外，还应包括保护SOE事件记录、保护定值等相关故障信息和装置信息。</w:t>
      </w:r>
    </w:p>
    <w:p w:rsidR="00E30963" w:rsidRDefault="007705EF">
      <w:pPr>
        <w:widowControl/>
        <w:autoSpaceDE w:val="0"/>
        <w:autoSpaceDN w:val="0"/>
        <w:adjustRightInd w:val="0"/>
        <w:ind w:leftChars="30" w:left="72"/>
        <w:rPr>
          <w:rFonts w:ascii="楷体_GB2312" w:eastAsia="楷体_GB2312" w:hAnsi="宋体"/>
          <w:bCs/>
          <w:szCs w:val="24"/>
        </w:rPr>
      </w:pPr>
      <w:r>
        <w:rPr>
          <w:rFonts w:ascii="楷体_GB2312" w:eastAsia="楷体_GB2312" w:hAnsi="宋体" w:cs="宋体" w:hint="eastAsia"/>
          <w:bCs/>
          <w:szCs w:val="24"/>
        </w:rPr>
        <w:t xml:space="preserve">6.3.4 </w:t>
      </w:r>
      <w:r>
        <w:rPr>
          <w:rFonts w:ascii="楷体_GB2312" w:eastAsia="楷体_GB2312" w:hAnsi="宋体" w:hint="eastAsia"/>
          <w:bCs/>
          <w:szCs w:val="24"/>
        </w:rPr>
        <w:t>所有综合保护器的人机界面应采用液晶屏，所显示信息内容能够自由定义。</w:t>
      </w:r>
    </w:p>
    <w:p w:rsidR="00E30963" w:rsidRDefault="007705EF">
      <w:pPr>
        <w:widowControl/>
        <w:autoSpaceDE w:val="0"/>
        <w:autoSpaceDN w:val="0"/>
        <w:adjustRightInd w:val="0"/>
        <w:rPr>
          <w:rFonts w:ascii="楷体_GB2312" w:eastAsia="楷体_GB2312" w:hAnsi="宋体"/>
          <w:bCs/>
          <w:szCs w:val="24"/>
        </w:rPr>
      </w:pPr>
      <w:r>
        <w:rPr>
          <w:rFonts w:ascii="楷体_GB2312" w:eastAsia="楷体_GB2312" w:hAnsi="宋体" w:cs="宋体" w:hint="eastAsia"/>
          <w:bCs/>
          <w:szCs w:val="24"/>
        </w:rPr>
        <w:t xml:space="preserve">6.3.5 </w:t>
      </w:r>
      <w:r>
        <w:rPr>
          <w:rFonts w:ascii="楷体_GB2312" w:eastAsia="楷体_GB2312" w:hAnsi="宋体" w:hint="eastAsia"/>
          <w:bCs/>
          <w:szCs w:val="24"/>
        </w:rPr>
        <w:t>所有综合保护器的液晶屏显示的告警信息可由用户自定义。</w:t>
      </w:r>
    </w:p>
    <w:p w:rsidR="00E30963" w:rsidRDefault="007705EF">
      <w:pPr>
        <w:widowControl/>
        <w:autoSpaceDE w:val="0"/>
        <w:autoSpaceDN w:val="0"/>
        <w:adjustRightInd w:val="0"/>
        <w:ind w:left="360" w:hangingChars="150" w:hanging="360"/>
        <w:rPr>
          <w:rFonts w:ascii="楷体_GB2312" w:eastAsia="楷体_GB2312" w:hAnsi="宋体"/>
          <w:bCs/>
          <w:szCs w:val="24"/>
        </w:rPr>
      </w:pPr>
      <w:r>
        <w:rPr>
          <w:rFonts w:ascii="楷体_GB2312" w:eastAsia="楷体_GB2312" w:hAnsi="宋体" w:cs="宋体" w:hint="eastAsia"/>
          <w:bCs/>
          <w:szCs w:val="24"/>
        </w:rPr>
        <w:t xml:space="preserve">6.3.6 </w:t>
      </w:r>
      <w:r>
        <w:rPr>
          <w:rFonts w:ascii="楷体_GB2312" w:eastAsia="楷体_GB2312" w:hAnsi="宋体" w:hint="eastAsia"/>
          <w:bCs/>
          <w:szCs w:val="24"/>
        </w:rPr>
        <w:t>所有综合保护器的应具备和笔记本电脑连接的通讯接口，以便连接便携电脑通过专用软件进行操作，投标方免费提供专用整定软件。同时前面板应具备多个可自由定义的报警灯给用户使用，方便发生故障跳闸后快速获取相关故障信息。</w:t>
      </w:r>
    </w:p>
    <w:p w:rsidR="00E30963" w:rsidRDefault="007705EF">
      <w:pPr>
        <w:ind w:leftChars="30" w:left="72"/>
        <w:rPr>
          <w:rFonts w:ascii="楷体_GB2312" w:eastAsia="楷体_GB2312" w:hAnsi="宋体"/>
          <w:bCs/>
          <w:szCs w:val="24"/>
        </w:rPr>
      </w:pPr>
      <w:r>
        <w:rPr>
          <w:rFonts w:ascii="楷体_GB2312" w:eastAsia="楷体_GB2312" w:hAnsi="宋体" w:cs="宋体" w:hint="eastAsia"/>
          <w:bCs/>
          <w:szCs w:val="24"/>
        </w:rPr>
        <w:t xml:space="preserve">6.3.7 </w:t>
      </w:r>
      <w:r>
        <w:rPr>
          <w:rFonts w:ascii="楷体_GB2312" w:eastAsia="楷体_GB2312" w:hAnsi="宋体" w:hint="eastAsia"/>
          <w:bCs/>
          <w:szCs w:val="24"/>
        </w:rPr>
        <w:t>所有综合保护器应具有在线自检功能，能够发现自身硬件或软件的故障并提供看门狗输出报警，同时闭锁保护防止误动作。</w:t>
      </w:r>
    </w:p>
    <w:p w:rsidR="00E30963" w:rsidRDefault="007705EF">
      <w:pPr>
        <w:ind w:leftChars="30" w:left="432" w:hangingChars="150" w:hanging="360"/>
        <w:rPr>
          <w:rFonts w:ascii="楷体_GB2312" w:eastAsia="楷体_GB2312" w:hAnsi="宋体" w:cs="宋体"/>
          <w:bCs/>
          <w:szCs w:val="24"/>
        </w:rPr>
      </w:pPr>
      <w:r>
        <w:rPr>
          <w:rFonts w:ascii="楷体_GB2312" w:eastAsia="楷体_GB2312" w:hAnsi="宋体" w:cs="宋体" w:hint="eastAsia"/>
          <w:bCs/>
          <w:szCs w:val="24"/>
        </w:rPr>
        <w:t>6.3.8</w:t>
      </w:r>
      <w:r>
        <w:rPr>
          <w:rFonts w:ascii="楷体_GB2312" w:eastAsia="楷体_GB2312" w:hAnsi="宋体" w:hint="eastAsia"/>
          <w:bCs/>
          <w:szCs w:val="24"/>
        </w:rPr>
        <w:t>各回路综合保护器的保护、测量和监控功能必须满足7.《综合保护器保护,测量及监控功能的技术要求》中要求。</w:t>
      </w:r>
    </w:p>
    <w:p w:rsidR="00E30963" w:rsidRDefault="007705EF">
      <w:pPr>
        <w:rPr>
          <w:rFonts w:ascii="楷体_GB2312" w:eastAsia="楷体_GB2312" w:hAnsi="宋体"/>
          <w:bCs/>
          <w:szCs w:val="24"/>
        </w:rPr>
      </w:pPr>
      <w:r>
        <w:rPr>
          <w:rFonts w:ascii="楷体_GB2312" w:eastAsia="楷体_GB2312" w:hAnsi="宋体" w:cs="宋体" w:hint="eastAsia"/>
          <w:bCs/>
          <w:szCs w:val="24"/>
        </w:rPr>
        <w:t xml:space="preserve">6.3.9 </w:t>
      </w:r>
      <w:r>
        <w:rPr>
          <w:rFonts w:ascii="楷体_GB2312" w:eastAsia="楷体_GB2312" w:hAnsi="宋体" w:hint="eastAsia"/>
          <w:bCs/>
          <w:szCs w:val="24"/>
        </w:rPr>
        <w:t>各回路综合保护器的开入量、开出量必须满足第8条款数量要求。</w:t>
      </w:r>
    </w:p>
    <w:p w:rsidR="00E30963" w:rsidRDefault="007705EF">
      <w:pPr>
        <w:rPr>
          <w:rFonts w:ascii="楷体_GB2312" w:eastAsia="楷体_GB2312" w:hAnsi="宋体"/>
          <w:bCs/>
          <w:szCs w:val="24"/>
        </w:rPr>
      </w:pPr>
      <w:r>
        <w:rPr>
          <w:rFonts w:ascii="楷体_GB2312" w:eastAsia="楷体_GB2312" w:hAnsi="宋体" w:cs="宋体" w:hint="eastAsia"/>
          <w:bCs/>
          <w:szCs w:val="24"/>
        </w:rPr>
        <w:t xml:space="preserve">6.3.10 </w:t>
      </w:r>
      <w:r>
        <w:rPr>
          <w:rFonts w:ascii="楷体_GB2312" w:eastAsia="楷体_GB2312" w:hAnsi="宋体" w:hint="eastAsia"/>
          <w:bCs/>
          <w:szCs w:val="24"/>
        </w:rPr>
        <w:t>各回路综合保护器的模拟量输入、输出应满足第9条款要求。</w:t>
      </w:r>
    </w:p>
    <w:p w:rsidR="00E30963" w:rsidRDefault="007705EF">
      <w:pPr>
        <w:ind w:left="360" w:hangingChars="150" w:hanging="360"/>
        <w:rPr>
          <w:rFonts w:ascii="楷体_GB2312" w:eastAsia="楷体_GB2312" w:hAnsi="宋体"/>
          <w:bCs/>
          <w:szCs w:val="24"/>
        </w:rPr>
      </w:pPr>
      <w:r>
        <w:rPr>
          <w:rFonts w:ascii="楷体_GB2312" w:eastAsia="楷体_GB2312" w:hAnsi="宋体" w:cs="宋体" w:hint="eastAsia"/>
          <w:bCs/>
          <w:szCs w:val="24"/>
        </w:rPr>
        <w:t>6.3.11</w:t>
      </w:r>
      <w:r>
        <w:rPr>
          <w:rFonts w:ascii="楷体_GB2312" w:eastAsia="楷体_GB2312" w:hAnsi="宋体" w:hint="eastAsia"/>
          <w:bCs/>
          <w:szCs w:val="24"/>
        </w:rPr>
        <w:t>所有综合器应具备故障录波功能，采样频率每周波不小于8次，每次存储时间不小于2秒的波形，能够记录所有模拟量、逻辑输入量的波形，储存录波文件数量可根据需要设定。录波文件在综合保护器失去直流电源的情况下不应丢失。</w:t>
      </w:r>
    </w:p>
    <w:p w:rsidR="00E30963" w:rsidRDefault="007705EF">
      <w:pPr>
        <w:ind w:left="240" w:hangingChars="100" w:hanging="240"/>
        <w:rPr>
          <w:rFonts w:ascii="楷体_GB2312" w:eastAsia="楷体_GB2312" w:hAnsi="宋体"/>
          <w:bCs/>
          <w:szCs w:val="24"/>
        </w:rPr>
      </w:pPr>
      <w:r>
        <w:rPr>
          <w:rFonts w:ascii="楷体_GB2312" w:eastAsia="楷体_GB2312" w:hAnsi="宋体" w:cs="宋体" w:hint="eastAsia"/>
          <w:bCs/>
          <w:szCs w:val="24"/>
        </w:rPr>
        <w:t xml:space="preserve">6.3.12 </w:t>
      </w:r>
      <w:r>
        <w:rPr>
          <w:rFonts w:ascii="楷体_GB2312" w:eastAsia="楷体_GB2312" w:hAnsi="宋体" w:hint="eastAsia"/>
          <w:bCs/>
          <w:szCs w:val="24"/>
        </w:rPr>
        <w:t>所有综合保护器的保护功能必须通过保护装置配备的保护功能模块实现，不允许采用逻辑编程功能实现。</w:t>
      </w:r>
    </w:p>
    <w:p w:rsidR="00E30963" w:rsidRDefault="007705EF">
      <w:pPr>
        <w:rPr>
          <w:rFonts w:ascii="楷体_GB2312" w:eastAsia="楷体_GB2312" w:hAnsi="宋体"/>
          <w:bCs/>
          <w:szCs w:val="24"/>
        </w:rPr>
      </w:pPr>
      <w:r>
        <w:rPr>
          <w:rFonts w:ascii="楷体_GB2312" w:eastAsia="楷体_GB2312" w:hAnsi="宋体" w:cs="宋体" w:hint="eastAsia"/>
          <w:bCs/>
          <w:szCs w:val="24"/>
        </w:rPr>
        <w:t>6.3.13</w:t>
      </w:r>
      <w:r>
        <w:rPr>
          <w:rFonts w:ascii="楷体_GB2312" w:eastAsia="楷体_GB2312" w:hAnsi="宋体" w:hint="eastAsia"/>
          <w:bCs/>
          <w:szCs w:val="24"/>
        </w:rPr>
        <w:t xml:space="preserve"> 为保证综合保护器在开关柜低压室安装安全裕度，要求综合保护器本体深度（不含端子）≤245mm。（高压综合保护器）</w:t>
      </w:r>
    </w:p>
    <w:p w:rsidR="00E30963" w:rsidRDefault="007705EF">
      <w:pPr>
        <w:ind w:left="240" w:hangingChars="100" w:hanging="240"/>
        <w:rPr>
          <w:rFonts w:ascii="楷体_GB2312" w:eastAsia="楷体_GB2312" w:hAnsi="宋体"/>
          <w:bCs/>
          <w:szCs w:val="24"/>
        </w:rPr>
      </w:pPr>
      <w:r>
        <w:rPr>
          <w:rFonts w:ascii="楷体_GB2312" w:eastAsia="楷体_GB2312" w:hAnsi="宋体" w:hint="eastAsia"/>
          <w:bCs/>
          <w:szCs w:val="24"/>
        </w:rPr>
        <w:lastRenderedPageBreak/>
        <w:t>6.3.14 高安全可靠性：采用高质量、高可靠性的微机保护，要求每台微机保护监控装置采用2个以上工业DSP芯片，本站上位监控系统和通讯的任何故障不会影响微机保护的正常运行。</w:t>
      </w:r>
    </w:p>
    <w:p w:rsidR="00E30963" w:rsidRDefault="007705EF">
      <w:pPr>
        <w:ind w:left="240" w:hangingChars="100" w:hanging="240"/>
        <w:rPr>
          <w:rFonts w:ascii="楷体_GB2312" w:eastAsia="楷体_GB2312" w:hAnsi="宋体"/>
          <w:bCs/>
          <w:szCs w:val="24"/>
        </w:rPr>
      </w:pPr>
      <w:r>
        <w:rPr>
          <w:rFonts w:ascii="楷体_GB2312" w:eastAsia="楷体_GB2312" w:hAnsi="宋体" w:hint="eastAsia"/>
          <w:bCs/>
          <w:szCs w:val="24"/>
        </w:rPr>
        <w:t>6.3.15微机保护装置应采用成熟产品, 所投标的保护品牌必须具国内大型石化项目或五大发电集团下属的单机容量超过300MW的国内火电厂的业绩（该项目中使用的保护装置主要是该品牌的产品）。所提供的型号必须是有3年以上的良好运行业绩的产品，投标人的投标产品如果是原来保护的升级或替代产品，需能够提供可靠证明并经业主认可后方可使用。</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  设计和制造的一般要求</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6.4.1  对结构的要求</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6.4.1.1  所有的设备应该是新造的，能够经久耐用。即使在规范书中没有特别地提出这样的要求，一般地说，这些设备也应该满足一个完整的产品所具有的全部要求。</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6.4.1.2  所有的设备在结构上应该便于拆装、检查和安装。</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6.4.1.3  除了技术规范另有规定以外，制造设备用的材料应该是对其性能经过严密检查后所挑选出的材料。因此，这些材料在同类设备通常使用的材料中是优质的材料。</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6.4.2 对抗地震防振动和抗撞击的设计要求</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6.4.2.1  抗地震、能力的设计要求</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所有安装在盘上的设备应该制造成能承受7度地震产生的静态水平加速度。</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6.4.2.2  防振动设计要求</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当输入电压为额定值，输入电流为零时，如果分别在水平方向和垂直方向上交互地施工加如下的振动10分钟：</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振动频率  16.7赫兹</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振幅      0.4毫米</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应该保证设备不会失灵。</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6.4.2.3  抗撞击设计要求</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当设备的输入电压为零时，分别交互地在水平及垂直方向上施加6次294米/秒</w:t>
      </w:r>
      <w:r>
        <w:rPr>
          <w:rFonts w:ascii="楷体_GB2312" w:eastAsia="楷体_GB2312" w:hAnsi="宋体" w:hint="eastAsia"/>
          <w:bCs/>
          <w:kern w:val="0"/>
          <w:szCs w:val="24"/>
          <w:vertAlign w:val="superscript"/>
        </w:rPr>
        <w:t>2</w:t>
      </w:r>
      <w:r>
        <w:rPr>
          <w:rFonts w:ascii="楷体_GB2312" w:eastAsia="楷体_GB2312" w:hAnsi="宋体" w:hint="eastAsia"/>
          <w:bCs/>
          <w:kern w:val="0"/>
          <w:szCs w:val="24"/>
        </w:rPr>
        <w:t>(30G)的撞击，设备的性能和外观不会引起破坏。</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6.4.3  控制电源和所用电源</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6.4.3.1  直流控制电源</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由业主提供的直流控制电源是直流电压为220伏的固定蓄电池组。供电电压可以在176伏到253伏的范围内变化，并且不会因此影响设备的运行。</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如果所设计的设备的运行电压与上述的规定不同，则应该提供并在盘上安装满足需要的DC—DC变换器。并要求直流电源断电后恢复时，DC—DC变换器应能自动起动。</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6.4.3.2  交流所用电源</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所用电源为3相4线，50赫兹，380/220伏的交流电源。由所用电源供电的所有设备的装置应该同时在同一方向上承受± 10%的电压波动和5%的频率变化。</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6.4.4  材料</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所设计的设备使用的全部材料是新的、优质的和最适用的材料、这些材料应没有缺陷，并应指出这些材料的分类和等级。</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对于技术规范中没有特别指定的材料应该根据其实际用途选用最合适的材料，并且应该遵照美国材料试验学会(ASTM)的最新规定或者经过批准的等效的标准。</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6.4.5  焊接</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应该采用电弧焊接进行焊接。焊件应该没有小孔、裂缝和其他任何明显的缺陷。应该根据我国最新出版的焊接行业标准对焊接操作和焊工的资格进行鉴定检验。手工焊接中所用的焊条应该是适合于焊</w:t>
      </w:r>
      <w:r>
        <w:rPr>
          <w:rFonts w:ascii="楷体_GB2312" w:eastAsia="楷体_GB2312" w:hAnsi="宋体" w:hint="eastAsia"/>
          <w:bCs/>
          <w:kern w:val="0"/>
          <w:szCs w:val="24"/>
        </w:rPr>
        <w:lastRenderedPageBreak/>
        <w:t>接各种截面的厚涂料型的焊条。用焊接方法连接的铁板应该精确地裁割其大小，并将其从边缘起用压力弯到合适的连续的曲率。不允许在截割要焊接的铁板或其他材料时引起任何弯曲。对于要连接的边缘的尺寸和形状。应该允许全面熔融和完全焊入。使铁板的边缘形成适当的形状，以适应各种不同的焊接条件。</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6.4.6  涂漆和防锈</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6.4.6.1  除了有色金属零件、镀锌钢件和机械精加工面以外；其他所有的外露金属零件都应该预先经过喷砂清理。</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在金属零件的表面涂一道底漆以形成厚度为0.04毫米到0.1毫米的干膜。在这之后接着涂两道外用调合罩面漆，使干膜的厚度达到0.127毫米到0.178毫米。底漆和罩面漆应该是同一厂家生产的。</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6.4.6.2  室内的保护屏最后一道涂以亮瓷漆。</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6.4.6.3  卖主应该提交他所希望采用的防腐措施的完整说明以及所用的漆材料的专门说明。</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6.4.6.4  所有的涂漆应能经受得住机械振动以及热和油的作用而不致会出现划痕或者变软。</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6.4.6.5  屏上的涂漆应该使用合成树脂化合物喷涂成具有半光泽的表面层。</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6.4.6.6  卖方应该提出涂漆制造厂的色标，涂漆的颜色最终在合同签订之后，由</w:t>
      </w:r>
      <w:r>
        <w:rPr>
          <w:rFonts w:ascii="楷体_GB2312" w:eastAsia="楷体_GB2312" w:hAnsi="宋体" w:hint="eastAsia"/>
          <w:bCs/>
          <w:kern w:val="0"/>
          <w:szCs w:val="24"/>
          <w:lang w:eastAsia="zh-CN"/>
        </w:rPr>
        <w:t>业主</w:t>
      </w:r>
      <w:r>
        <w:rPr>
          <w:rFonts w:ascii="楷体_GB2312" w:eastAsia="楷体_GB2312" w:hAnsi="宋体" w:hint="eastAsia"/>
          <w:bCs/>
          <w:kern w:val="0"/>
          <w:szCs w:val="24"/>
        </w:rPr>
        <w:t>确定。</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6.4.7  保护柜(屏)</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6.4.7.1  所制造的柜(屏)包括安装所必须的槽钢底座、支架、顶板和侧板。保护柜(屏)包括所有安装在上面的成套设备或单个组件皆应有足够机械强度和正确的安装方式，保证在起吊、运输、存放和安装过程中不会损坏，供方还应提供运输，存放和安装说明书，供用户使用。</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供方应对保护柜(屏)内部接线的正确性全面负责，在指定的环境条件下，所供应的设备的特性和功能应完全满足技术规范书的要求。</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6.4.7.2  尺寸</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柜(屏)高2260毫米，宽800毫米，深600毫米。</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6.4.7.3  屏、柜防护等级至少达到IP42，保护柜(屏)的机械结构应能防止：</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a) 灰尘；</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b) 潮湿；</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c) 虫和动物；</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d) 所规定的高温和低温；</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e) 保护柜(屏)支架的振动。</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6.4.7.4  这些柜(屏)设计成前(或前后)开门、垂直自立式、并且要安装容易，控制电缆的进出连接、检查和维护要方便，门上应有玻璃窗，可监视内部的掉牌信号及信号灯，门在开闭时保护不应误动作，门上要求采用截面不小于4mm</w:t>
      </w:r>
      <w:r>
        <w:rPr>
          <w:rFonts w:ascii="楷体_GB2312" w:eastAsia="楷体_GB2312" w:hAnsi="宋体" w:hint="eastAsia"/>
          <w:bCs/>
          <w:kern w:val="0"/>
          <w:szCs w:val="24"/>
          <w:vertAlign w:val="superscript"/>
        </w:rPr>
        <w:t>2</w:t>
      </w:r>
      <w:r>
        <w:rPr>
          <w:rFonts w:ascii="楷体_GB2312" w:eastAsia="楷体_GB2312" w:hAnsi="宋体" w:hint="eastAsia"/>
          <w:bCs/>
          <w:kern w:val="0"/>
          <w:szCs w:val="24"/>
        </w:rPr>
        <w:t>的黄绿色多股铜导线可靠接地。</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6.4.7.5 保护柜(屏)应能适用于7度地震地区，此时保护不误动。</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6.4.7.6 保护柜(屏)底部应有安装孔</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保护屏上的设备采用嵌入式或半嵌入式安装，并在背后接线。保护柜内应有适当的照明灯，保护屏应采取自然冷却。</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6.4.7.7  考虑到设备之间的电位差和噪声干扰，每面柜应装有截面不小于100mm</w:t>
      </w:r>
      <w:r>
        <w:rPr>
          <w:rFonts w:ascii="楷体_GB2312" w:eastAsia="楷体_GB2312" w:hAnsi="宋体" w:hint="eastAsia"/>
          <w:bCs/>
          <w:kern w:val="0"/>
          <w:szCs w:val="24"/>
          <w:vertAlign w:val="superscript"/>
        </w:rPr>
        <w:t>2</w:t>
      </w:r>
      <w:r>
        <w:rPr>
          <w:rFonts w:ascii="楷体_GB2312" w:eastAsia="楷体_GB2312" w:hAnsi="宋体" w:hint="eastAsia"/>
          <w:bCs/>
          <w:kern w:val="0"/>
          <w:szCs w:val="24"/>
        </w:rPr>
        <w:t>铜排，长度与屏同宽，它应连接到主框架的前面，侧面和后面，接地母线末端应装好可靠的压接式端子，以备接到电站的接地网上，并预留有外接联接孔位。柜本体的接地线采用截面不小于4mm</w:t>
      </w:r>
      <w:r>
        <w:rPr>
          <w:rFonts w:ascii="楷体_GB2312" w:eastAsia="楷体_GB2312" w:hAnsi="宋体" w:hint="eastAsia"/>
          <w:bCs/>
          <w:kern w:val="0"/>
          <w:szCs w:val="24"/>
          <w:vertAlign w:val="superscript"/>
        </w:rPr>
        <w:t>2</w:t>
      </w:r>
      <w:r>
        <w:rPr>
          <w:rFonts w:ascii="楷体_GB2312" w:eastAsia="楷体_GB2312" w:hAnsi="宋体" w:hint="eastAsia"/>
          <w:bCs/>
          <w:kern w:val="0"/>
          <w:szCs w:val="24"/>
        </w:rPr>
        <w:t>的黄绿色多股铜导线，与接地母线的连接至少用两个螺丝。</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6.4.7.8  保护柜(屏)内设备的安排及端子排的布置应保证各套保护的独立性，在一套保护检修时不影响其他任何一套保护系统的正常运行。</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6.4.7.9  装置需经刀闸或快速小开关接通直流电源，该刀闸或快速小开关安装在保护柜(屏)上，它应</w:t>
      </w:r>
      <w:r>
        <w:rPr>
          <w:rFonts w:ascii="楷体_GB2312" w:eastAsia="楷体_GB2312" w:hAnsi="宋体" w:hint="eastAsia"/>
          <w:bCs/>
          <w:kern w:val="0"/>
          <w:szCs w:val="24"/>
        </w:rPr>
        <w:lastRenderedPageBreak/>
        <w:t>有动作指示及足够的断流容量，并要实现上下级配合。</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6.4.7.10  柜(屏)的内部和外部必须清洁，应清除内部所有杂物及内外一切污迹。</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6.4.7.11  供方应保证保护柜(屏)内外油漆过的表面在运输、存放和运行时的防腐蚀性能。</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6.4.7.12  每面柜(屏)及其柜(屏)上的装置(包括继电器、控制开关、控制回路的熔丝、开关及其它独立设备)都应有标签，以便清楚地识别。外壳可移动的设备，在设备的本体上也应有同样的识别标记。</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6.4.7.13  对于那些必须按照制造厂的规定才能进行更换的部件和插件，应有特殊符号标记。</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6.4.7.14  屏内应有消除过电压发生的电路，交流回路和直流回路都应有预防外部过电压和噪声的措施。</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6.4.7.15 所有设备及所需的连接应安装在由卖方供给的屏内。</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6.4.7.16 屏柜</w:t>
      </w:r>
      <w:r>
        <w:rPr>
          <w:rFonts w:ascii="楷体_GB2312" w:eastAsia="楷体_GB2312" w:hAnsi="宋体" w:hint="eastAsia"/>
          <w:bCs/>
          <w:szCs w:val="24"/>
        </w:rPr>
        <w:t>颜色与高压开关柜一致（RAL7032）。</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6.4.8 低压回路的布线</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6.4.8.1  布线</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布线为截面积大于按国内标准平方毫米的聚氯乙烯绝缘线(绞线)，具有耐热、耐潮、阻燃和足够强度。在采用捆扎布线和采用管道布线时，应该把外观整齐和防止导线发热结合起来考虑。在那些使用屏蔽线、多股软绞线或耐热导线的地方要给予特别的考虑。端子和电加热器或电阻器之间的连接引线不要使用铜线，因为这样会使电加热器或电阻器附近的高度升高。因此，应该采用瓷管套着的裸导线，要不然就使用耐热的导线。在进行屏的内部布线时，不应该布置得使接点处于不利的角度或者温升高的地方。导线应无损伤，导线的端头应采用压紧型的连接件。导线的两端应编号，供方应提供走线槽，以便于固定电缆及端子排的接线。CT或PT的输入线应通过电流、电压试验部件接入保护装置，以便对保护装置进行隔离和试验。</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6.4.8.2  接线端子</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●试验用的端子</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电流互感器和电压互感器的二次回路和断路器的试验回路应该采用插入式端子(正常情况下是插入连接)。</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●跳闸闭锁端子</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应该使用接线柱式端子。</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●端子</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端子应是压接型端子，用带有颜色聚氯乙烯端子表示相别，在导线的两端应该使用标号环来清晰地标出导线的编号。在接线图和概要图中应该注出编号。端子应该牢牢地固定，使得其不致由于振动、发热等而变松，同时还应能方便地进行检查和维护。屏内布线时，应该使端子排位于屏的下部，而连接器则位于屏的上部，这样便于导线引入。端子排应保证有足够的绝缘水平。端子排应该分段，至少有10%备用端子，且可在必要时再增加，一根电缆中所有各导线应接于靠近的端子上。每个端子上一般只能接一根导线。断路器跳闸和合闸回路不宜接在相邻的端子上，直流电源正、负极也不能接在相邻端子上。</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6.4.8.3 出口电缆的端子和端接工具</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●出口电缆的端子</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卖方提供的用于出口电缆的可靠的接线端子，且应该符合下列的要求：</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端子的数目：安装的端子数的 115%</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端子的尺寸：在合同签订后通知</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●端接工具</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卖方应该提供端接工具，以供压接型端子或其他可靠的接线端子使用。</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6.4.8.4  颜色代号</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导线的颜色代号基本上应该与制造厂的标准一致，卖方应该提交制造厂的颜色代码标准，导线颜</w:t>
      </w:r>
      <w:r>
        <w:rPr>
          <w:rFonts w:ascii="楷体_GB2312" w:eastAsia="楷体_GB2312" w:hAnsi="宋体" w:hint="eastAsia"/>
          <w:bCs/>
          <w:kern w:val="0"/>
          <w:szCs w:val="24"/>
        </w:rPr>
        <w:lastRenderedPageBreak/>
        <w:t>色代号最终在合同签订之后由业主决定。</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引线应该加套，这些套的颜色就作为相序的代号。</w:t>
      </w:r>
    </w:p>
    <w:p w:rsidR="00E30963" w:rsidRDefault="007705EF">
      <w:pPr>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如果在交流回路中的相序是已知的：</w:t>
      </w:r>
    </w:p>
    <w:p w:rsidR="00E30963" w:rsidRDefault="007705EF">
      <w:pPr>
        <w:tabs>
          <w:tab w:val="left" w:pos="2760"/>
        </w:tabs>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A相</w:t>
      </w:r>
      <w:r>
        <w:rPr>
          <w:rFonts w:ascii="楷体_GB2312" w:eastAsia="楷体_GB2312" w:hAnsi="宋体" w:hint="eastAsia"/>
          <w:bCs/>
          <w:kern w:val="0"/>
          <w:szCs w:val="24"/>
        </w:rPr>
        <w:tab/>
        <w:t>黄色</w:t>
      </w:r>
    </w:p>
    <w:p w:rsidR="00E30963" w:rsidRDefault="007705EF">
      <w:pPr>
        <w:tabs>
          <w:tab w:val="left" w:pos="2760"/>
        </w:tabs>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B相</w:t>
      </w:r>
      <w:r>
        <w:rPr>
          <w:rFonts w:ascii="楷体_GB2312" w:eastAsia="楷体_GB2312" w:hAnsi="宋体" w:hint="eastAsia"/>
          <w:bCs/>
          <w:kern w:val="0"/>
          <w:szCs w:val="24"/>
        </w:rPr>
        <w:tab/>
        <w:t>绿色</w:t>
      </w:r>
    </w:p>
    <w:p w:rsidR="00E30963" w:rsidRDefault="007705EF">
      <w:pPr>
        <w:tabs>
          <w:tab w:val="left" w:pos="2760"/>
        </w:tabs>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C相</w:t>
      </w:r>
      <w:r>
        <w:rPr>
          <w:rFonts w:ascii="楷体_GB2312" w:eastAsia="楷体_GB2312" w:hAnsi="宋体" w:hint="eastAsia"/>
          <w:bCs/>
          <w:kern w:val="0"/>
          <w:szCs w:val="24"/>
        </w:rPr>
        <w:tab/>
        <w:t>红色</w:t>
      </w:r>
    </w:p>
    <w:p w:rsidR="00E30963" w:rsidRDefault="007705EF">
      <w:pPr>
        <w:tabs>
          <w:tab w:val="left" w:pos="2760"/>
        </w:tabs>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中性线</w:t>
      </w:r>
      <w:r>
        <w:rPr>
          <w:rFonts w:ascii="楷体_GB2312" w:eastAsia="楷体_GB2312" w:hAnsi="宋体" w:hint="eastAsia"/>
          <w:bCs/>
          <w:kern w:val="0"/>
          <w:szCs w:val="24"/>
        </w:rPr>
        <w:tab/>
        <w:t>淡兰色</w:t>
      </w:r>
    </w:p>
    <w:p w:rsidR="00E30963" w:rsidRDefault="007705EF">
      <w:pPr>
        <w:tabs>
          <w:tab w:val="left" w:pos="2760"/>
        </w:tabs>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如果在单相的情况下，相序是未知的，将使用红色和白色</w:t>
      </w:r>
    </w:p>
    <w:p w:rsidR="00E30963" w:rsidRDefault="007705EF">
      <w:pPr>
        <w:tabs>
          <w:tab w:val="left" w:pos="2760"/>
        </w:tabs>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在直流回路中：</w:t>
      </w:r>
    </w:p>
    <w:p w:rsidR="00E30963" w:rsidRDefault="007705EF">
      <w:pPr>
        <w:tabs>
          <w:tab w:val="left" w:pos="2760"/>
        </w:tabs>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＋(正级)</w:t>
      </w:r>
      <w:r>
        <w:rPr>
          <w:rFonts w:ascii="楷体_GB2312" w:eastAsia="楷体_GB2312" w:hAnsi="宋体" w:hint="eastAsia"/>
          <w:bCs/>
          <w:kern w:val="0"/>
          <w:szCs w:val="24"/>
        </w:rPr>
        <w:tab/>
        <w:t>棕色</w:t>
      </w:r>
    </w:p>
    <w:p w:rsidR="00E30963" w:rsidRDefault="007705EF">
      <w:pPr>
        <w:tabs>
          <w:tab w:val="left" w:pos="2760"/>
        </w:tabs>
        <w:autoSpaceDE w:val="0"/>
        <w:autoSpaceDN w:val="0"/>
        <w:adjustRightInd w:val="0"/>
        <w:snapToGrid w:val="0"/>
        <w:ind w:firstLine="600"/>
        <w:rPr>
          <w:rFonts w:ascii="楷体_GB2312" w:eastAsia="楷体_GB2312" w:hAnsi="宋体"/>
          <w:bCs/>
          <w:kern w:val="0"/>
          <w:szCs w:val="24"/>
        </w:rPr>
      </w:pPr>
      <w:r>
        <w:rPr>
          <w:rFonts w:ascii="楷体_GB2312" w:eastAsia="楷体_GB2312" w:hAnsi="宋体" w:hint="eastAsia"/>
          <w:bCs/>
          <w:kern w:val="0"/>
          <w:szCs w:val="24"/>
        </w:rPr>
        <w:t>－(负级)</w:t>
      </w:r>
      <w:r>
        <w:rPr>
          <w:rFonts w:ascii="楷体_GB2312" w:eastAsia="楷体_GB2312" w:hAnsi="宋体" w:hint="eastAsia"/>
          <w:bCs/>
          <w:kern w:val="0"/>
          <w:szCs w:val="24"/>
        </w:rPr>
        <w:tab/>
        <w:t>兰色</w:t>
      </w:r>
    </w:p>
    <w:p w:rsidR="00E30963" w:rsidRDefault="007705EF">
      <w:pPr>
        <w:tabs>
          <w:tab w:val="left" w:pos="2760"/>
        </w:tabs>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6.4.9  电子回路</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6.4.9.1  为了预防外部和/或内部的过电压引起误动作，在电子电路中应该使用金属护套电缆或绞合电缆以及诸如此类的电缆。</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6.4.9.2  电子电路和电气回路之间的路径上应该保持合理的间隙。</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6.4.9.3  电子电路的外部连接应该用连接器进行。</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6.4.9.4  应该用电缆槽进行布线。如果采用其他的布线系统则应由业主审批这种布线系统。</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6.4.9.5 每块印刷电路板应该整个涂上漆以防潮气和灰尘侵入。</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6.4.10  铭牌</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6.4.10.1  屏的铭牌应该固定在屏的表面或屏内醒目的地方，铭牌应该用透明的丙烯酸树脂制成。铭牌为白底，其上为黑色的粗体字。</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6.4.10.2  铭牌的尺寸及其上的内容依具体工程而定。</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6.4.11  互换性</w:t>
      </w:r>
    </w:p>
    <w:p w:rsidR="00E30963" w:rsidRDefault="007705EF">
      <w:pPr>
        <w:autoSpaceDE w:val="0"/>
        <w:autoSpaceDN w:val="0"/>
        <w:adjustRightInd w:val="0"/>
        <w:snapToGrid w:val="0"/>
        <w:rPr>
          <w:rFonts w:ascii="楷体_GB2312" w:eastAsia="楷体_GB2312" w:hAnsi="宋体"/>
          <w:bCs/>
          <w:kern w:val="0"/>
          <w:szCs w:val="24"/>
        </w:rPr>
      </w:pPr>
      <w:r>
        <w:rPr>
          <w:rFonts w:ascii="楷体_GB2312" w:eastAsia="楷体_GB2312" w:hAnsi="宋体" w:hint="eastAsia"/>
          <w:bCs/>
          <w:kern w:val="0"/>
          <w:szCs w:val="24"/>
        </w:rPr>
        <w:t xml:space="preserve">      对于具有相同尺寸的零件应该有完全的互换性，具有相同特性的元件，应该尽实际可能地具有互</w:t>
      </w:r>
    </w:p>
    <w:p w:rsidR="00E30963" w:rsidRDefault="007705EF">
      <w:pPr>
        <w:pStyle w:val="SINOPEC-1"/>
        <w:numPr>
          <w:ilvl w:val="0"/>
          <w:numId w:val="17"/>
        </w:numPr>
        <w:spacing w:before="240" w:afterLines="0" w:line="240" w:lineRule="auto"/>
        <w:rPr>
          <w:rFonts w:ascii="楷体_GB2312" w:eastAsia="楷体_GB2312" w:hAnsi="宋体"/>
          <w:b w:val="0"/>
        </w:rPr>
      </w:pPr>
      <w:bookmarkStart w:id="109" w:name="_Toc274842259"/>
      <w:r>
        <w:rPr>
          <w:rFonts w:ascii="楷体_GB2312" w:eastAsia="楷体_GB2312" w:hAnsi="宋体" w:hint="eastAsia"/>
          <w:b w:val="0"/>
        </w:rPr>
        <w:t>微机综合保护装置测量及监控功能的技术要求</w:t>
      </w:r>
      <w:bookmarkEnd w:id="109"/>
    </w:p>
    <w:p w:rsidR="00E30963" w:rsidRDefault="007705EF">
      <w:pPr>
        <w:rPr>
          <w:rFonts w:ascii="楷体_GB2312" w:eastAsia="楷体_GB2312" w:hAnsi="宋体"/>
          <w:bCs/>
          <w:szCs w:val="24"/>
        </w:rPr>
      </w:pPr>
      <w:r>
        <w:rPr>
          <w:rFonts w:ascii="楷体_GB2312" w:eastAsia="楷体_GB2312" w:hAnsi="宋体" w:hint="eastAsia"/>
          <w:bCs/>
          <w:szCs w:val="24"/>
        </w:rPr>
        <w:t>7.1  35kV线路光纤差动保护及后备保护（详见《35kV线路保护技术规范》）</w:t>
      </w:r>
    </w:p>
    <w:p w:rsidR="00E30963" w:rsidRDefault="007705EF">
      <w:pPr>
        <w:rPr>
          <w:rFonts w:ascii="楷体_GB2312" w:eastAsia="楷体_GB2312" w:hAnsi="宋体"/>
          <w:bCs/>
          <w:szCs w:val="24"/>
        </w:rPr>
      </w:pPr>
      <w:r>
        <w:rPr>
          <w:rFonts w:ascii="楷体_GB2312" w:eastAsia="楷体_GB2312" w:hAnsi="宋体" w:hint="eastAsia"/>
          <w:bCs/>
          <w:szCs w:val="24"/>
        </w:rPr>
        <w:t>7.2  35kV电容器保护装置</w:t>
      </w:r>
    </w:p>
    <w:p w:rsidR="00E30963" w:rsidRDefault="007705EF">
      <w:pPr>
        <w:tabs>
          <w:tab w:val="left" w:pos="945"/>
          <w:tab w:val="left" w:pos="1145"/>
        </w:tabs>
        <w:ind w:firstLineChars="343" w:firstLine="823"/>
        <w:rPr>
          <w:rFonts w:ascii="楷体_GB2312" w:eastAsia="楷体_GB2312" w:hAnsi="宋体"/>
          <w:bCs/>
          <w:szCs w:val="24"/>
        </w:rPr>
      </w:pPr>
      <w:r>
        <w:rPr>
          <w:rFonts w:ascii="楷体_GB2312" w:eastAsia="楷体_GB2312" w:hAnsi="宋体" w:hint="eastAsia"/>
          <w:bCs/>
          <w:szCs w:val="24"/>
        </w:rPr>
        <w:t>A.保护功能</w:t>
      </w:r>
    </w:p>
    <w:p w:rsidR="00E30963" w:rsidRDefault="007705EF">
      <w:pPr>
        <w:tabs>
          <w:tab w:val="left" w:pos="945"/>
          <w:tab w:val="left" w:pos="1145"/>
        </w:tabs>
        <w:ind w:firstLineChars="343" w:firstLine="823"/>
        <w:rPr>
          <w:rFonts w:ascii="楷体_GB2312" w:eastAsia="楷体_GB2312" w:hAnsi="宋体"/>
          <w:bCs/>
          <w:szCs w:val="24"/>
        </w:rPr>
      </w:pPr>
      <w:r>
        <w:rPr>
          <w:rFonts w:ascii="楷体_GB2312" w:eastAsia="楷体_GB2312" w:hAnsi="宋体" w:hint="eastAsia"/>
          <w:bCs/>
          <w:szCs w:val="24"/>
        </w:rPr>
        <w:t>二段过流保护、过压、欠压保护、电压差动、不平衡电流保护。</w:t>
      </w:r>
    </w:p>
    <w:p w:rsidR="00E30963" w:rsidRDefault="007705EF">
      <w:pPr>
        <w:tabs>
          <w:tab w:val="left" w:pos="945"/>
          <w:tab w:val="left" w:pos="1145"/>
        </w:tabs>
        <w:ind w:firstLineChars="343" w:firstLine="823"/>
        <w:rPr>
          <w:rFonts w:ascii="楷体_GB2312" w:eastAsia="楷体_GB2312" w:hAnsi="宋体"/>
          <w:bCs/>
          <w:szCs w:val="24"/>
        </w:rPr>
      </w:pPr>
      <w:r>
        <w:rPr>
          <w:rFonts w:ascii="楷体_GB2312" w:eastAsia="楷体_GB2312" w:hAnsi="宋体" w:hint="eastAsia"/>
          <w:bCs/>
          <w:szCs w:val="24"/>
        </w:rPr>
        <w:t>B.测量功能</w:t>
      </w:r>
    </w:p>
    <w:p w:rsidR="00E30963" w:rsidRDefault="007705EF">
      <w:pPr>
        <w:tabs>
          <w:tab w:val="left" w:pos="945"/>
          <w:tab w:val="left" w:pos="1145"/>
        </w:tabs>
        <w:ind w:firstLineChars="343" w:firstLine="823"/>
        <w:rPr>
          <w:rFonts w:ascii="楷体_GB2312" w:eastAsia="楷体_GB2312" w:hAnsi="宋体"/>
          <w:bCs/>
          <w:szCs w:val="24"/>
        </w:rPr>
      </w:pPr>
      <w:r>
        <w:rPr>
          <w:rFonts w:ascii="楷体_GB2312" w:eastAsia="楷体_GB2312" w:hAnsi="宋体" w:hint="eastAsia"/>
          <w:bCs/>
          <w:szCs w:val="24"/>
        </w:rPr>
        <w:t>能测量三相线电压、三相电流、零序电流，正反相功率及电度、功率因数等所有相关的电气测量值。</w:t>
      </w:r>
    </w:p>
    <w:p w:rsidR="00E30963" w:rsidRDefault="007705EF">
      <w:pPr>
        <w:tabs>
          <w:tab w:val="left" w:pos="945"/>
          <w:tab w:val="left" w:pos="1145"/>
        </w:tabs>
        <w:ind w:firstLineChars="343" w:firstLine="823"/>
        <w:rPr>
          <w:rFonts w:ascii="楷体_GB2312" w:eastAsia="楷体_GB2312" w:hAnsi="宋体"/>
          <w:bCs/>
          <w:szCs w:val="24"/>
        </w:rPr>
      </w:pPr>
      <w:r>
        <w:rPr>
          <w:rFonts w:ascii="楷体_GB2312" w:eastAsia="楷体_GB2312" w:hAnsi="宋体" w:hint="eastAsia"/>
          <w:bCs/>
          <w:szCs w:val="24"/>
        </w:rPr>
        <w:t>C．监控功能</w:t>
      </w:r>
    </w:p>
    <w:p w:rsidR="00E30963" w:rsidRDefault="007705EF">
      <w:pPr>
        <w:tabs>
          <w:tab w:val="left" w:pos="955"/>
        </w:tabs>
        <w:ind w:firstLineChars="220" w:firstLine="528"/>
        <w:rPr>
          <w:rFonts w:ascii="楷体_GB2312" w:eastAsia="楷体_GB2312" w:hAnsi="宋体"/>
          <w:bCs/>
          <w:szCs w:val="24"/>
        </w:rPr>
      </w:pPr>
      <w:r>
        <w:rPr>
          <w:rFonts w:ascii="楷体_GB2312" w:eastAsia="楷体_GB2312" w:hAnsi="宋体" w:hint="eastAsia"/>
          <w:bCs/>
          <w:szCs w:val="24"/>
        </w:rPr>
        <w:t xml:space="preserve">   开入量、开出量见8条款要求</w:t>
      </w:r>
    </w:p>
    <w:p w:rsidR="00E30963" w:rsidRDefault="007705EF">
      <w:pPr>
        <w:tabs>
          <w:tab w:val="left" w:pos="955"/>
        </w:tabs>
        <w:ind w:firstLineChars="220" w:firstLine="528"/>
        <w:rPr>
          <w:rFonts w:ascii="楷体_GB2312" w:eastAsia="楷体_GB2312" w:hAnsi="宋体"/>
          <w:bCs/>
          <w:szCs w:val="24"/>
        </w:rPr>
      </w:pPr>
      <w:r>
        <w:rPr>
          <w:rFonts w:ascii="楷体_GB2312" w:eastAsia="楷体_GB2312" w:hAnsi="宋体" w:hint="eastAsia"/>
          <w:bCs/>
          <w:szCs w:val="24"/>
        </w:rPr>
        <w:t xml:space="preserve">   合闸、分闸回路断线监视</w:t>
      </w:r>
    </w:p>
    <w:p w:rsidR="00E30963" w:rsidRDefault="007705EF">
      <w:pPr>
        <w:tabs>
          <w:tab w:val="left" w:pos="955"/>
        </w:tabs>
        <w:ind w:firstLineChars="220" w:firstLine="528"/>
        <w:rPr>
          <w:rFonts w:ascii="楷体_GB2312" w:eastAsia="楷体_GB2312" w:hAnsi="宋体"/>
          <w:bCs/>
          <w:szCs w:val="24"/>
        </w:rPr>
      </w:pPr>
      <w:r>
        <w:rPr>
          <w:rFonts w:ascii="楷体_GB2312" w:eastAsia="楷体_GB2312" w:hAnsi="宋体" w:hint="eastAsia"/>
          <w:bCs/>
          <w:szCs w:val="24"/>
        </w:rPr>
        <w:t xml:space="preserve">   故障录波</w:t>
      </w:r>
    </w:p>
    <w:p w:rsidR="00E30963" w:rsidRDefault="007705EF">
      <w:pPr>
        <w:tabs>
          <w:tab w:val="left" w:pos="955"/>
        </w:tabs>
        <w:ind w:firstLineChars="220" w:firstLine="528"/>
        <w:rPr>
          <w:rFonts w:ascii="楷体_GB2312" w:eastAsia="楷体_GB2312" w:hAnsi="宋体"/>
          <w:bCs/>
          <w:szCs w:val="24"/>
        </w:rPr>
      </w:pPr>
      <w:r>
        <w:rPr>
          <w:rFonts w:ascii="楷体_GB2312" w:eastAsia="楷体_GB2312" w:hAnsi="宋体" w:hint="eastAsia"/>
          <w:bCs/>
          <w:szCs w:val="24"/>
        </w:rPr>
        <w:t xml:space="preserve">   电压回路及CT断线监视及报警</w:t>
      </w:r>
    </w:p>
    <w:p w:rsidR="00E30963" w:rsidRDefault="007705EF">
      <w:pPr>
        <w:rPr>
          <w:rFonts w:ascii="楷体_GB2312" w:eastAsia="楷体_GB2312" w:hAnsi="宋体"/>
          <w:bCs/>
          <w:szCs w:val="24"/>
        </w:rPr>
      </w:pPr>
      <w:r>
        <w:rPr>
          <w:rFonts w:ascii="楷体_GB2312" w:eastAsia="楷体_GB2312" w:hAnsi="宋体" w:hint="eastAsia"/>
          <w:bCs/>
          <w:szCs w:val="24"/>
        </w:rPr>
        <w:t>7.3 35kV所用变(接地变)保护装置</w:t>
      </w:r>
    </w:p>
    <w:p w:rsidR="00E30963" w:rsidRDefault="007705EF">
      <w:pPr>
        <w:tabs>
          <w:tab w:val="left" w:pos="945"/>
          <w:tab w:val="left" w:pos="1145"/>
        </w:tabs>
        <w:ind w:firstLineChars="343" w:firstLine="823"/>
        <w:rPr>
          <w:rFonts w:ascii="楷体_GB2312" w:eastAsia="楷体_GB2312" w:hAnsi="宋体"/>
          <w:bCs/>
          <w:szCs w:val="24"/>
        </w:rPr>
      </w:pPr>
      <w:r>
        <w:rPr>
          <w:rFonts w:ascii="楷体_GB2312" w:eastAsia="楷体_GB2312" w:hAnsi="宋体" w:hint="eastAsia"/>
          <w:bCs/>
          <w:szCs w:val="24"/>
        </w:rPr>
        <w:t>A.保护功能</w:t>
      </w:r>
    </w:p>
    <w:p w:rsidR="00E30963" w:rsidRDefault="007705EF">
      <w:pPr>
        <w:tabs>
          <w:tab w:val="left" w:pos="945"/>
          <w:tab w:val="left" w:pos="1145"/>
        </w:tabs>
        <w:ind w:firstLineChars="343" w:firstLine="823"/>
        <w:rPr>
          <w:rFonts w:ascii="楷体_GB2312" w:eastAsia="楷体_GB2312" w:hAnsi="宋体"/>
          <w:bCs/>
          <w:szCs w:val="24"/>
        </w:rPr>
      </w:pPr>
      <w:r>
        <w:rPr>
          <w:rFonts w:ascii="楷体_GB2312" w:eastAsia="楷体_GB2312" w:hAnsi="宋体" w:hint="eastAsia"/>
          <w:bCs/>
          <w:szCs w:val="24"/>
        </w:rPr>
        <w:t>两段过流保护、过负荷保护、本体保护、零序电流保护。</w:t>
      </w:r>
    </w:p>
    <w:p w:rsidR="00E30963" w:rsidRDefault="007705EF">
      <w:pPr>
        <w:tabs>
          <w:tab w:val="left" w:pos="945"/>
          <w:tab w:val="left" w:pos="1145"/>
        </w:tabs>
        <w:ind w:firstLineChars="343" w:firstLine="823"/>
        <w:rPr>
          <w:rFonts w:ascii="楷体_GB2312" w:eastAsia="楷体_GB2312" w:hAnsi="宋体"/>
          <w:bCs/>
          <w:szCs w:val="24"/>
        </w:rPr>
      </w:pPr>
      <w:r>
        <w:rPr>
          <w:rFonts w:ascii="楷体_GB2312" w:eastAsia="楷体_GB2312" w:hAnsi="宋体" w:hint="eastAsia"/>
          <w:bCs/>
          <w:szCs w:val="24"/>
        </w:rPr>
        <w:t>B.测量功能</w:t>
      </w:r>
    </w:p>
    <w:p w:rsidR="00E30963" w:rsidRDefault="007705EF">
      <w:pPr>
        <w:tabs>
          <w:tab w:val="left" w:pos="945"/>
          <w:tab w:val="left" w:pos="1145"/>
        </w:tabs>
        <w:ind w:firstLineChars="343" w:firstLine="823"/>
        <w:rPr>
          <w:rFonts w:ascii="楷体_GB2312" w:eastAsia="楷体_GB2312" w:hAnsi="宋体"/>
          <w:bCs/>
          <w:szCs w:val="24"/>
        </w:rPr>
      </w:pPr>
      <w:r>
        <w:rPr>
          <w:rFonts w:ascii="楷体_GB2312" w:eastAsia="楷体_GB2312" w:hAnsi="宋体" w:hint="eastAsia"/>
          <w:bCs/>
          <w:szCs w:val="24"/>
        </w:rPr>
        <w:lastRenderedPageBreak/>
        <w:t>能测量三相线电压、三相电流、零序电流，有功功率、无功功率、电度、功率因数等所有相关的电气测量值。</w:t>
      </w:r>
    </w:p>
    <w:p w:rsidR="00E30963" w:rsidRDefault="007705EF">
      <w:pPr>
        <w:tabs>
          <w:tab w:val="left" w:pos="945"/>
          <w:tab w:val="left" w:pos="1145"/>
        </w:tabs>
        <w:ind w:firstLineChars="343" w:firstLine="823"/>
        <w:rPr>
          <w:rFonts w:ascii="楷体_GB2312" w:eastAsia="楷体_GB2312" w:hAnsi="宋体"/>
          <w:bCs/>
          <w:szCs w:val="24"/>
        </w:rPr>
      </w:pPr>
      <w:r>
        <w:rPr>
          <w:rFonts w:ascii="楷体_GB2312" w:eastAsia="楷体_GB2312" w:hAnsi="宋体" w:hint="eastAsia"/>
          <w:bCs/>
          <w:szCs w:val="24"/>
        </w:rPr>
        <w:t>C．监控功能</w:t>
      </w:r>
    </w:p>
    <w:p w:rsidR="00E30963" w:rsidRDefault="007705EF">
      <w:pPr>
        <w:tabs>
          <w:tab w:val="left" w:pos="955"/>
        </w:tabs>
        <w:ind w:firstLineChars="343" w:firstLine="823"/>
        <w:rPr>
          <w:rFonts w:ascii="楷体_GB2312" w:eastAsia="楷体_GB2312" w:hAnsi="宋体"/>
          <w:bCs/>
          <w:szCs w:val="24"/>
        </w:rPr>
      </w:pPr>
      <w:r>
        <w:rPr>
          <w:rFonts w:ascii="楷体_GB2312" w:eastAsia="楷体_GB2312" w:hAnsi="宋体" w:hint="eastAsia"/>
          <w:bCs/>
          <w:szCs w:val="24"/>
        </w:rPr>
        <w:t>开入量、开出量见8条款要求</w:t>
      </w:r>
    </w:p>
    <w:p w:rsidR="00E30963" w:rsidRDefault="007705EF">
      <w:pPr>
        <w:tabs>
          <w:tab w:val="left" w:pos="955"/>
        </w:tabs>
        <w:ind w:firstLineChars="343" w:firstLine="823"/>
        <w:rPr>
          <w:rFonts w:ascii="楷体_GB2312" w:eastAsia="楷体_GB2312" w:hAnsi="宋体"/>
          <w:bCs/>
          <w:szCs w:val="24"/>
        </w:rPr>
      </w:pPr>
      <w:r>
        <w:rPr>
          <w:rFonts w:ascii="楷体_GB2312" w:eastAsia="楷体_GB2312" w:hAnsi="宋体" w:hint="eastAsia"/>
          <w:bCs/>
          <w:szCs w:val="24"/>
        </w:rPr>
        <w:t>合闸、分闸回路断线监视</w:t>
      </w:r>
    </w:p>
    <w:p w:rsidR="00E30963" w:rsidRDefault="007705EF">
      <w:pPr>
        <w:tabs>
          <w:tab w:val="left" w:pos="955"/>
        </w:tabs>
        <w:ind w:firstLineChars="343" w:firstLine="823"/>
        <w:rPr>
          <w:rFonts w:ascii="楷体_GB2312" w:eastAsia="楷体_GB2312" w:hAnsi="宋体"/>
          <w:bCs/>
          <w:szCs w:val="24"/>
        </w:rPr>
      </w:pPr>
      <w:r>
        <w:rPr>
          <w:rFonts w:ascii="楷体_GB2312" w:eastAsia="楷体_GB2312" w:hAnsi="宋体" w:hint="eastAsia"/>
          <w:bCs/>
          <w:szCs w:val="24"/>
        </w:rPr>
        <w:t>故障录波</w:t>
      </w:r>
    </w:p>
    <w:p w:rsidR="00E30963" w:rsidRDefault="007705EF">
      <w:pPr>
        <w:tabs>
          <w:tab w:val="left" w:pos="955"/>
        </w:tabs>
        <w:ind w:firstLineChars="343" w:firstLine="823"/>
        <w:rPr>
          <w:rFonts w:ascii="楷体_GB2312" w:eastAsia="楷体_GB2312" w:hAnsi="宋体"/>
          <w:bCs/>
          <w:szCs w:val="24"/>
        </w:rPr>
      </w:pPr>
      <w:r>
        <w:rPr>
          <w:rFonts w:ascii="楷体_GB2312" w:eastAsia="楷体_GB2312" w:hAnsi="宋体" w:hint="eastAsia"/>
          <w:bCs/>
          <w:szCs w:val="24"/>
        </w:rPr>
        <w:t>电压回路及CT断线监视及报警</w:t>
      </w:r>
    </w:p>
    <w:p w:rsidR="00E30963" w:rsidRDefault="007705EF">
      <w:pPr>
        <w:tabs>
          <w:tab w:val="left" w:pos="945"/>
          <w:tab w:val="left" w:pos="1145"/>
        </w:tabs>
        <w:rPr>
          <w:rFonts w:ascii="楷体_GB2312" w:eastAsia="楷体_GB2312" w:hAnsi="宋体"/>
          <w:bCs/>
          <w:szCs w:val="24"/>
        </w:rPr>
      </w:pPr>
      <w:r>
        <w:rPr>
          <w:rFonts w:ascii="楷体_GB2312" w:eastAsia="楷体_GB2312" w:hAnsi="宋体" w:hint="eastAsia"/>
          <w:bCs/>
          <w:szCs w:val="24"/>
        </w:rPr>
        <w:t>7.4  35KV/10KV主变综合保护器保护及测控功能要求（包括变压器电动机组的35KV变压器）</w:t>
      </w:r>
    </w:p>
    <w:p w:rsidR="00E30963" w:rsidRDefault="007705EF">
      <w:pPr>
        <w:tabs>
          <w:tab w:val="left" w:pos="945"/>
          <w:tab w:val="left" w:pos="1145"/>
        </w:tabs>
        <w:ind w:firstLineChars="343" w:firstLine="823"/>
        <w:rPr>
          <w:rFonts w:ascii="楷体_GB2312" w:eastAsia="楷体_GB2312" w:hAnsi="宋体"/>
          <w:bCs/>
          <w:szCs w:val="24"/>
        </w:rPr>
      </w:pPr>
      <w:r>
        <w:rPr>
          <w:rFonts w:ascii="楷体_GB2312" w:eastAsia="楷体_GB2312" w:hAnsi="宋体" w:hint="eastAsia"/>
          <w:bCs/>
          <w:szCs w:val="24"/>
        </w:rPr>
        <w:t>A.保护功能</w:t>
      </w:r>
    </w:p>
    <w:p w:rsidR="00E30963" w:rsidRDefault="007705EF">
      <w:pPr>
        <w:tabs>
          <w:tab w:val="left" w:pos="945"/>
          <w:tab w:val="left" w:pos="1145"/>
        </w:tabs>
        <w:ind w:firstLineChars="343" w:firstLine="823"/>
        <w:rPr>
          <w:rFonts w:ascii="楷体_GB2312" w:eastAsia="楷体_GB2312" w:hAnsi="宋体"/>
          <w:bCs/>
          <w:szCs w:val="24"/>
        </w:rPr>
      </w:pPr>
      <w:r>
        <w:rPr>
          <w:rFonts w:ascii="楷体_GB2312" w:eastAsia="楷体_GB2312" w:hAnsi="宋体" w:hint="eastAsia"/>
          <w:bCs/>
          <w:szCs w:val="24"/>
        </w:rPr>
        <w:t>差动保护： 87（差动速断、带二次、五次谐波制动的比例制动差动保护）</w:t>
      </w:r>
    </w:p>
    <w:p w:rsidR="00E30963" w:rsidRDefault="007705EF">
      <w:pPr>
        <w:tabs>
          <w:tab w:val="left" w:pos="945"/>
          <w:tab w:val="left" w:pos="1145"/>
        </w:tabs>
        <w:ind w:firstLineChars="343" w:firstLine="823"/>
        <w:rPr>
          <w:rFonts w:ascii="楷体_GB2312" w:eastAsia="楷体_GB2312" w:hAnsi="宋体"/>
          <w:bCs/>
          <w:szCs w:val="24"/>
        </w:rPr>
      </w:pPr>
      <w:r>
        <w:rPr>
          <w:rFonts w:ascii="楷体_GB2312" w:eastAsia="楷体_GB2312" w:hAnsi="宋体" w:hint="eastAsia"/>
          <w:bCs/>
          <w:szCs w:val="24"/>
        </w:rPr>
        <w:t>零序差动电流保护 64REF</w:t>
      </w:r>
    </w:p>
    <w:p w:rsidR="00E30963" w:rsidRDefault="007705EF">
      <w:pPr>
        <w:tabs>
          <w:tab w:val="left" w:pos="945"/>
          <w:tab w:val="left" w:pos="1145"/>
        </w:tabs>
        <w:ind w:firstLineChars="343" w:firstLine="823"/>
        <w:rPr>
          <w:rFonts w:ascii="楷体_GB2312" w:eastAsia="楷体_GB2312" w:hAnsi="宋体"/>
          <w:bCs/>
          <w:szCs w:val="24"/>
        </w:rPr>
      </w:pPr>
      <w:r>
        <w:rPr>
          <w:rFonts w:ascii="楷体_GB2312" w:eastAsia="楷体_GB2312" w:hAnsi="宋体" w:hint="eastAsia"/>
          <w:bCs/>
          <w:szCs w:val="24"/>
        </w:rPr>
        <w:t>后备保护： 10KV侧复合电压闭锁过流保护（27+47+50/51）</w:t>
      </w:r>
    </w:p>
    <w:p w:rsidR="00E30963" w:rsidRDefault="007705EF">
      <w:pPr>
        <w:tabs>
          <w:tab w:val="left" w:pos="945"/>
          <w:tab w:val="left" w:pos="1145"/>
        </w:tabs>
        <w:ind w:firstLineChars="343" w:firstLine="823"/>
        <w:rPr>
          <w:rFonts w:ascii="楷体_GB2312" w:eastAsia="楷体_GB2312" w:hAnsi="宋体"/>
          <w:bCs/>
          <w:szCs w:val="24"/>
        </w:rPr>
      </w:pPr>
      <w:r>
        <w:rPr>
          <w:rFonts w:ascii="楷体_GB2312" w:eastAsia="楷体_GB2312" w:hAnsi="宋体" w:hint="eastAsia"/>
          <w:bCs/>
          <w:szCs w:val="24"/>
        </w:rPr>
        <w:t>过负荷保护 50/51</w:t>
      </w:r>
    </w:p>
    <w:p w:rsidR="00E30963" w:rsidRDefault="007705EF">
      <w:pPr>
        <w:tabs>
          <w:tab w:val="left" w:pos="945"/>
          <w:tab w:val="left" w:pos="1145"/>
        </w:tabs>
        <w:ind w:firstLineChars="343" w:firstLine="823"/>
        <w:rPr>
          <w:rFonts w:ascii="楷体_GB2312" w:eastAsia="楷体_GB2312" w:hAnsi="宋体"/>
          <w:bCs/>
          <w:szCs w:val="24"/>
        </w:rPr>
      </w:pPr>
      <w:r>
        <w:rPr>
          <w:rFonts w:ascii="楷体_GB2312" w:eastAsia="楷体_GB2312" w:hAnsi="宋体" w:hint="eastAsia"/>
          <w:bCs/>
          <w:szCs w:val="24"/>
        </w:rPr>
        <w:t>热过载保护 49</w:t>
      </w:r>
    </w:p>
    <w:p w:rsidR="00E30963" w:rsidRDefault="007705EF">
      <w:pPr>
        <w:tabs>
          <w:tab w:val="left" w:pos="945"/>
          <w:tab w:val="left" w:pos="1145"/>
        </w:tabs>
        <w:ind w:firstLineChars="343" w:firstLine="823"/>
        <w:rPr>
          <w:rFonts w:ascii="楷体_GB2312" w:eastAsia="楷体_GB2312" w:hAnsi="宋体"/>
          <w:bCs/>
          <w:szCs w:val="24"/>
        </w:rPr>
      </w:pPr>
      <w:r>
        <w:rPr>
          <w:rFonts w:ascii="楷体_GB2312" w:eastAsia="楷体_GB2312" w:hAnsi="宋体" w:hint="eastAsia"/>
          <w:bCs/>
          <w:szCs w:val="24"/>
        </w:rPr>
        <w:t>非电量保护：重瓦斯、轻瓦斯、压力释放</w:t>
      </w:r>
    </w:p>
    <w:p w:rsidR="00E30963" w:rsidRDefault="007705EF">
      <w:pPr>
        <w:tabs>
          <w:tab w:val="left" w:pos="945"/>
          <w:tab w:val="left" w:pos="1145"/>
        </w:tabs>
        <w:ind w:firstLineChars="343" w:firstLine="823"/>
        <w:rPr>
          <w:rFonts w:ascii="楷体_GB2312" w:eastAsia="楷体_GB2312" w:hAnsi="宋体"/>
          <w:bCs/>
          <w:szCs w:val="24"/>
        </w:rPr>
      </w:pPr>
      <w:r>
        <w:rPr>
          <w:rFonts w:ascii="楷体_GB2312" w:eastAsia="楷体_GB2312" w:hAnsi="宋体" w:hint="eastAsia"/>
          <w:bCs/>
          <w:szCs w:val="24"/>
        </w:rPr>
        <w:t>温度保护：可以直接接入4路变压器RTD温度传感器信号，保护装置可以分别设定报警和跳闸温度</w:t>
      </w:r>
    </w:p>
    <w:p w:rsidR="00E30963" w:rsidRDefault="007705EF">
      <w:pPr>
        <w:tabs>
          <w:tab w:val="left" w:pos="945"/>
          <w:tab w:val="left" w:pos="1145"/>
        </w:tabs>
        <w:ind w:firstLineChars="343" w:firstLine="823"/>
        <w:rPr>
          <w:rFonts w:ascii="楷体_GB2312" w:eastAsia="楷体_GB2312" w:hAnsi="宋体"/>
          <w:bCs/>
          <w:szCs w:val="24"/>
        </w:rPr>
      </w:pPr>
      <w:r>
        <w:rPr>
          <w:rFonts w:ascii="楷体_GB2312" w:eastAsia="楷体_GB2312" w:hAnsi="宋体" w:hint="eastAsia"/>
          <w:bCs/>
          <w:szCs w:val="24"/>
        </w:rPr>
        <w:t xml:space="preserve">保护动作跳两侧断路器 </w:t>
      </w:r>
    </w:p>
    <w:p w:rsidR="00E30963" w:rsidRDefault="007705EF">
      <w:pPr>
        <w:tabs>
          <w:tab w:val="left" w:pos="945"/>
          <w:tab w:val="left" w:pos="1145"/>
        </w:tabs>
        <w:ind w:firstLineChars="343" w:firstLine="823"/>
        <w:rPr>
          <w:rFonts w:ascii="楷体_GB2312" w:eastAsia="楷体_GB2312" w:hAnsi="宋体"/>
          <w:bCs/>
          <w:szCs w:val="24"/>
        </w:rPr>
      </w:pPr>
      <w:r>
        <w:rPr>
          <w:rFonts w:ascii="楷体_GB2312" w:eastAsia="楷体_GB2312" w:hAnsi="宋体" w:hint="eastAsia"/>
          <w:bCs/>
          <w:szCs w:val="24"/>
        </w:rPr>
        <w:t>B.测量功能</w:t>
      </w:r>
    </w:p>
    <w:p w:rsidR="00E30963" w:rsidRDefault="007705EF">
      <w:pPr>
        <w:tabs>
          <w:tab w:val="left" w:pos="945"/>
          <w:tab w:val="left" w:pos="1145"/>
        </w:tabs>
        <w:ind w:firstLineChars="200" w:firstLine="480"/>
        <w:rPr>
          <w:rFonts w:ascii="楷体_GB2312" w:eastAsia="楷体_GB2312" w:hAnsi="宋体"/>
          <w:bCs/>
          <w:szCs w:val="24"/>
        </w:rPr>
      </w:pPr>
      <w:r>
        <w:rPr>
          <w:rFonts w:ascii="楷体_GB2312" w:eastAsia="楷体_GB2312" w:hAnsi="宋体" w:hint="eastAsia"/>
          <w:bCs/>
          <w:szCs w:val="24"/>
        </w:rPr>
        <w:t xml:space="preserve">   能显示主变高压侧三相电流、低压侧三相电流、三相差流及两侧电流相位、变压器有功功率、无功功率、电度、功率因数等所有相关的电气测量值。</w:t>
      </w:r>
    </w:p>
    <w:p w:rsidR="00E30963" w:rsidRDefault="007705EF">
      <w:pPr>
        <w:tabs>
          <w:tab w:val="left" w:pos="945"/>
          <w:tab w:val="left" w:pos="1145"/>
        </w:tabs>
        <w:ind w:firstLineChars="200" w:firstLine="480"/>
        <w:rPr>
          <w:rFonts w:ascii="楷体_GB2312" w:eastAsia="楷体_GB2312" w:hAnsi="宋体"/>
          <w:bCs/>
          <w:szCs w:val="24"/>
        </w:rPr>
      </w:pPr>
      <w:r>
        <w:rPr>
          <w:rFonts w:ascii="楷体_GB2312" w:eastAsia="楷体_GB2312" w:hAnsi="宋体" w:hint="eastAsia"/>
          <w:bCs/>
          <w:szCs w:val="24"/>
        </w:rPr>
        <w:t xml:space="preserve">   温度显示：保护装置可以显示变压器温度。</w:t>
      </w:r>
    </w:p>
    <w:p w:rsidR="00E30963" w:rsidRDefault="007705EF">
      <w:pPr>
        <w:tabs>
          <w:tab w:val="left" w:pos="945"/>
          <w:tab w:val="left" w:pos="1145"/>
        </w:tabs>
        <w:ind w:firstLineChars="200" w:firstLine="480"/>
        <w:rPr>
          <w:rFonts w:ascii="楷体_GB2312" w:eastAsia="楷体_GB2312" w:hAnsi="宋体"/>
          <w:bCs/>
          <w:szCs w:val="24"/>
        </w:rPr>
      </w:pPr>
      <w:r>
        <w:rPr>
          <w:rFonts w:ascii="楷体_GB2312" w:eastAsia="楷体_GB2312" w:hAnsi="宋体" w:hint="eastAsia"/>
          <w:bCs/>
          <w:szCs w:val="24"/>
        </w:rPr>
        <w:t xml:space="preserve">   档位显示：保护装置可以显示变压器档位。</w:t>
      </w:r>
    </w:p>
    <w:p w:rsidR="00E30963" w:rsidRDefault="007705EF">
      <w:pPr>
        <w:tabs>
          <w:tab w:val="left" w:pos="945"/>
          <w:tab w:val="left" w:pos="1145"/>
        </w:tabs>
        <w:ind w:firstLineChars="200" w:firstLine="480"/>
        <w:rPr>
          <w:rFonts w:ascii="楷体_GB2312" w:eastAsia="楷体_GB2312" w:hAnsi="宋体"/>
          <w:bCs/>
          <w:szCs w:val="24"/>
        </w:rPr>
      </w:pPr>
      <w:r>
        <w:rPr>
          <w:rFonts w:ascii="楷体_GB2312" w:eastAsia="楷体_GB2312" w:hAnsi="宋体" w:hint="eastAsia"/>
          <w:bCs/>
          <w:szCs w:val="24"/>
        </w:rPr>
        <w:t>C．监控功能</w:t>
      </w:r>
    </w:p>
    <w:p w:rsidR="00E30963" w:rsidRDefault="007705EF">
      <w:pPr>
        <w:tabs>
          <w:tab w:val="left" w:pos="945"/>
          <w:tab w:val="left" w:pos="1145"/>
        </w:tabs>
        <w:ind w:firstLineChars="200" w:firstLine="480"/>
        <w:rPr>
          <w:rFonts w:ascii="楷体_GB2312" w:eastAsia="楷体_GB2312" w:hAnsi="宋体"/>
          <w:bCs/>
          <w:szCs w:val="24"/>
        </w:rPr>
      </w:pPr>
      <w:r>
        <w:rPr>
          <w:rFonts w:ascii="楷体_GB2312" w:eastAsia="楷体_GB2312" w:hAnsi="宋体" w:hint="eastAsia"/>
          <w:bCs/>
          <w:szCs w:val="24"/>
        </w:rPr>
        <w:t xml:space="preserve">   开入量、开出量见8条款要求</w:t>
      </w:r>
    </w:p>
    <w:p w:rsidR="00E30963" w:rsidRDefault="007705EF">
      <w:pPr>
        <w:tabs>
          <w:tab w:val="left" w:pos="945"/>
          <w:tab w:val="left" w:pos="1145"/>
        </w:tabs>
        <w:ind w:firstLineChars="200" w:firstLine="480"/>
        <w:rPr>
          <w:rFonts w:ascii="楷体_GB2312" w:eastAsia="楷体_GB2312" w:hAnsi="宋体"/>
          <w:bCs/>
          <w:szCs w:val="24"/>
        </w:rPr>
      </w:pPr>
      <w:r>
        <w:rPr>
          <w:rFonts w:ascii="楷体_GB2312" w:eastAsia="楷体_GB2312" w:hAnsi="宋体" w:hint="eastAsia"/>
          <w:bCs/>
          <w:szCs w:val="24"/>
        </w:rPr>
        <w:t xml:space="preserve">   故障录波</w:t>
      </w:r>
    </w:p>
    <w:p w:rsidR="00E30963" w:rsidRDefault="007705EF">
      <w:pPr>
        <w:tabs>
          <w:tab w:val="left" w:pos="945"/>
          <w:tab w:val="left" w:pos="1145"/>
        </w:tabs>
        <w:ind w:firstLineChars="200" w:firstLine="480"/>
        <w:rPr>
          <w:rFonts w:ascii="楷体_GB2312" w:eastAsia="楷体_GB2312"/>
          <w:bCs/>
          <w:szCs w:val="24"/>
        </w:rPr>
      </w:pPr>
      <w:r>
        <w:rPr>
          <w:rFonts w:ascii="楷体_GB2312" w:eastAsia="楷体_GB2312" w:hint="eastAsia"/>
          <w:bCs/>
          <w:szCs w:val="24"/>
        </w:rPr>
        <w:t xml:space="preserve">   电压回路及CT断线监视及报警</w:t>
      </w:r>
    </w:p>
    <w:p w:rsidR="00E30963" w:rsidRDefault="007705EF">
      <w:pPr>
        <w:rPr>
          <w:rFonts w:ascii="楷体_GB2312" w:eastAsia="楷体_GB2312" w:hAnsi="宋体"/>
          <w:bCs/>
          <w:szCs w:val="24"/>
          <w:highlight w:val="yellow"/>
        </w:rPr>
      </w:pPr>
      <w:r>
        <w:rPr>
          <w:rFonts w:ascii="楷体_GB2312" w:eastAsia="楷体_GB2312" w:hAnsi="宋体" w:cs="宋体" w:hint="eastAsia"/>
          <w:bCs/>
          <w:szCs w:val="24"/>
        </w:rPr>
        <w:t xml:space="preserve">7.5  </w:t>
      </w:r>
      <w:r>
        <w:rPr>
          <w:rFonts w:ascii="楷体_GB2312" w:eastAsia="楷体_GB2312" w:hAnsi="宋体" w:hint="eastAsia"/>
          <w:bCs/>
          <w:szCs w:val="24"/>
        </w:rPr>
        <w:t>10kV进线综合保护器保护及测控功能要求</w:t>
      </w:r>
    </w:p>
    <w:p w:rsidR="00E30963" w:rsidRDefault="007705EF">
      <w:pPr>
        <w:ind w:left="420"/>
        <w:rPr>
          <w:rFonts w:ascii="楷体_GB2312" w:eastAsia="楷体_GB2312" w:hAnsi="宋体"/>
          <w:bCs/>
          <w:szCs w:val="24"/>
        </w:rPr>
      </w:pPr>
      <w:r>
        <w:rPr>
          <w:rFonts w:ascii="楷体_GB2312" w:eastAsia="楷体_GB2312" w:hAnsi="宋体" w:hint="eastAsia"/>
          <w:bCs/>
          <w:szCs w:val="24"/>
        </w:rPr>
        <w:t>A.保护功能</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 xml:space="preserve">三段式相间电流保护 </w:t>
      </w:r>
      <w:bookmarkStart w:id="110" w:name="OLE_LINK9"/>
      <w:bookmarkStart w:id="111" w:name="OLE_LINK5"/>
      <w:r>
        <w:rPr>
          <w:rFonts w:ascii="楷体_GB2312" w:eastAsia="楷体_GB2312" w:hAnsi="宋体" w:hint="eastAsia"/>
          <w:bCs/>
          <w:szCs w:val="24"/>
        </w:rPr>
        <w:t>50/51</w:t>
      </w:r>
      <w:bookmarkEnd w:id="110"/>
      <w:bookmarkEnd w:id="111"/>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 xml:space="preserve">   反时限接地故障保护 51G</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进线低电压保护（具有PT断线闭锁和报警功能） 27</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连锁保护 （实现各段进线的电气互锁和电流故障快切闭锁）</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断路器失灵保护 50BF</w:t>
      </w:r>
    </w:p>
    <w:p w:rsidR="00E30963" w:rsidRDefault="007705EF">
      <w:pPr>
        <w:ind w:left="420"/>
        <w:rPr>
          <w:rFonts w:ascii="楷体_GB2312" w:eastAsia="楷体_GB2312" w:hAnsi="宋体"/>
          <w:bCs/>
          <w:szCs w:val="24"/>
        </w:rPr>
      </w:pPr>
      <w:r>
        <w:rPr>
          <w:rFonts w:ascii="楷体_GB2312" w:eastAsia="楷体_GB2312" w:hAnsi="宋体" w:hint="eastAsia"/>
          <w:bCs/>
          <w:szCs w:val="24"/>
        </w:rPr>
        <w:t>B.测量功能</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能显示三相电流、三相线电压、三相相电压、零序电压、有功功率、无功功率、电度、功率因数等所有相关的电气测量量。</w:t>
      </w:r>
    </w:p>
    <w:p w:rsidR="00E30963" w:rsidRDefault="007705EF">
      <w:pPr>
        <w:ind w:left="420"/>
        <w:rPr>
          <w:rFonts w:ascii="楷体_GB2312" w:eastAsia="楷体_GB2312" w:hAnsi="宋体"/>
          <w:bCs/>
          <w:szCs w:val="24"/>
        </w:rPr>
      </w:pPr>
      <w:r>
        <w:rPr>
          <w:rFonts w:ascii="楷体_GB2312" w:eastAsia="楷体_GB2312" w:hAnsi="宋体" w:hint="eastAsia"/>
          <w:bCs/>
          <w:szCs w:val="24"/>
        </w:rPr>
        <w:t>C．监控功能</w:t>
      </w:r>
    </w:p>
    <w:p w:rsidR="00E30963" w:rsidRDefault="007705EF">
      <w:pPr>
        <w:ind w:left="420"/>
        <w:rPr>
          <w:rFonts w:ascii="楷体_GB2312" w:eastAsia="楷体_GB2312" w:hAnsi="宋体"/>
          <w:bCs/>
          <w:szCs w:val="24"/>
        </w:rPr>
      </w:pPr>
      <w:r>
        <w:rPr>
          <w:rFonts w:ascii="楷体_GB2312" w:eastAsia="楷体_GB2312" w:hAnsi="宋体" w:hint="eastAsia"/>
          <w:bCs/>
          <w:szCs w:val="24"/>
        </w:rPr>
        <w:t>开入量、开出量见8条款要求</w:t>
      </w:r>
    </w:p>
    <w:p w:rsidR="00E30963" w:rsidRDefault="007705EF">
      <w:pPr>
        <w:ind w:left="420"/>
        <w:rPr>
          <w:rFonts w:ascii="楷体_GB2312" w:eastAsia="楷体_GB2312" w:hAnsi="宋体"/>
          <w:bCs/>
          <w:szCs w:val="24"/>
        </w:rPr>
      </w:pPr>
      <w:r>
        <w:rPr>
          <w:rFonts w:ascii="楷体_GB2312" w:eastAsia="楷体_GB2312" w:hAnsi="宋体" w:hint="eastAsia"/>
          <w:bCs/>
          <w:szCs w:val="24"/>
        </w:rPr>
        <w:t>合闸、分闸回路断线监视</w:t>
      </w:r>
    </w:p>
    <w:p w:rsidR="00E30963" w:rsidRDefault="007705EF">
      <w:pPr>
        <w:ind w:left="420"/>
        <w:rPr>
          <w:rFonts w:ascii="楷体_GB2312" w:eastAsia="楷体_GB2312" w:hAnsi="宋体"/>
          <w:bCs/>
          <w:szCs w:val="24"/>
        </w:rPr>
      </w:pPr>
      <w:r>
        <w:rPr>
          <w:rFonts w:ascii="楷体_GB2312" w:eastAsia="楷体_GB2312" w:hAnsi="宋体" w:hint="eastAsia"/>
          <w:bCs/>
          <w:szCs w:val="24"/>
        </w:rPr>
        <w:t>故障录波</w:t>
      </w:r>
    </w:p>
    <w:p w:rsidR="00E30963" w:rsidRDefault="007705EF">
      <w:pPr>
        <w:ind w:left="420"/>
        <w:rPr>
          <w:rFonts w:ascii="楷体_GB2312" w:eastAsia="楷体_GB2312" w:hAnsi="宋体"/>
          <w:bCs/>
          <w:szCs w:val="24"/>
        </w:rPr>
      </w:pPr>
      <w:r>
        <w:rPr>
          <w:rFonts w:ascii="楷体_GB2312" w:eastAsia="楷体_GB2312" w:hAnsi="宋体" w:hint="eastAsia"/>
          <w:bCs/>
          <w:szCs w:val="24"/>
        </w:rPr>
        <w:t>电压回路及CT断线监视及报警</w:t>
      </w:r>
    </w:p>
    <w:p w:rsidR="00E30963" w:rsidRDefault="007705EF">
      <w:pPr>
        <w:ind w:leftChars="200" w:left="480" w:firstLineChars="150" w:firstLine="360"/>
        <w:rPr>
          <w:rFonts w:ascii="楷体_GB2312" w:eastAsia="楷体_GB2312" w:hAnsi="宋体"/>
          <w:bCs/>
          <w:szCs w:val="24"/>
        </w:rPr>
      </w:pPr>
      <w:r>
        <w:rPr>
          <w:rFonts w:ascii="楷体_GB2312" w:eastAsia="楷体_GB2312" w:hAnsi="宋体" w:hint="eastAsia"/>
          <w:bCs/>
          <w:szCs w:val="24"/>
        </w:rPr>
        <w:lastRenderedPageBreak/>
        <w:t>说明：区域变电站侧35KV线路光纤差动保护、35kV/10kV变压器保护与10kV进线保护集中组屏，组屏方式要求符合国家和行业标准。不同回路的保护装置不能组在同一面屏中。</w:t>
      </w:r>
    </w:p>
    <w:p w:rsidR="00E30963" w:rsidRDefault="007705EF">
      <w:pPr>
        <w:rPr>
          <w:rFonts w:ascii="楷体_GB2312" w:eastAsia="楷体_GB2312" w:hAnsi="宋体"/>
          <w:bCs/>
          <w:szCs w:val="24"/>
          <w:highlight w:val="yellow"/>
        </w:rPr>
      </w:pPr>
      <w:r>
        <w:rPr>
          <w:rFonts w:ascii="楷体_GB2312" w:eastAsia="楷体_GB2312" w:hAnsi="宋体" w:hint="eastAsia"/>
          <w:bCs/>
          <w:szCs w:val="24"/>
        </w:rPr>
        <w:t>7.6 10kV馈线综合保护器保护及测控功能要求</w:t>
      </w:r>
    </w:p>
    <w:p w:rsidR="00E30963" w:rsidRDefault="007705EF">
      <w:pPr>
        <w:ind w:left="420"/>
        <w:rPr>
          <w:rFonts w:ascii="楷体_GB2312" w:eastAsia="楷体_GB2312" w:hAnsi="宋体"/>
          <w:bCs/>
          <w:szCs w:val="24"/>
        </w:rPr>
      </w:pPr>
      <w:r>
        <w:rPr>
          <w:rFonts w:ascii="楷体_GB2312" w:eastAsia="楷体_GB2312" w:hAnsi="宋体" w:hint="eastAsia"/>
          <w:bCs/>
          <w:szCs w:val="24"/>
        </w:rPr>
        <w:t>A.保护功能</w:t>
      </w:r>
    </w:p>
    <w:p w:rsidR="00E30963" w:rsidRDefault="007705EF">
      <w:pPr>
        <w:tabs>
          <w:tab w:val="left" w:pos="1145"/>
        </w:tabs>
        <w:ind w:leftChars="200" w:left="480" w:firstLineChars="150" w:firstLine="360"/>
        <w:rPr>
          <w:rFonts w:ascii="楷体_GB2312" w:eastAsia="楷体_GB2312" w:hAnsi="宋体"/>
          <w:bCs/>
          <w:szCs w:val="24"/>
        </w:rPr>
      </w:pPr>
      <w:r>
        <w:rPr>
          <w:rFonts w:ascii="楷体_GB2312" w:eastAsia="楷体_GB2312" w:hAnsi="宋体" w:hint="eastAsia"/>
          <w:bCs/>
          <w:szCs w:val="24"/>
        </w:rPr>
        <w:t>三段式电流保护 50/51（具有6种以上的反时限特性和定时限可设）</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零序电流保护 50N/51N</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断路器失灵保护 50BF</w:t>
      </w:r>
    </w:p>
    <w:p w:rsidR="00E30963" w:rsidRDefault="007705EF">
      <w:pPr>
        <w:tabs>
          <w:tab w:val="left" w:pos="1145"/>
        </w:tabs>
        <w:ind w:leftChars="200" w:left="480" w:firstLineChars="150" w:firstLine="360"/>
        <w:rPr>
          <w:rFonts w:ascii="楷体_GB2312" w:eastAsia="楷体_GB2312" w:hAnsi="宋体"/>
          <w:bCs/>
          <w:szCs w:val="24"/>
        </w:rPr>
      </w:pPr>
      <w:r>
        <w:rPr>
          <w:rFonts w:ascii="楷体_GB2312" w:eastAsia="楷体_GB2312" w:hAnsi="宋体" w:hint="eastAsia"/>
          <w:bCs/>
          <w:szCs w:val="24"/>
        </w:rPr>
        <w:t>B.测量功能</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能显示三相电流、三相线电压、三相相电压、零序电压、有功功率、无功功率、电度、功率因数等所有相关的电气测量量。</w:t>
      </w:r>
    </w:p>
    <w:p w:rsidR="00E30963" w:rsidRDefault="007705EF">
      <w:pPr>
        <w:ind w:left="420"/>
        <w:rPr>
          <w:rFonts w:ascii="楷体_GB2312" w:eastAsia="楷体_GB2312" w:hAnsi="宋体"/>
          <w:bCs/>
          <w:szCs w:val="24"/>
        </w:rPr>
      </w:pPr>
      <w:r>
        <w:rPr>
          <w:rFonts w:ascii="楷体_GB2312" w:eastAsia="楷体_GB2312" w:hAnsi="宋体" w:hint="eastAsia"/>
          <w:bCs/>
          <w:szCs w:val="24"/>
        </w:rPr>
        <w:t>C．监控功能</w:t>
      </w:r>
    </w:p>
    <w:p w:rsidR="00E30963" w:rsidRDefault="007705EF">
      <w:pPr>
        <w:ind w:left="420"/>
        <w:rPr>
          <w:rFonts w:ascii="楷体_GB2312" w:eastAsia="楷体_GB2312" w:hAnsi="宋体"/>
          <w:bCs/>
          <w:szCs w:val="24"/>
        </w:rPr>
      </w:pPr>
      <w:r>
        <w:rPr>
          <w:rFonts w:ascii="楷体_GB2312" w:eastAsia="楷体_GB2312" w:hAnsi="宋体" w:hint="eastAsia"/>
          <w:bCs/>
          <w:szCs w:val="24"/>
        </w:rPr>
        <w:t>开入量、开出量见8.条款要求</w:t>
      </w:r>
    </w:p>
    <w:p w:rsidR="00E30963" w:rsidRDefault="007705EF">
      <w:pPr>
        <w:ind w:left="420"/>
        <w:rPr>
          <w:rFonts w:ascii="楷体_GB2312" w:eastAsia="楷体_GB2312" w:hAnsi="宋体"/>
          <w:bCs/>
          <w:szCs w:val="24"/>
        </w:rPr>
      </w:pPr>
      <w:r>
        <w:rPr>
          <w:rFonts w:ascii="楷体_GB2312" w:eastAsia="楷体_GB2312" w:hAnsi="宋体" w:hint="eastAsia"/>
          <w:bCs/>
          <w:szCs w:val="24"/>
        </w:rPr>
        <w:t>合闸、分闸回路断线监视</w:t>
      </w:r>
    </w:p>
    <w:p w:rsidR="00E30963" w:rsidRDefault="007705EF">
      <w:pPr>
        <w:ind w:left="420"/>
        <w:rPr>
          <w:rFonts w:ascii="楷体_GB2312" w:eastAsia="楷体_GB2312" w:hAnsi="宋体"/>
          <w:bCs/>
          <w:szCs w:val="24"/>
        </w:rPr>
      </w:pPr>
      <w:r>
        <w:rPr>
          <w:rFonts w:ascii="楷体_GB2312" w:eastAsia="楷体_GB2312" w:hAnsi="宋体" w:hint="eastAsia"/>
          <w:bCs/>
          <w:szCs w:val="24"/>
        </w:rPr>
        <w:t>故障录波电压回路及CT断线监视及报警</w:t>
      </w:r>
    </w:p>
    <w:p w:rsidR="00E30963" w:rsidRDefault="007705EF">
      <w:pPr>
        <w:rPr>
          <w:rFonts w:ascii="楷体_GB2312" w:eastAsia="楷体_GB2312" w:hAnsi="宋体"/>
          <w:bCs/>
          <w:szCs w:val="24"/>
          <w:highlight w:val="yellow"/>
        </w:rPr>
      </w:pPr>
      <w:r>
        <w:rPr>
          <w:rFonts w:ascii="楷体_GB2312" w:eastAsia="楷体_GB2312" w:hAnsi="宋体" w:cs="宋体" w:hint="eastAsia"/>
          <w:bCs/>
          <w:szCs w:val="24"/>
        </w:rPr>
        <w:t xml:space="preserve">7.7 </w:t>
      </w:r>
      <w:r>
        <w:rPr>
          <w:rFonts w:ascii="楷体_GB2312" w:eastAsia="楷体_GB2312" w:hAnsi="宋体" w:hint="eastAsia"/>
          <w:bCs/>
          <w:szCs w:val="24"/>
        </w:rPr>
        <w:t>10kV母联综合保护器保护及测控功能要求</w:t>
      </w:r>
    </w:p>
    <w:p w:rsidR="00E30963" w:rsidRDefault="007705EF">
      <w:pPr>
        <w:ind w:left="420"/>
        <w:rPr>
          <w:rFonts w:ascii="楷体_GB2312" w:eastAsia="楷体_GB2312" w:hAnsi="宋体"/>
          <w:bCs/>
          <w:szCs w:val="24"/>
        </w:rPr>
      </w:pPr>
      <w:r>
        <w:rPr>
          <w:rFonts w:ascii="楷体_GB2312" w:eastAsia="楷体_GB2312" w:hAnsi="宋体" w:hint="eastAsia"/>
          <w:bCs/>
          <w:szCs w:val="24"/>
        </w:rPr>
        <w:t>A.保护功能</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三段式相间电流保护 50/51</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母联充电保护（合闸后自动退出，退出时间可设定）50/51</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断路器失灵保护 50BF</w:t>
      </w:r>
    </w:p>
    <w:p w:rsidR="00E30963" w:rsidRDefault="007705EF">
      <w:pPr>
        <w:ind w:left="420"/>
        <w:rPr>
          <w:rFonts w:ascii="楷体_GB2312" w:eastAsia="楷体_GB2312" w:hAnsi="宋体"/>
          <w:bCs/>
          <w:szCs w:val="24"/>
        </w:rPr>
      </w:pPr>
      <w:r>
        <w:rPr>
          <w:rFonts w:ascii="楷体_GB2312" w:eastAsia="楷体_GB2312" w:hAnsi="宋体" w:hint="eastAsia"/>
          <w:bCs/>
          <w:szCs w:val="24"/>
        </w:rPr>
        <w:t>B.测量功能</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两段母线的三相电压、三相电流、有功功率、无功功率、电度、功率因数等所有相关的电气测量值。</w:t>
      </w:r>
    </w:p>
    <w:p w:rsidR="00E30963" w:rsidRDefault="007705EF">
      <w:pPr>
        <w:ind w:left="420"/>
        <w:rPr>
          <w:rFonts w:ascii="楷体_GB2312" w:eastAsia="楷体_GB2312" w:hAnsi="宋体"/>
          <w:bCs/>
          <w:szCs w:val="24"/>
        </w:rPr>
      </w:pPr>
      <w:r>
        <w:rPr>
          <w:rFonts w:ascii="楷体_GB2312" w:eastAsia="楷体_GB2312" w:hAnsi="宋体" w:hint="eastAsia"/>
          <w:bCs/>
          <w:szCs w:val="24"/>
        </w:rPr>
        <w:t>C．监控功能</w:t>
      </w:r>
    </w:p>
    <w:p w:rsidR="00E30963" w:rsidRDefault="007705EF">
      <w:pPr>
        <w:ind w:left="420"/>
        <w:rPr>
          <w:rFonts w:ascii="楷体_GB2312" w:eastAsia="楷体_GB2312" w:hAnsi="宋体"/>
          <w:bCs/>
          <w:szCs w:val="24"/>
        </w:rPr>
      </w:pPr>
      <w:r>
        <w:rPr>
          <w:rFonts w:ascii="楷体_GB2312" w:eastAsia="楷体_GB2312" w:hAnsi="宋体" w:hint="eastAsia"/>
          <w:bCs/>
          <w:szCs w:val="24"/>
        </w:rPr>
        <w:t>开入量、开出量见8条款要求</w:t>
      </w:r>
    </w:p>
    <w:p w:rsidR="00E30963" w:rsidRDefault="007705EF">
      <w:pPr>
        <w:ind w:left="420"/>
        <w:rPr>
          <w:rFonts w:ascii="楷体_GB2312" w:eastAsia="楷体_GB2312" w:hAnsi="宋体"/>
          <w:bCs/>
          <w:szCs w:val="24"/>
        </w:rPr>
      </w:pPr>
      <w:r>
        <w:rPr>
          <w:rFonts w:ascii="楷体_GB2312" w:eastAsia="楷体_GB2312" w:hAnsi="宋体" w:hint="eastAsia"/>
          <w:bCs/>
          <w:szCs w:val="24"/>
        </w:rPr>
        <w:t>合闸、分闸回路断线监视</w:t>
      </w:r>
    </w:p>
    <w:p w:rsidR="00E30963" w:rsidRDefault="007705EF">
      <w:pPr>
        <w:ind w:left="420"/>
        <w:rPr>
          <w:rFonts w:ascii="楷体_GB2312" w:eastAsia="楷体_GB2312" w:hAnsi="宋体"/>
          <w:bCs/>
          <w:szCs w:val="24"/>
        </w:rPr>
      </w:pPr>
      <w:r>
        <w:rPr>
          <w:rFonts w:ascii="楷体_GB2312" w:eastAsia="楷体_GB2312" w:hAnsi="宋体" w:hint="eastAsia"/>
          <w:bCs/>
          <w:szCs w:val="24"/>
        </w:rPr>
        <w:t>故障录波</w:t>
      </w:r>
    </w:p>
    <w:p w:rsidR="00E30963" w:rsidRDefault="007705EF">
      <w:pPr>
        <w:ind w:left="420"/>
        <w:rPr>
          <w:rFonts w:ascii="楷体_GB2312" w:eastAsia="楷体_GB2312" w:hAnsi="宋体"/>
          <w:bCs/>
          <w:szCs w:val="24"/>
        </w:rPr>
      </w:pPr>
      <w:r>
        <w:rPr>
          <w:rFonts w:ascii="楷体_GB2312" w:eastAsia="楷体_GB2312" w:hAnsi="宋体" w:hint="eastAsia"/>
          <w:bCs/>
          <w:szCs w:val="24"/>
        </w:rPr>
        <w:t>电压回路及CT断线监视及报警</w:t>
      </w:r>
    </w:p>
    <w:p w:rsidR="00E30963" w:rsidRDefault="007705EF">
      <w:pPr>
        <w:rPr>
          <w:rFonts w:ascii="楷体_GB2312" w:eastAsia="楷体_GB2312" w:hAnsi="宋体"/>
          <w:bCs/>
          <w:szCs w:val="24"/>
        </w:rPr>
      </w:pPr>
      <w:r>
        <w:rPr>
          <w:rFonts w:ascii="楷体_GB2312" w:eastAsia="楷体_GB2312" w:hAnsi="宋体" w:cs="宋体" w:hint="eastAsia"/>
          <w:bCs/>
          <w:szCs w:val="24"/>
        </w:rPr>
        <w:t>7.8</w:t>
      </w:r>
      <w:r>
        <w:rPr>
          <w:rFonts w:ascii="楷体_GB2312" w:eastAsia="楷体_GB2312" w:hAnsi="宋体" w:hint="eastAsia"/>
          <w:bCs/>
          <w:szCs w:val="24"/>
        </w:rPr>
        <w:t xml:space="preserve"> 10kV异步电动机（＜2000KW）综合保护器保护及测控功能的要求</w:t>
      </w:r>
    </w:p>
    <w:p w:rsidR="00E30963" w:rsidRDefault="007705EF">
      <w:pPr>
        <w:ind w:left="420"/>
        <w:rPr>
          <w:rFonts w:ascii="楷体_GB2312" w:eastAsia="楷体_GB2312" w:hAnsi="宋体"/>
          <w:bCs/>
          <w:szCs w:val="24"/>
        </w:rPr>
      </w:pPr>
      <w:r>
        <w:rPr>
          <w:rFonts w:ascii="楷体_GB2312" w:eastAsia="楷体_GB2312" w:hAnsi="宋体" w:hint="eastAsia"/>
          <w:bCs/>
          <w:szCs w:val="24"/>
        </w:rPr>
        <w:t>A.保护功能</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三段式电流保护 50/51（具有6种以上的反时限特性和定时限可设）</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电机低电压保护 27（具有PT断线闭锁和报警功能）</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零序电流保护   50N/51N</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工艺连锁跳闸</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 xml:space="preserve">电机启动超时,转子堵转保护 48/51LR </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热过载保护  49</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 xml:space="preserve"> 电流负序/不平衡保护   46</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电动机启动次数限制保护 66</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电机低电流保护   37</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断路器失灵保护 50BF</w:t>
      </w:r>
    </w:p>
    <w:p w:rsidR="00E30963" w:rsidRDefault="007705EF">
      <w:pPr>
        <w:ind w:left="420"/>
        <w:rPr>
          <w:rFonts w:ascii="楷体_GB2312" w:eastAsia="楷体_GB2312" w:hAnsi="宋体"/>
          <w:bCs/>
          <w:szCs w:val="24"/>
        </w:rPr>
      </w:pPr>
      <w:r>
        <w:rPr>
          <w:rFonts w:ascii="楷体_GB2312" w:eastAsia="楷体_GB2312" w:hAnsi="宋体" w:hint="eastAsia"/>
          <w:bCs/>
          <w:szCs w:val="24"/>
        </w:rPr>
        <w:t>B.测量功能</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三相线电压、三相电流、有功功率、无功功率、电度、功率因数、零序电流等所有相关的电气测量量。</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电机最大启动电流和启动时间记录。</w:t>
      </w:r>
    </w:p>
    <w:p w:rsidR="00E30963" w:rsidRDefault="007705EF">
      <w:pPr>
        <w:ind w:left="420"/>
        <w:rPr>
          <w:rFonts w:ascii="楷体_GB2312" w:eastAsia="楷体_GB2312" w:hAnsi="宋体"/>
          <w:bCs/>
          <w:szCs w:val="24"/>
        </w:rPr>
      </w:pPr>
      <w:r>
        <w:rPr>
          <w:rFonts w:ascii="楷体_GB2312" w:eastAsia="楷体_GB2312" w:hAnsi="宋体" w:hint="eastAsia"/>
          <w:bCs/>
          <w:szCs w:val="24"/>
        </w:rPr>
        <w:lastRenderedPageBreak/>
        <w:t>C．监控功能</w:t>
      </w:r>
    </w:p>
    <w:p w:rsidR="00E30963" w:rsidRDefault="007705EF">
      <w:pPr>
        <w:ind w:left="420"/>
        <w:rPr>
          <w:rFonts w:ascii="楷体_GB2312" w:eastAsia="楷体_GB2312" w:hAnsi="宋体"/>
          <w:bCs/>
          <w:szCs w:val="24"/>
        </w:rPr>
      </w:pPr>
      <w:r>
        <w:rPr>
          <w:rFonts w:ascii="楷体_GB2312" w:eastAsia="楷体_GB2312" w:hAnsi="宋体" w:hint="eastAsia"/>
          <w:bCs/>
          <w:szCs w:val="24"/>
        </w:rPr>
        <w:t>开入量、开出量见8条款要求</w:t>
      </w:r>
    </w:p>
    <w:p w:rsidR="00E30963" w:rsidRDefault="007705EF">
      <w:pPr>
        <w:ind w:left="420"/>
        <w:rPr>
          <w:rFonts w:ascii="楷体_GB2312" w:eastAsia="楷体_GB2312" w:hAnsi="宋体"/>
          <w:bCs/>
          <w:szCs w:val="24"/>
        </w:rPr>
      </w:pPr>
      <w:r>
        <w:rPr>
          <w:rFonts w:ascii="楷体_GB2312" w:eastAsia="楷体_GB2312" w:hAnsi="宋体" w:hint="eastAsia"/>
          <w:bCs/>
          <w:szCs w:val="24"/>
        </w:rPr>
        <w:t>合闸、分闸回路断线监视</w:t>
      </w:r>
    </w:p>
    <w:p w:rsidR="00E30963" w:rsidRDefault="007705EF">
      <w:pPr>
        <w:ind w:left="420"/>
        <w:rPr>
          <w:rFonts w:ascii="楷体_GB2312" w:eastAsia="楷体_GB2312" w:hAnsi="宋体"/>
          <w:bCs/>
          <w:szCs w:val="24"/>
        </w:rPr>
      </w:pPr>
      <w:r>
        <w:rPr>
          <w:rFonts w:ascii="楷体_GB2312" w:eastAsia="楷体_GB2312" w:hAnsi="宋体" w:hint="eastAsia"/>
          <w:bCs/>
          <w:szCs w:val="24"/>
        </w:rPr>
        <w:t>故障录波</w:t>
      </w:r>
    </w:p>
    <w:p w:rsidR="00E30963" w:rsidRDefault="007705EF">
      <w:pPr>
        <w:ind w:left="420"/>
        <w:rPr>
          <w:rFonts w:ascii="楷体_GB2312" w:eastAsia="楷体_GB2312" w:hAnsi="宋体"/>
          <w:bCs/>
          <w:szCs w:val="24"/>
        </w:rPr>
      </w:pPr>
      <w:r>
        <w:rPr>
          <w:rFonts w:ascii="楷体_GB2312" w:eastAsia="楷体_GB2312" w:hAnsi="宋体" w:hint="eastAsia"/>
          <w:bCs/>
          <w:szCs w:val="24"/>
        </w:rPr>
        <w:t>电压回路及CT断线监视及报警</w:t>
      </w:r>
    </w:p>
    <w:p w:rsidR="00E30963" w:rsidRDefault="007705EF">
      <w:pPr>
        <w:rPr>
          <w:rFonts w:ascii="楷体_GB2312" w:eastAsia="楷体_GB2312" w:hAnsi="宋体"/>
          <w:bCs/>
          <w:szCs w:val="24"/>
        </w:rPr>
      </w:pPr>
      <w:r>
        <w:rPr>
          <w:rFonts w:ascii="楷体_GB2312" w:eastAsia="楷体_GB2312" w:hAnsi="宋体" w:hint="eastAsia"/>
          <w:bCs/>
          <w:szCs w:val="24"/>
        </w:rPr>
        <w:t>7.9 10kV异步电动机（≥2000KW）综合保护器保护及测控功能要求</w:t>
      </w:r>
    </w:p>
    <w:p w:rsidR="00E30963" w:rsidRDefault="007705EF">
      <w:pPr>
        <w:ind w:left="420"/>
        <w:rPr>
          <w:rFonts w:ascii="楷体_GB2312" w:eastAsia="楷体_GB2312" w:hAnsi="宋体"/>
          <w:bCs/>
          <w:szCs w:val="24"/>
        </w:rPr>
      </w:pPr>
      <w:r>
        <w:rPr>
          <w:rFonts w:ascii="楷体_GB2312" w:eastAsia="楷体_GB2312" w:hAnsi="宋体" w:hint="eastAsia"/>
          <w:bCs/>
          <w:szCs w:val="24"/>
        </w:rPr>
        <w:t>A.保护功能</w:t>
      </w:r>
    </w:p>
    <w:p w:rsidR="00E30963" w:rsidRDefault="007705EF">
      <w:pPr>
        <w:ind w:left="420"/>
        <w:rPr>
          <w:rFonts w:ascii="楷体_GB2312" w:eastAsia="楷体_GB2312" w:hAnsi="宋体"/>
          <w:bCs/>
          <w:szCs w:val="24"/>
        </w:rPr>
      </w:pPr>
      <w:r>
        <w:rPr>
          <w:rFonts w:ascii="楷体_GB2312" w:eastAsia="楷体_GB2312" w:hAnsi="宋体" w:hint="eastAsia"/>
          <w:bCs/>
          <w:szCs w:val="24"/>
        </w:rPr>
        <w:t>三段式电流保护 50/51（具有6种以上的反时限特性和定时限可设）</w:t>
      </w:r>
    </w:p>
    <w:p w:rsidR="00E30963" w:rsidRDefault="007705EF">
      <w:pPr>
        <w:ind w:left="420"/>
        <w:rPr>
          <w:rFonts w:ascii="楷体_GB2312" w:eastAsia="楷体_GB2312" w:hAnsi="宋体"/>
          <w:bCs/>
          <w:szCs w:val="24"/>
        </w:rPr>
      </w:pPr>
      <w:r>
        <w:rPr>
          <w:rFonts w:ascii="楷体_GB2312" w:eastAsia="楷体_GB2312" w:hAnsi="宋体" w:hint="eastAsia"/>
          <w:bCs/>
          <w:szCs w:val="24"/>
        </w:rPr>
        <w:t xml:space="preserve">磁平衡差动保护 50/51 </w:t>
      </w:r>
    </w:p>
    <w:p w:rsidR="00E30963" w:rsidRDefault="007705EF">
      <w:pPr>
        <w:ind w:left="420"/>
        <w:rPr>
          <w:rFonts w:ascii="楷体_GB2312" w:eastAsia="楷体_GB2312" w:hAnsi="宋体"/>
          <w:bCs/>
          <w:szCs w:val="24"/>
        </w:rPr>
      </w:pPr>
      <w:r>
        <w:rPr>
          <w:rFonts w:ascii="楷体_GB2312" w:eastAsia="楷体_GB2312" w:hAnsi="宋体" w:hint="eastAsia"/>
          <w:bCs/>
          <w:szCs w:val="24"/>
        </w:rPr>
        <w:t>电机低电压保护 27（具有PT断线闭锁和报警功能）</w:t>
      </w:r>
    </w:p>
    <w:p w:rsidR="00E30963" w:rsidRDefault="007705EF">
      <w:pPr>
        <w:ind w:left="420"/>
        <w:rPr>
          <w:rFonts w:ascii="楷体_GB2312" w:eastAsia="楷体_GB2312" w:hAnsi="宋体"/>
          <w:bCs/>
          <w:szCs w:val="24"/>
        </w:rPr>
      </w:pPr>
      <w:r>
        <w:rPr>
          <w:rFonts w:ascii="楷体_GB2312" w:eastAsia="楷体_GB2312" w:hAnsi="宋体" w:hint="eastAsia"/>
          <w:bCs/>
          <w:szCs w:val="24"/>
        </w:rPr>
        <w:t>零序电流保护  50N/51N</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电流负序/不平衡保护   46</w:t>
      </w:r>
    </w:p>
    <w:p w:rsidR="00E30963" w:rsidRDefault="007705EF">
      <w:pPr>
        <w:ind w:leftChars="200" w:left="480" w:firstLineChars="150" w:firstLine="360"/>
        <w:rPr>
          <w:rFonts w:ascii="楷体_GB2312" w:eastAsia="楷体_GB2312" w:hAnsi="宋体"/>
          <w:bCs/>
          <w:szCs w:val="24"/>
        </w:rPr>
      </w:pPr>
      <w:r>
        <w:rPr>
          <w:rFonts w:ascii="楷体_GB2312" w:eastAsia="楷体_GB2312" w:hAnsi="宋体" w:hint="eastAsia"/>
          <w:bCs/>
          <w:szCs w:val="24"/>
        </w:rPr>
        <w:t>电机启动超时,转子堵转保护 48/51LR</w:t>
      </w:r>
    </w:p>
    <w:p w:rsidR="00E30963" w:rsidRDefault="007705EF">
      <w:pPr>
        <w:ind w:left="420"/>
        <w:rPr>
          <w:rFonts w:ascii="楷体_GB2312" w:eastAsia="楷体_GB2312" w:hAnsi="宋体"/>
          <w:bCs/>
          <w:szCs w:val="24"/>
        </w:rPr>
      </w:pPr>
      <w:r>
        <w:rPr>
          <w:rFonts w:ascii="楷体_GB2312" w:eastAsia="楷体_GB2312" w:hAnsi="宋体" w:hint="eastAsia"/>
          <w:bCs/>
          <w:szCs w:val="24"/>
        </w:rPr>
        <w:t xml:space="preserve">工艺联锁跳闸 </w:t>
      </w:r>
    </w:p>
    <w:p w:rsidR="00E30963" w:rsidRDefault="007705EF">
      <w:pPr>
        <w:ind w:left="420"/>
        <w:rPr>
          <w:rFonts w:ascii="楷体_GB2312" w:eastAsia="楷体_GB2312" w:hAnsi="宋体"/>
          <w:bCs/>
          <w:szCs w:val="24"/>
        </w:rPr>
      </w:pPr>
      <w:r>
        <w:rPr>
          <w:rFonts w:ascii="楷体_GB2312" w:eastAsia="楷体_GB2312" w:hAnsi="宋体" w:hint="eastAsia"/>
          <w:bCs/>
          <w:szCs w:val="24"/>
        </w:rPr>
        <w:t>热过载保护 49</w:t>
      </w:r>
    </w:p>
    <w:p w:rsidR="00E30963" w:rsidRDefault="007705EF">
      <w:pPr>
        <w:ind w:left="420"/>
        <w:rPr>
          <w:rFonts w:ascii="楷体_GB2312" w:eastAsia="楷体_GB2312" w:hAnsi="宋体"/>
          <w:bCs/>
          <w:szCs w:val="24"/>
        </w:rPr>
      </w:pPr>
      <w:r>
        <w:rPr>
          <w:rFonts w:ascii="楷体_GB2312" w:eastAsia="楷体_GB2312" w:hAnsi="宋体" w:hint="eastAsia"/>
          <w:bCs/>
          <w:szCs w:val="24"/>
        </w:rPr>
        <w:t>电动机启动次数限制保护 66</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电机低电流保护   37</w:t>
      </w:r>
    </w:p>
    <w:p w:rsidR="00E30963" w:rsidRDefault="007705EF">
      <w:pPr>
        <w:ind w:left="420"/>
        <w:rPr>
          <w:rFonts w:ascii="楷体_GB2312" w:eastAsia="楷体_GB2312" w:hAnsi="宋体"/>
          <w:bCs/>
          <w:szCs w:val="24"/>
        </w:rPr>
      </w:pPr>
      <w:r>
        <w:rPr>
          <w:rFonts w:ascii="楷体_GB2312" w:eastAsia="楷体_GB2312" w:hAnsi="宋体" w:hint="eastAsia"/>
          <w:bCs/>
          <w:szCs w:val="24"/>
        </w:rPr>
        <w:t>断路器失灵保护 50BF</w:t>
      </w:r>
    </w:p>
    <w:p w:rsidR="00E30963" w:rsidRDefault="007705EF">
      <w:pPr>
        <w:ind w:left="420"/>
        <w:rPr>
          <w:rFonts w:ascii="楷体_GB2312" w:eastAsia="楷体_GB2312" w:hAnsi="宋体"/>
          <w:bCs/>
          <w:szCs w:val="24"/>
        </w:rPr>
      </w:pPr>
      <w:r>
        <w:rPr>
          <w:rFonts w:ascii="楷体_GB2312" w:eastAsia="楷体_GB2312" w:hAnsi="宋体" w:hint="eastAsia"/>
          <w:bCs/>
          <w:szCs w:val="24"/>
        </w:rPr>
        <w:t>B.测量功能</w:t>
      </w:r>
    </w:p>
    <w:p w:rsidR="00E30963" w:rsidRDefault="007705EF">
      <w:pPr>
        <w:ind w:left="420"/>
        <w:rPr>
          <w:rFonts w:ascii="楷体_GB2312" w:eastAsia="楷体_GB2312" w:hAnsi="宋体"/>
          <w:bCs/>
          <w:szCs w:val="24"/>
        </w:rPr>
      </w:pPr>
      <w:r>
        <w:rPr>
          <w:rFonts w:ascii="楷体_GB2312" w:eastAsia="楷体_GB2312" w:hAnsi="宋体" w:hint="eastAsia"/>
          <w:bCs/>
          <w:szCs w:val="24"/>
        </w:rPr>
        <w:t>三相线电压、三相电流、有功功率、无功功率、电度、功率因数、零序电流等所有相关的电气测量量。</w:t>
      </w:r>
    </w:p>
    <w:p w:rsidR="00E30963" w:rsidRDefault="007705EF">
      <w:pPr>
        <w:ind w:left="420"/>
        <w:rPr>
          <w:rFonts w:ascii="楷体_GB2312" w:eastAsia="楷体_GB2312" w:hAnsi="宋体"/>
          <w:bCs/>
          <w:szCs w:val="24"/>
        </w:rPr>
      </w:pPr>
      <w:r>
        <w:rPr>
          <w:rFonts w:ascii="楷体_GB2312" w:eastAsia="楷体_GB2312" w:hAnsi="宋体" w:hint="eastAsia"/>
          <w:bCs/>
          <w:szCs w:val="24"/>
        </w:rPr>
        <w:t>电机最大启动电流和启动时间</w:t>
      </w:r>
    </w:p>
    <w:p w:rsidR="00E30963" w:rsidRDefault="007705EF">
      <w:pPr>
        <w:ind w:left="420"/>
        <w:rPr>
          <w:rFonts w:ascii="楷体_GB2312" w:eastAsia="楷体_GB2312" w:hAnsi="宋体"/>
          <w:bCs/>
          <w:szCs w:val="24"/>
        </w:rPr>
      </w:pPr>
      <w:r>
        <w:rPr>
          <w:rFonts w:ascii="楷体_GB2312" w:eastAsia="楷体_GB2312" w:hAnsi="宋体" w:hint="eastAsia"/>
          <w:bCs/>
          <w:szCs w:val="24"/>
        </w:rPr>
        <w:t>C．监控功能</w:t>
      </w:r>
    </w:p>
    <w:p w:rsidR="00E30963" w:rsidRDefault="007705EF">
      <w:pPr>
        <w:ind w:left="420"/>
        <w:rPr>
          <w:rFonts w:ascii="楷体_GB2312" w:eastAsia="楷体_GB2312" w:hAnsi="宋体"/>
          <w:bCs/>
          <w:szCs w:val="24"/>
        </w:rPr>
      </w:pPr>
      <w:r>
        <w:rPr>
          <w:rFonts w:ascii="楷体_GB2312" w:eastAsia="楷体_GB2312" w:hAnsi="宋体" w:hint="eastAsia"/>
          <w:bCs/>
          <w:szCs w:val="24"/>
        </w:rPr>
        <w:t>开入量、开出量见8.条款要求</w:t>
      </w:r>
    </w:p>
    <w:p w:rsidR="00E30963" w:rsidRDefault="007705EF">
      <w:pPr>
        <w:ind w:left="420"/>
        <w:rPr>
          <w:rFonts w:ascii="楷体_GB2312" w:eastAsia="楷体_GB2312" w:hAnsi="宋体"/>
          <w:bCs/>
          <w:szCs w:val="24"/>
        </w:rPr>
      </w:pPr>
      <w:r>
        <w:rPr>
          <w:rFonts w:ascii="楷体_GB2312" w:eastAsia="楷体_GB2312" w:hAnsi="宋体" w:hint="eastAsia"/>
          <w:bCs/>
          <w:szCs w:val="24"/>
        </w:rPr>
        <w:t>合闸、分闸回路断线监视</w:t>
      </w:r>
    </w:p>
    <w:p w:rsidR="00E30963" w:rsidRDefault="007705EF">
      <w:pPr>
        <w:ind w:left="420"/>
        <w:rPr>
          <w:rFonts w:ascii="楷体_GB2312" w:eastAsia="楷体_GB2312" w:hAnsi="宋体"/>
          <w:bCs/>
          <w:szCs w:val="24"/>
        </w:rPr>
      </w:pPr>
      <w:r>
        <w:rPr>
          <w:rFonts w:ascii="楷体_GB2312" w:eastAsia="楷体_GB2312" w:hAnsi="宋体" w:hint="eastAsia"/>
          <w:bCs/>
          <w:szCs w:val="24"/>
        </w:rPr>
        <w:t>故障录波</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电压回路及CT断线监视及报警</w:t>
      </w:r>
    </w:p>
    <w:p w:rsidR="00E30963" w:rsidRDefault="007705EF">
      <w:pPr>
        <w:rPr>
          <w:rFonts w:ascii="楷体_GB2312" w:eastAsia="楷体_GB2312" w:hAnsi="宋体"/>
          <w:bCs/>
          <w:szCs w:val="24"/>
        </w:rPr>
      </w:pPr>
      <w:r>
        <w:rPr>
          <w:rFonts w:ascii="楷体_GB2312" w:eastAsia="楷体_GB2312" w:hAnsi="宋体" w:hint="eastAsia"/>
          <w:bCs/>
          <w:szCs w:val="24"/>
        </w:rPr>
        <w:t>7.10  10kV同步电动机（≥3000KW）综合保护器保护及测控功能要求</w:t>
      </w:r>
    </w:p>
    <w:p w:rsidR="00E30963" w:rsidRDefault="007705EF">
      <w:pPr>
        <w:ind w:left="420"/>
        <w:rPr>
          <w:rFonts w:ascii="楷体_GB2312" w:eastAsia="楷体_GB2312" w:hAnsi="宋体"/>
          <w:bCs/>
          <w:szCs w:val="24"/>
        </w:rPr>
      </w:pPr>
      <w:r>
        <w:rPr>
          <w:rFonts w:ascii="楷体_GB2312" w:eastAsia="楷体_GB2312" w:hAnsi="宋体" w:hint="eastAsia"/>
          <w:bCs/>
          <w:szCs w:val="24"/>
        </w:rPr>
        <w:t>A.保护功能</w:t>
      </w:r>
    </w:p>
    <w:p w:rsidR="00E30963" w:rsidRDefault="007705EF">
      <w:pPr>
        <w:ind w:left="420"/>
        <w:rPr>
          <w:rFonts w:ascii="楷体_GB2312" w:eastAsia="楷体_GB2312" w:hAnsi="宋体"/>
          <w:bCs/>
          <w:szCs w:val="24"/>
        </w:rPr>
      </w:pPr>
      <w:r>
        <w:rPr>
          <w:rFonts w:ascii="楷体_GB2312" w:eastAsia="楷体_GB2312" w:hAnsi="宋体" w:hint="eastAsia"/>
          <w:bCs/>
          <w:szCs w:val="24"/>
        </w:rPr>
        <w:t>三段式电流保护 50/51（具有6种以上的反时限特性和定时限可设）</w:t>
      </w:r>
    </w:p>
    <w:p w:rsidR="00E30963" w:rsidRDefault="007705EF">
      <w:pPr>
        <w:ind w:left="420"/>
        <w:rPr>
          <w:rFonts w:ascii="楷体_GB2312" w:eastAsia="楷体_GB2312" w:hAnsi="宋体"/>
          <w:bCs/>
          <w:szCs w:val="24"/>
        </w:rPr>
      </w:pPr>
      <w:r>
        <w:rPr>
          <w:rFonts w:ascii="楷体_GB2312" w:eastAsia="楷体_GB2312" w:hAnsi="宋体" w:hint="eastAsia"/>
          <w:bCs/>
          <w:szCs w:val="24"/>
        </w:rPr>
        <w:t xml:space="preserve">磁平衡差动保护 50/51 </w:t>
      </w:r>
    </w:p>
    <w:p w:rsidR="00E30963" w:rsidRDefault="007705EF">
      <w:pPr>
        <w:ind w:left="420"/>
        <w:rPr>
          <w:rFonts w:ascii="楷体_GB2312" w:eastAsia="楷体_GB2312" w:hAnsi="宋体"/>
          <w:bCs/>
          <w:szCs w:val="24"/>
        </w:rPr>
      </w:pPr>
      <w:r>
        <w:rPr>
          <w:rFonts w:ascii="楷体_GB2312" w:eastAsia="楷体_GB2312" w:hAnsi="宋体" w:hint="eastAsia"/>
          <w:bCs/>
          <w:szCs w:val="24"/>
        </w:rPr>
        <w:t>电机低电压保护 27（具有PT断线闭锁和报警功能）</w:t>
      </w:r>
    </w:p>
    <w:p w:rsidR="00E30963" w:rsidRDefault="007705EF" w:rsidP="00DB3F9D">
      <w:pPr>
        <w:tabs>
          <w:tab w:val="left" w:pos="1145"/>
        </w:tabs>
        <w:ind w:leftChars="200" w:left="480" w:firstLineChars="49" w:firstLine="118"/>
        <w:rPr>
          <w:rFonts w:ascii="楷体_GB2312" w:eastAsia="楷体_GB2312" w:hAnsi="宋体"/>
          <w:bCs/>
          <w:szCs w:val="24"/>
        </w:rPr>
      </w:pPr>
      <w:r>
        <w:rPr>
          <w:rFonts w:ascii="楷体_GB2312" w:eastAsia="楷体_GB2312" w:hAnsi="宋体" w:hint="eastAsia"/>
          <w:bCs/>
          <w:szCs w:val="24"/>
        </w:rPr>
        <w:t>电流负序/不平衡保护   46</w:t>
      </w:r>
    </w:p>
    <w:p w:rsidR="00E30963" w:rsidRDefault="007705EF">
      <w:pPr>
        <w:ind w:leftChars="200" w:left="480" w:firstLineChars="98" w:firstLine="235"/>
        <w:rPr>
          <w:rFonts w:ascii="楷体_GB2312" w:eastAsia="楷体_GB2312" w:hAnsi="宋体"/>
          <w:bCs/>
          <w:szCs w:val="24"/>
        </w:rPr>
      </w:pPr>
      <w:r>
        <w:rPr>
          <w:rFonts w:ascii="楷体_GB2312" w:eastAsia="楷体_GB2312" w:hAnsi="宋体" w:hint="eastAsia"/>
          <w:bCs/>
          <w:szCs w:val="24"/>
        </w:rPr>
        <w:t>零序电流保护  50N/51N</w:t>
      </w:r>
    </w:p>
    <w:p w:rsidR="00E30963" w:rsidRDefault="007705EF">
      <w:pPr>
        <w:ind w:left="420"/>
        <w:rPr>
          <w:rFonts w:ascii="楷体_GB2312" w:eastAsia="楷体_GB2312" w:hAnsi="宋体"/>
          <w:bCs/>
          <w:szCs w:val="24"/>
        </w:rPr>
      </w:pPr>
      <w:r>
        <w:rPr>
          <w:rFonts w:ascii="楷体_GB2312" w:eastAsia="楷体_GB2312" w:hAnsi="宋体" w:hint="eastAsia"/>
          <w:bCs/>
          <w:szCs w:val="24"/>
        </w:rPr>
        <w:t>电机启动超时,转子堵转保护 48/51LR</w:t>
      </w:r>
    </w:p>
    <w:p w:rsidR="00E30963" w:rsidRDefault="007705EF">
      <w:pPr>
        <w:ind w:left="420"/>
        <w:rPr>
          <w:rFonts w:ascii="楷体_GB2312" w:eastAsia="楷体_GB2312" w:hAnsi="宋体" w:cs="宋体"/>
          <w:bCs/>
          <w:szCs w:val="24"/>
        </w:rPr>
      </w:pPr>
      <w:r>
        <w:rPr>
          <w:rFonts w:ascii="楷体_GB2312" w:eastAsia="楷体_GB2312" w:hAnsi="宋体" w:cs="宋体" w:hint="eastAsia"/>
          <w:bCs/>
          <w:szCs w:val="24"/>
        </w:rPr>
        <w:t xml:space="preserve">   同步机失磁保护 40</w:t>
      </w:r>
    </w:p>
    <w:p w:rsidR="00E30963" w:rsidRDefault="007705EF">
      <w:pPr>
        <w:ind w:left="420"/>
        <w:rPr>
          <w:rFonts w:ascii="楷体_GB2312" w:eastAsia="楷体_GB2312" w:hAnsi="宋体" w:cs="宋体"/>
          <w:bCs/>
          <w:szCs w:val="24"/>
        </w:rPr>
      </w:pPr>
      <w:r>
        <w:rPr>
          <w:rFonts w:ascii="楷体_GB2312" w:eastAsia="楷体_GB2312" w:hAnsi="宋体" w:cs="宋体" w:hint="eastAsia"/>
          <w:bCs/>
          <w:szCs w:val="24"/>
        </w:rPr>
        <w:t xml:space="preserve">   同步机失步保护 78PS</w:t>
      </w:r>
    </w:p>
    <w:p w:rsidR="00E30963" w:rsidRDefault="007705EF">
      <w:pPr>
        <w:ind w:leftChars="200" w:left="480" w:firstLineChars="150" w:firstLine="360"/>
        <w:rPr>
          <w:rFonts w:ascii="楷体_GB2312" w:eastAsia="楷体_GB2312" w:hAnsi="宋体"/>
          <w:bCs/>
          <w:szCs w:val="24"/>
        </w:rPr>
      </w:pPr>
      <w:r>
        <w:rPr>
          <w:rFonts w:ascii="楷体_GB2312" w:eastAsia="楷体_GB2312" w:hAnsi="宋体" w:hint="eastAsia"/>
          <w:bCs/>
          <w:szCs w:val="24"/>
        </w:rPr>
        <w:t xml:space="preserve">工艺联锁跳闸 </w:t>
      </w:r>
    </w:p>
    <w:p w:rsidR="00E30963" w:rsidRDefault="007705EF">
      <w:pPr>
        <w:ind w:left="420"/>
        <w:rPr>
          <w:rFonts w:ascii="楷体_GB2312" w:eastAsia="楷体_GB2312" w:hAnsi="宋体"/>
          <w:bCs/>
          <w:szCs w:val="24"/>
        </w:rPr>
      </w:pPr>
      <w:r>
        <w:rPr>
          <w:rFonts w:ascii="楷体_GB2312" w:eastAsia="楷体_GB2312" w:hAnsi="宋体" w:hint="eastAsia"/>
          <w:bCs/>
          <w:szCs w:val="24"/>
        </w:rPr>
        <w:t>热过载保护 49</w:t>
      </w:r>
    </w:p>
    <w:p w:rsidR="00E30963" w:rsidRDefault="007705EF">
      <w:pPr>
        <w:ind w:left="420"/>
        <w:rPr>
          <w:rFonts w:ascii="楷体_GB2312" w:eastAsia="楷体_GB2312" w:hAnsi="宋体"/>
          <w:bCs/>
          <w:szCs w:val="24"/>
        </w:rPr>
      </w:pPr>
      <w:r>
        <w:rPr>
          <w:rFonts w:ascii="楷体_GB2312" w:eastAsia="楷体_GB2312" w:hAnsi="宋体" w:hint="eastAsia"/>
          <w:bCs/>
          <w:szCs w:val="24"/>
        </w:rPr>
        <w:t>电动机启动次数限制保护 66</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电机低电流保护   37</w:t>
      </w:r>
    </w:p>
    <w:p w:rsidR="00E30963" w:rsidRDefault="007705EF">
      <w:pPr>
        <w:ind w:left="420"/>
        <w:rPr>
          <w:rFonts w:ascii="楷体_GB2312" w:eastAsia="楷体_GB2312" w:hAnsi="宋体"/>
          <w:bCs/>
          <w:szCs w:val="24"/>
        </w:rPr>
      </w:pPr>
      <w:r>
        <w:rPr>
          <w:rFonts w:ascii="楷体_GB2312" w:eastAsia="楷体_GB2312" w:hAnsi="宋体" w:hint="eastAsia"/>
          <w:bCs/>
          <w:szCs w:val="24"/>
        </w:rPr>
        <w:t>断路器失灵保护 50BF</w:t>
      </w:r>
    </w:p>
    <w:p w:rsidR="00E30963" w:rsidRDefault="007705EF">
      <w:pPr>
        <w:ind w:left="420"/>
        <w:rPr>
          <w:rFonts w:ascii="楷体_GB2312" w:eastAsia="楷体_GB2312" w:hAnsi="宋体"/>
          <w:bCs/>
          <w:szCs w:val="24"/>
        </w:rPr>
      </w:pPr>
      <w:r>
        <w:rPr>
          <w:rFonts w:ascii="楷体_GB2312" w:eastAsia="楷体_GB2312" w:hAnsi="宋体" w:hint="eastAsia"/>
          <w:bCs/>
          <w:szCs w:val="24"/>
        </w:rPr>
        <w:lastRenderedPageBreak/>
        <w:t>B.测量功能</w:t>
      </w:r>
    </w:p>
    <w:p w:rsidR="00E30963" w:rsidRDefault="007705EF">
      <w:pPr>
        <w:ind w:left="420"/>
        <w:rPr>
          <w:rFonts w:ascii="楷体_GB2312" w:eastAsia="楷体_GB2312" w:hAnsi="宋体"/>
          <w:bCs/>
          <w:szCs w:val="24"/>
        </w:rPr>
      </w:pPr>
      <w:r>
        <w:rPr>
          <w:rFonts w:ascii="楷体_GB2312" w:eastAsia="楷体_GB2312" w:hAnsi="宋体" w:hint="eastAsia"/>
          <w:bCs/>
          <w:szCs w:val="24"/>
        </w:rPr>
        <w:t>三相线电压、三相电流、有功功率、无功功率、电度、功率因数、零序电流等所有相关的电气测量量。</w:t>
      </w:r>
    </w:p>
    <w:p w:rsidR="00E30963" w:rsidRDefault="007705EF">
      <w:pPr>
        <w:ind w:left="420"/>
        <w:rPr>
          <w:rFonts w:ascii="楷体_GB2312" w:eastAsia="楷体_GB2312" w:hAnsi="宋体"/>
          <w:bCs/>
          <w:szCs w:val="24"/>
        </w:rPr>
      </w:pPr>
      <w:r>
        <w:rPr>
          <w:rFonts w:ascii="楷体_GB2312" w:eastAsia="楷体_GB2312" w:hAnsi="宋体" w:hint="eastAsia"/>
          <w:bCs/>
          <w:szCs w:val="24"/>
        </w:rPr>
        <w:t>电机最大启动电流和启动时间</w:t>
      </w:r>
    </w:p>
    <w:p w:rsidR="00E30963" w:rsidRDefault="007705EF">
      <w:pPr>
        <w:ind w:left="420"/>
        <w:rPr>
          <w:rFonts w:ascii="楷体_GB2312" w:eastAsia="楷体_GB2312" w:hAnsi="宋体"/>
          <w:bCs/>
          <w:szCs w:val="24"/>
        </w:rPr>
      </w:pPr>
      <w:r>
        <w:rPr>
          <w:rFonts w:ascii="楷体_GB2312" w:eastAsia="楷体_GB2312" w:hAnsi="宋体" w:hint="eastAsia"/>
          <w:bCs/>
          <w:szCs w:val="24"/>
        </w:rPr>
        <w:t>C．监控功能</w:t>
      </w:r>
    </w:p>
    <w:p w:rsidR="00E30963" w:rsidRDefault="007705EF">
      <w:pPr>
        <w:ind w:left="420"/>
        <w:rPr>
          <w:rFonts w:ascii="楷体_GB2312" w:eastAsia="楷体_GB2312" w:hAnsi="宋体"/>
          <w:bCs/>
          <w:szCs w:val="24"/>
        </w:rPr>
      </w:pPr>
      <w:r>
        <w:rPr>
          <w:rFonts w:ascii="楷体_GB2312" w:eastAsia="楷体_GB2312" w:hAnsi="宋体" w:hint="eastAsia"/>
          <w:bCs/>
          <w:szCs w:val="24"/>
        </w:rPr>
        <w:t>开入量、开出量见8条款要求</w:t>
      </w:r>
    </w:p>
    <w:p w:rsidR="00E30963" w:rsidRDefault="007705EF">
      <w:pPr>
        <w:ind w:left="420"/>
        <w:rPr>
          <w:rFonts w:ascii="楷体_GB2312" w:eastAsia="楷体_GB2312" w:hAnsi="宋体"/>
          <w:bCs/>
          <w:szCs w:val="24"/>
        </w:rPr>
      </w:pPr>
      <w:r>
        <w:rPr>
          <w:rFonts w:ascii="楷体_GB2312" w:eastAsia="楷体_GB2312" w:hAnsi="宋体" w:hint="eastAsia"/>
          <w:bCs/>
          <w:szCs w:val="24"/>
        </w:rPr>
        <w:t>合闸、分闸回路断线监视</w:t>
      </w:r>
    </w:p>
    <w:p w:rsidR="00E30963" w:rsidRDefault="007705EF">
      <w:pPr>
        <w:ind w:left="420"/>
        <w:rPr>
          <w:rFonts w:ascii="楷体_GB2312" w:eastAsia="楷体_GB2312" w:hAnsi="宋体"/>
          <w:bCs/>
          <w:szCs w:val="24"/>
        </w:rPr>
      </w:pPr>
      <w:r>
        <w:rPr>
          <w:rFonts w:ascii="楷体_GB2312" w:eastAsia="楷体_GB2312" w:hAnsi="宋体" w:hint="eastAsia"/>
          <w:bCs/>
          <w:szCs w:val="24"/>
        </w:rPr>
        <w:t>故障录波</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电压回路及CT断线监视及报警</w:t>
      </w:r>
    </w:p>
    <w:p w:rsidR="00E30963" w:rsidRDefault="007705EF">
      <w:pPr>
        <w:tabs>
          <w:tab w:val="left" w:pos="1145"/>
        </w:tabs>
        <w:rPr>
          <w:rFonts w:ascii="楷体_GB2312" w:eastAsia="楷体_GB2312" w:hAnsi="宋体"/>
          <w:bCs/>
          <w:szCs w:val="24"/>
        </w:rPr>
      </w:pPr>
      <w:r>
        <w:rPr>
          <w:rFonts w:ascii="楷体_GB2312" w:eastAsia="楷体_GB2312" w:hAnsi="宋体" w:hint="eastAsia"/>
          <w:bCs/>
          <w:szCs w:val="24"/>
        </w:rPr>
        <w:t>7.11  10kV变压器综合器保护及测控功能要求</w:t>
      </w:r>
    </w:p>
    <w:p w:rsidR="00E30963" w:rsidRDefault="007705EF">
      <w:pPr>
        <w:tabs>
          <w:tab w:val="left" w:pos="1145"/>
        </w:tabs>
        <w:rPr>
          <w:rFonts w:ascii="楷体_GB2312" w:eastAsia="楷体_GB2312" w:hAnsi="宋体"/>
          <w:bCs/>
          <w:szCs w:val="24"/>
        </w:rPr>
      </w:pPr>
      <w:r>
        <w:rPr>
          <w:rFonts w:ascii="楷体_GB2312" w:eastAsia="楷体_GB2312" w:hAnsi="宋体" w:hint="eastAsia"/>
          <w:bCs/>
          <w:szCs w:val="24"/>
        </w:rPr>
        <w:t>7.11.1干式变压器</w:t>
      </w:r>
    </w:p>
    <w:p w:rsidR="00E30963" w:rsidRDefault="007705EF">
      <w:pPr>
        <w:ind w:left="420"/>
        <w:rPr>
          <w:rFonts w:ascii="楷体_GB2312" w:eastAsia="楷体_GB2312" w:hAnsi="宋体"/>
          <w:bCs/>
          <w:szCs w:val="24"/>
        </w:rPr>
      </w:pPr>
      <w:r>
        <w:rPr>
          <w:rFonts w:ascii="楷体_GB2312" w:eastAsia="楷体_GB2312" w:hAnsi="宋体" w:hint="eastAsia"/>
          <w:bCs/>
          <w:szCs w:val="24"/>
        </w:rPr>
        <w:t>A.保护功能</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三段式电流保护 50/51（具有6种以上的反时限特性和定时限可设）</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高压侧零序电流保护 50N/51N</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 xml:space="preserve">   低压侧单相接地保护50G</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 xml:space="preserve">   热过载保护  49</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 xml:space="preserve">   温度联锁报警和跳闸 26Q</w:t>
      </w:r>
    </w:p>
    <w:p w:rsidR="00E30963" w:rsidRDefault="007705EF">
      <w:pPr>
        <w:tabs>
          <w:tab w:val="left" w:pos="1145"/>
        </w:tabs>
        <w:ind w:leftChars="200" w:left="480" w:firstLineChars="150" w:firstLine="360"/>
        <w:rPr>
          <w:rFonts w:ascii="楷体_GB2312" w:eastAsia="楷体_GB2312" w:hAnsi="宋体"/>
          <w:bCs/>
          <w:szCs w:val="24"/>
        </w:rPr>
      </w:pPr>
      <w:r>
        <w:rPr>
          <w:rFonts w:ascii="楷体_GB2312" w:eastAsia="楷体_GB2312" w:hAnsi="宋体" w:hint="eastAsia"/>
          <w:bCs/>
          <w:szCs w:val="24"/>
        </w:rPr>
        <w:t>断路器失灵保护 50BF</w:t>
      </w:r>
    </w:p>
    <w:p w:rsidR="00E30963" w:rsidRDefault="007705EF">
      <w:pPr>
        <w:ind w:left="420"/>
        <w:rPr>
          <w:rFonts w:ascii="楷体_GB2312" w:eastAsia="楷体_GB2312" w:hAnsi="宋体"/>
          <w:bCs/>
          <w:szCs w:val="24"/>
        </w:rPr>
      </w:pPr>
      <w:r>
        <w:rPr>
          <w:rFonts w:ascii="楷体_GB2312" w:eastAsia="楷体_GB2312" w:hAnsi="宋体" w:hint="eastAsia"/>
          <w:bCs/>
          <w:szCs w:val="24"/>
        </w:rPr>
        <w:t>B.测量功能</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三相线电压、三相电流、有功功率、无功功率、电度、功率因数、零序电流等所有相关的电气测量量。</w:t>
      </w:r>
    </w:p>
    <w:p w:rsidR="00E30963" w:rsidRDefault="007705EF">
      <w:pPr>
        <w:ind w:left="420"/>
        <w:rPr>
          <w:rFonts w:ascii="楷体_GB2312" w:eastAsia="楷体_GB2312" w:hAnsi="宋体"/>
          <w:bCs/>
          <w:szCs w:val="24"/>
        </w:rPr>
      </w:pPr>
      <w:r>
        <w:rPr>
          <w:rFonts w:ascii="楷体_GB2312" w:eastAsia="楷体_GB2312" w:hAnsi="宋体" w:hint="eastAsia"/>
          <w:bCs/>
          <w:szCs w:val="24"/>
        </w:rPr>
        <w:t>C．监控功能</w:t>
      </w:r>
    </w:p>
    <w:p w:rsidR="00E30963" w:rsidRDefault="007705EF">
      <w:pPr>
        <w:ind w:left="420"/>
        <w:rPr>
          <w:rFonts w:ascii="楷体_GB2312" w:eastAsia="楷体_GB2312" w:hAnsi="宋体"/>
          <w:bCs/>
          <w:szCs w:val="24"/>
        </w:rPr>
      </w:pPr>
      <w:r>
        <w:rPr>
          <w:rFonts w:ascii="楷体_GB2312" w:eastAsia="楷体_GB2312" w:hAnsi="宋体" w:hint="eastAsia"/>
          <w:bCs/>
          <w:szCs w:val="24"/>
        </w:rPr>
        <w:t>开入、开出量见第8条款要求</w:t>
      </w:r>
    </w:p>
    <w:p w:rsidR="00E30963" w:rsidRDefault="007705EF">
      <w:pPr>
        <w:ind w:left="420"/>
        <w:rPr>
          <w:rFonts w:ascii="楷体_GB2312" w:eastAsia="楷体_GB2312" w:hAnsi="宋体"/>
          <w:bCs/>
          <w:szCs w:val="24"/>
        </w:rPr>
      </w:pPr>
      <w:r>
        <w:rPr>
          <w:rFonts w:ascii="楷体_GB2312" w:eastAsia="楷体_GB2312" w:hAnsi="宋体" w:hint="eastAsia"/>
          <w:bCs/>
          <w:szCs w:val="24"/>
        </w:rPr>
        <w:t>合闸、分闸回路断线监视</w:t>
      </w:r>
    </w:p>
    <w:p w:rsidR="00E30963" w:rsidRDefault="007705EF">
      <w:pPr>
        <w:ind w:left="420"/>
        <w:rPr>
          <w:rFonts w:ascii="楷体_GB2312" w:eastAsia="楷体_GB2312" w:hAnsi="宋体"/>
          <w:bCs/>
          <w:szCs w:val="24"/>
        </w:rPr>
      </w:pPr>
      <w:r>
        <w:rPr>
          <w:rFonts w:ascii="楷体_GB2312" w:eastAsia="楷体_GB2312" w:hAnsi="宋体" w:hint="eastAsia"/>
          <w:bCs/>
          <w:szCs w:val="24"/>
        </w:rPr>
        <w:t>故障录波</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电压回路及CT断线监视及报警</w:t>
      </w:r>
    </w:p>
    <w:p w:rsidR="00E30963" w:rsidRDefault="007705EF">
      <w:pPr>
        <w:tabs>
          <w:tab w:val="left" w:pos="1145"/>
        </w:tabs>
        <w:rPr>
          <w:rFonts w:ascii="楷体_GB2312" w:eastAsia="楷体_GB2312" w:hAnsi="宋体"/>
          <w:bCs/>
          <w:szCs w:val="24"/>
        </w:rPr>
      </w:pPr>
      <w:r>
        <w:rPr>
          <w:rFonts w:ascii="楷体_GB2312" w:eastAsia="楷体_GB2312" w:hAnsi="宋体" w:hint="eastAsia"/>
          <w:bCs/>
          <w:szCs w:val="24"/>
        </w:rPr>
        <w:t>7.11.2 油浸式变压器</w:t>
      </w:r>
    </w:p>
    <w:p w:rsidR="00E30963" w:rsidRDefault="007705EF">
      <w:pPr>
        <w:ind w:left="420"/>
        <w:rPr>
          <w:rFonts w:ascii="楷体_GB2312" w:eastAsia="楷体_GB2312" w:hAnsi="宋体"/>
          <w:bCs/>
          <w:szCs w:val="24"/>
        </w:rPr>
      </w:pPr>
      <w:r>
        <w:rPr>
          <w:rFonts w:ascii="楷体_GB2312" w:eastAsia="楷体_GB2312" w:hAnsi="宋体" w:hint="eastAsia"/>
          <w:bCs/>
          <w:szCs w:val="24"/>
        </w:rPr>
        <w:t>A.保护功能</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三段式电流保护 50/51（具有6种以上的反时限特性和定时限可设）</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高压侧零序电流保护 50N/51N</w:t>
      </w:r>
    </w:p>
    <w:p w:rsidR="00E30963" w:rsidRDefault="007705EF">
      <w:pPr>
        <w:tabs>
          <w:tab w:val="left" w:pos="1145"/>
        </w:tabs>
        <w:ind w:leftChars="200" w:left="480" w:firstLineChars="150" w:firstLine="360"/>
        <w:rPr>
          <w:rFonts w:ascii="楷体_GB2312" w:eastAsia="楷体_GB2312" w:hAnsi="宋体"/>
          <w:bCs/>
          <w:szCs w:val="24"/>
        </w:rPr>
      </w:pPr>
      <w:r>
        <w:rPr>
          <w:rFonts w:ascii="楷体_GB2312" w:eastAsia="楷体_GB2312" w:hAnsi="宋体" w:hint="eastAsia"/>
          <w:bCs/>
          <w:szCs w:val="24"/>
        </w:rPr>
        <w:t>低压侧单相接地保护50G</w:t>
      </w:r>
    </w:p>
    <w:p w:rsidR="00E30963" w:rsidRDefault="007705EF">
      <w:pPr>
        <w:tabs>
          <w:tab w:val="left" w:pos="1145"/>
        </w:tabs>
        <w:ind w:leftChars="200" w:left="480" w:firstLineChars="150" w:firstLine="360"/>
        <w:rPr>
          <w:rFonts w:ascii="楷体_GB2312" w:eastAsia="楷体_GB2312" w:hAnsi="宋体"/>
          <w:bCs/>
          <w:szCs w:val="24"/>
        </w:rPr>
      </w:pPr>
      <w:r>
        <w:rPr>
          <w:rFonts w:ascii="楷体_GB2312" w:eastAsia="楷体_GB2312" w:hAnsi="宋体" w:hint="eastAsia"/>
          <w:bCs/>
          <w:szCs w:val="24"/>
        </w:rPr>
        <w:t>重瓦斯保护或气体压力保护63SP</w:t>
      </w:r>
    </w:p>
    <w:p w:rsidR="00E30963" w:rsidRDefault="007705EF">
      <w:pPr>
        <w:tabs>
          <w:tab w:val="left" w:pos="1145"/>
        </w:tabs>
        <w:ind w:leftChars="200" w:left="480" w:firstLineChars="150" w:firstLine="360"/>
        <w:rPr>
          <w:rFonts w:ascii="楷体_GB2312" w:eastAsia="楷体_GB2312" w:hAnsi="宋体"/>
          <w:bCs/>
          <w:szCs w:val="24"/>
        </w:rPr>
      </w:pPr>
      <w:r>
        <w:rPr>
          <w:rFonts w:ascii="楷体_GB2312" w:eastAsia="楷体_GB2312" w:hAnsi="宋体" w:hint="eastAsia"/>
          <w:bCs/>
          <w:szCs w:val="24"/>
        </w:rPr>
        <w:t>轻瓦斯63GA</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热过载保护  49</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温度联锁报警和跳闸26Q</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断路器失灵保护 50BF</w:t>
      </w:r>
    </w:p>
    <w:p w:rsidR="00E30963" w:rsidRDefault="007705EF">
      <w:pPr>
        <w:ind w:left="420"/>
        <w:rPr>
          <w:rFonts w:ascii="楷体_GB2312" w:eastAsia="楷体_GB2312" w:hAnsi="宋体"/>
          <w:bCs/>
          <w:szCs w:val="24"/>
        </w:rPr>
      </w:pPr>
      <w:r>
        <w:rPr>
          <w:rFonts w:ascii="楷体_GB2312" w:eastAsia="楷体_GB2312" w:hAnsi="宋体" w:hint="eastAsia"/>
          <w:bCs/>
          <w:szCs w:val="24"/>
        </w:rPr>
        <w:t>B.测量功能</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三相线电压、三相电流、有功功率、无功功率、电度、功率因数、零序电流等所有相关的电气测量量。</w:t>
      </w:r>
    </w:p>
    <w:p w:rsidR="00E30963" w:rsidRDefault="007705EF">
      <w:pPr>
        <w:ind w:left="420"/>
        <w:rPr>
          <w:rFonts w:ascii="楷体_GB2312" w:eastAsia="楷体_GB2312" w:hAnsi="宋体"/>
          <w:bCs/>
          <w:szCs w:val="24"/>
        </w:rPr>
      </w:pPr>
      <w:r>
        <w:rPr>
          <w:rFonts w:ascii="楷体_GB2312" w:eastAsia="楷体_GB2312" w:hAnsi="宋体" w:hint="eastAsia"/>
          <w:bCs/>
          <w:szCs w:val="24"/>
        </w:rPr>
        <w:t>C．监控功能</w:t>
      </w:r>
    </w:p>
    <w:p w:rsidR="00E30963" w:rsidRDefault="007705EF">
      <w:pPr>
        <w:ind w:left="420"/>
        <w:rPr>
          <w:rFonts w:ascii="楷体_GB2312" w:eastAsia="楷体_GB2312" w:hAnsi="宋体"/>
          <w:bCs/>
          <w:szCs w:val="24"/>
        </w:rPr>
      </w:pPr>
      <w:r>
        <w:rPr>
          <w:rFonts w:ascii="楷体_GB2312" w:eastAsia="楷体_GB2312" w:hAnsi="宋体" w:hint="eastAsia"/>
          <w:bCs/>
          <w:szCs w:val="24"/>
        </w:rPr>
        <w:t>开入、开出量见第8条款要求</w:t>
      </w:r>
    </w:p>
    <w:p w:rsidR="00E30963" w:rsidRDefault="007705EF">
      <w:pPr>
        <w:ind w:left="420"/>
        <w:rPr>
          <w:rFonts w:ascii="楷体_GB2312" w:eastAsia="楷体_GB2312" w:hAnsi="宋体"/>
          <w:bCs/>
          <w:szCs w:val="24"/>
        </w:rPr>
      </w:pPr>
      <w:r>
        <w:rPr>
          <w:rFonts w:ascii="楷体_GB2312" w:eastAsia="楷体_GB2312" w:hAnsi="宋体" w:hint="eastAsia"/>
          <w:bCs/>
          <w:szCs w:val="24"/>
        </w:rPr>
        <w:t>合闸、分闸回路断线监视</w:t>
      </w:r>
    </w:p>
    <w:p w:rsidR="00E30963" w:rsidRDefault="007705EF">
      <w:pPr>
        <w:ind w:left="420"/>
        <w:rPr>
          <w:rFonts w:ascii="楷体_GB2312" w:eastAsia="楷体_GB2312" w:hAnsi="宋体"/>
          <w:bCs/>
          <w:szCs w:val="24"/>
        </w:rPr>
      </w:pPr>
      <w:r>
        <w:rPr>
          <w:rFonts w:ascii="楷体_GB2312" w:eastAsia="楷体_GB2312" w:hAnsi="宋体" w:hint="eastAsia"/>
          <w:bCs/>
          <w:szCs w:val="24"/>
        </w:rPr>
        <w:lastRenderedPageBreak/>
        <w:t>故障录波</w:t>
      </w:r>
    </w:p>
    <w:p w:rsidR="00E30963" w:rsidRDefault="007705EF">
      <w:pPr>
        <w:ind w:left="420"/>
        <w:rPr>
          <w:rFonts w:ascii="楷体_GB2312" w:eastAsia="楷体_GB2312" w:hAnsi="宋体"/>
          <w:bCs/>
          <w:szCs w:val="24"/>
        </w:rPr>
      </w:pPr>
      <w:r>
        <w:rPr>
          <w:rFonts w:ascii="楷体_GB2312" w:eastAsia="楷体_GB2312" w:hAnsi="宋体" w:hint="eastAsia"/>
          <w:bCs/>
          <w:szCs w:val="24"/>
        </w:rPr>
        <w:t>电压回路及CT断线监视及报警</w:t>
      </w:r>
    </w:p>
    <w:p w:rsidR="00E30963" w:rsidRDefault="007705EF">
      <w:pPr>
        <w:rPr>
          <w:rFonts w:ascii="楷体_GB2312" w:eastAsia="楷体_GB2312" w:hAnsi="宋体"/>
          <w:bCs/>
          <w:szCs w:val="24"/>
        </w:rPr>
      </w:pPr>
      <w:r>
        <w:rPr>
          <w:rFonts w:ascii="楷体_GB2312" w:eastAsia="楷体_GB2312" w:hAnsi="宋体" w:hint="eastAsia"/>
          <w:bCs/>
          <w:szCs w:val="24"/>
        </w:rPr>
        <w:t>7.12  10kV电容器综合保护器保护及测控功能要求</w:t>
      </w:r>
    </w:p>
    <w:p w:rsidR="00E30963" w:rsidRDefault="007705EF">
      <w:pPr>
        <w:ind w:left="420"/>
        <w:rPr>
          <w:rFonts w:ascii="楷体_GB2312" w:eastAsia="楷体_GB2312" w:hAnsi="宋体"/>
          <w:bCs/>
          <w:szCs w:val="24"/>
        </w:rPr>
      </w:pPr>
      <w:r>
        <w:rPr>
          <w:rFonts w:ascii="楷体_GB2312" w:eastAsia="楷体_GB2312" w:hAnsi="宋体" w:hint="eastAsia"/>
          <w:bCs/>
          <w:szCs w:val="24"/>
        </w:rPr>
        <w:t>A.保护功能</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三段式电流保护 50/51（具有6种以上的反时限特性和定时限可设）</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零序电流保护 50N/51N</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 xml:space="preserve"> 过电压保护   59</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 xml:space="preserve">   低电压保护   27</w:t>
      </w:r>
    </w:p>
    <w:p w:rsidR="00E30963" w:rsidRDefault="007705EF">
      <w:pPr>
        <w:tabs>
          <w:tab w:val="left" w:pos="1145"/>
        </w:tabs>
        <w:ind w:leftChars="200" w:left="480" w:firstLineChars="150" w:firstLine="360"/>
        <w:rPr>
          <w:rFonts w:ascii="楷体_GB2312" w:eastAsia="楷体_GB2312" w:hAnsi="宋体"/>
          <w:bCs/>
          <w:szCs w:val="24"/>
        </w:rPr>
      </w:pPr>
      <w:r>
        <w:rPr>
          <w:rFonts w:ascii="楷体_GB2312" w:eastAsia="楷体_GB2312" w:hAnsi="宋体" w:hint="eastAsia"/>
          <w:bCs/>
          <w:szCs w:val="24"/>
        </w:rPr>
        <w:t>不平衡保护   46</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断路器失灵保护 50BF</w:t>
      </w:r>
    </w:p>
    <w:p w:rsidR="00E30963" w:rsidRDefault="007705EF">
      <w:pPr>
        <w:ind w:left="420"/>
        <w:rPr>
          <w:rFonts w:ascii="楷体_GB2312" w:eastAsia="楷体_GB2312" w:hAnsi="宋体"/>
          <w:bCs/>
          <w:szCs w:val="24"/>
        </w:rPr>
      </w:pPr>
      <w:r>
        <w:rPr>
          <w:rFonts w:ascii="楷体_GB2312" w:eastAsia="楷体_GB2312" w:hAnsi="宋体" w:hint="eastAsia"/>
          <w:bCs/>
          <w:szCs w:val="24"/>
        </w:rPr>
        <w:t>B.测量功能</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三相线电压、三相电流、有功功率、无功功率、电度、功率因数、零序电流等所有相关的电气测量量</w:t>
      </w:r>
    </w:p>
    <w:p w:rsidR="00E30963" w:rsidRDefault="007705EF" w:rsidP="00DB3F9D">
      <w:pPr>
        <w:ind w:firstLineChars="199" w:firstLine="478"/>
        <w:rPr>
          <w:rFonts w:ascii="楷体_GB2312" w:eastAsia="楷体_GB2312" w:hAnsi="宋体"/>
          <w:bCs/>
          <w:szCs w:val="24"/>
        </w:rPr>
      </w:pPr>
      <w:r>
        <w:rPr>
          <w:rFonts w:ascii="楷体_GB2312" w:eastAsia="楷体_GB2312" w:hAnsi="宋体" w:hint="eastAsia"/>
          <w:bCs/>
          <w:szCs w:val="24"/>
        </w:rPr>
        <w:t>C．监控功能</w:t>
      </w:r>
    </w:p>
    <w:p w:rsidR="00E30963" w:rsidRDefault="007705EF">
      <w:pPr>
        <w:ind w:left="420"/>
        <w:rPr>
          <w:rFonts w:ascii="楷体_GB2312" w:eastAsia="楷体_GB2312" w:hAnsi="宋体"/>
          <w:bCs/>
          <w:szCs w:val="24"/>
        </w:rPr>
      </w:pPr>
      <w:r>
        <w:rPr>
          <w:rFonts w:ascii="楷体_GB2312" w:eastAsia="楷体_GB2312" w:hAnsi="宋体" w:hint="eastAsia"/>
          <w:bCs/>
          <w:szCs w:val="24"/>
        </w:rPr>
        <w:t>开入量、开出量见8条款要求</w:t>
      </w:r>
    </w:p>
    <w:p w:rsidR="00E30963" w:rsidRDefault="007705EF">
      <w:pPr>
        <w:ind w:left="420"/>
        <w:rPr>
          <w:rFonts w:ascii="楷体_GB2312" w:eastAsia="楷体_GB2312" w:hAnsi="宋体"/>
          <w:bCs/>
          <w:szCs w:val="24"/>
        </w:rPr>
      </w:pPr>
      <w:r>
        <w:rPr>
          <w:rFonts w:ascii="楷体_GB2312" w:eastAsia="楷体_GB2312" w:hAnsi="宋体" w:hint="eastAsia"/>
          <w:bCs/>
          <w:szCs w:val="24"/>
        </w:rPr>
        <w:t>合闸、分闸回路断线监视</w:t>
      </w:r>
    </w:p>
    <w:p w:rsidR="00E30963" w:rsidRDefault="007705EF">
      <w:pPr>
        <w:ind w:left="420"/>
        <w:rPr>
          <w:rFonts w:ascii="楷体_GB2312" w:eastAsia="楷体_GB2312" w:hAnsi="宋体"/>
          <w:bCs/>
          <w:szCs w:val="24"/>
        </w:rPr>
      </w:pPr>
      <w:r>
        <w:rPr>
          <w:rFonts w:ascii="楷体_GB2312" w:eastAsia="楷体_GB2312" w:hAnsi="宋体" w:hint="eastAsia"/>
          <w:bCs/>
          <w:szCs w:val="24"/>
        </w:rPr>
        <w:t>故障录波</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电压回路及CT断线监视及报警</w:t>
      </w:r>
    </w:p>
    <w:p w:rsidR="00E30963" w:rsidRDefault="007705EF">
      <w:pPr>
        <w:rPr>
          <w:rFonts w:ascii="楷体_GB2312" w:eastAsia="楷体_GB2312" w:hAnsi="宋体"/>
          <w:bCs/>
          <w:szCs w:val="24"/>
          <w:highlight w:val="yellow"/>
        </w:rPr>
      </w:pPr>
      <w:r>
        <w:rPr>
          <w:rFonts w:ascii="楷体_GB2312" w:eastAsia="楷体_GB2312" w:hAnsi="宋体" w:cs="宋体" w:hint="eastAsia"/>
          <w:bCs/>
          <w:szCs w:val="24"/>
        </w:rPr>
        <w:t>7.13</w:t>
      </w:r>
      <w:r>
        <w:rPr>
          <w:rFonts w:ascii="楷体_GB2312" w:eastAsia="楷体_GB2312" w:hAnsi="宋体" w:hint="eastAsia"/>
          <w:bCs/>
          <w:szCs w:val="24"/>
        </w:rPr>
        <w:t>低压进线综合保护器保护及测控功能要求（0.4kV、0.69 kV）</w:t>
      </w:r>
    </w:p>
    <w:p w:rsidR="00E30963" w:rsidRDefault="007705EF">
      <w:pPr>
        <w:ind w:left="420"/>
        <w:rPr>
          <w:rFonts w:ascii="楷体_GB2312" w:eastAsia="楷体_GB2312" w:hAnsi="宋体"/>
          <w:bCs/>
          <w:szCs w:val="24"/>
        </w:rPr>
      </w:pPr>
      <w:r>
        <w:rPr>
          <w:rFonts w:ascii="楷体_GB2312" w:eastAsia="楷体_GB2312" w:hAnsi="宋体" w:hint="eastAsia"/>
          <w:bCs/>
          <w:szCs w:val="24"/>
        </w:rPr>
        <w:t>A.保护功能</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三段式相间电流保护 50/51</w:t>
      </w:r>
    </w:p>
    <w:p w:rsidR="00E30963" w:rsidRDefault="007705EF">
      <w:pPr>
        <w:tabs>
          <w:tab w:val="left" w:pos="1145"/>
        </w:tabs>
        <w:ind w:left="420"/>
        <w:rPr>
          <w:rFonts w:ascii="楷体_GB2312" w:eastAsia="楷体_GB2312" w:hAnsi="宋体"/>
          <w:bCs/>
          <w:szCs w:val="24"/>
        </w:rPr>
      </w:pPr>
      <w:bookmarkStart w:id="112" w:name="OLE_LINK15"/>
      <w:r>
        <w:rPr>
          <w:rFonts w:ascii="楷体_GB2312" w:eastAsia="楷体_GB2312" w:hAnsi="宋体" w:hint="eastAsia"/>
          <w:bCs/>
          <w:szCs w:val="24"/>
        </w:rPr>
        <w:t>母联备自投(和进线保护通过逻辑编程实现)</w:t>
      </w:r>
      <w:bookmarkEnd w:id="112"/>
    </w:p>
    <w:p w:rsidR="00E30963" w:rsidRDefault="007705EF">
      <w:pPr>
        <w:tabs>
          <w:tab w:val="left" w:pos="1145"/>
        </w:tabs>
        <w:ind w:leftChars="200" w:left="480" w:firstLineChars="150" w:firstLine="360"/>
        <w:rPr>
          <w:rFonts w:ascii="楷体_GB2312" w:eastAsia="楷体_GB2312" w:hAnsi="宋体"/>
          <w:bCs/>
          <w:szCs w:val="24"/>
        </w:rPr>
      </w:pPr>
      <w:r>
        <w:rPr>
          <w:rFonts w:ascii="楷体_GB2312" w:eastAsia="楷体_GB2312" w:hAnsi="宋体" w:hint="eastAsia"/>
          <w:bCs/>
          <w:szCs w:val="24"/>
        </w:rPr>
        <w:t>进线低电压保护（具有PT断线闭锁和报警功能） 27</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连锁保护 （实现各段进线的电气互锁和电流故障BZT闭锁）</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单相接地保护(动作于信号或跳闸) 50G</w:t>
      </w:r>
    </w:p>
    <w:p w:rsidR="00E30963" w:rsidRDefault="007705EF">
      <w:pPr>
        <w:ind w:left="420"/>
        <w:rPr>
          <w:rFonts w:ascii="楷体_GB2312" w:eastAsia="楷体_GB2312" w:hAnsi="宋体"/>
          <w:bCs/>
          <w:szCs w:val="24"/>
        </w:rPr>
      </w:pPr>
      <w:r>
        <w:rPr>
          <w:rFonts w:ascii="楷体_GB2312" w:eastAsia="楷体_GB2312" w:hAnsi="宋体" w:hint="eastAsia"/>
          <w:bCs/>
          <w:szCs w:val="24"/>
        </w:rPr>
        <w:t>B.测量功能</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能显示三相电流、、三相电压、有功功率、无功功率、电度、功率因数等所有相关的电气测量量。</w:t>
      </w:r>
    </w:p>
    <w:p w:rsidR="00E30963" w:rsidRDefault="007705EF">
      <w:pPr>
        <w:ind w:left="420"/>
        <w:rPr>
          <w:rFonts w:ascii="楷体_GB2312" w:eastAsia="楷体_GB2312" w:hAnsi="宋体"/>
          <w:bCs/>
          <w:szCs w:val="24"/>
        </w:rPr>
      </w:pPr>
      <w:r>
        <w:rPr>
          <w:rFonts w:ascii="楷体_GB2312" w:eastAsia="楷体_GB2312" w:hAnsi="宋体" w:hint="eastAsia"/>
          <w:bCs/>
          <w:szCs w:val="24"/>
        </w:rPr>
        <w:t>C．监控功能</w:t>
      </w:r>
    </w:p>
    <w:p w:rsidR="00E30963" w:rsidRDefault="007705EF">
      <w:pPr>
        <w:ind w:left="420"/>
        <w:rPr>
          <w:rFonts w:ascii="楷体_GB2312" w:eastAsia="楷体_GB2312" w:hAnsi="宋体"/>
          <w:bCs/>
          <w:szCs w:val="24"/>
        </w:rPr>
      </w:pPr>
      <w:r>
        <w:rPr>
          <w:rFonts w:ascii="楷体_GB2312" w:eastAsia="楷体_GB2312" w:hAnsi="宋体" w:hint="eastAsia"/>
          <w:bCs/>
          <w:szCs w:val="24"/>
        </w:rPr>
        <w:t>开入量、开出量见8条款要求</w:t>
      </w:r>
    </w:p>
    <w:p w:rsidR="00E30963" w:rsidRDefault="007705EF">
      <w:pPr>
        <w:ind w:left="420"/>
        <w:rPr>
          <w:rFonts w:ascii="楷体_GB2312" w:eastAsia="楷体_GB2312" w:hAnsi="宋体"/>
          <w:bCs/>
          <w:szCs w:val="24"/>
        </w:rPr>
      </w:pPr>
      <w:r>
        <w:rPr>
          <w:rFonts w:ascii="楷体_GB2312" w:eastAsia="楷体_GB2312" w:hAnsi="宋体" w:hint="eastAsia"/>
          <w:bCs/>
          <w:szCs w:val="24"/>
        </w:rPr>
        <w:t>合闸、分闸回路断线监视</w:t>
      </w:r>
    </w:p>
    <w:p w:rsidR="00E30963" w:rsidRDefault="007705EF">
      <w:pPr>
        <w:ind w:left="420"/>
        <w:rPr>
          <w:rFonts w:ascii="楷体_GB2312" w:eastAsia="楷体_GB2312" w:hAnsi="宋体"/>
          <w:bCs/>
          <w:szCs w:val="24"/>
        </w:rPr>
      </w:pPr>
      <w:r>
        <w:rPr>
          <w:rFonts w:ascii="楷体_GB2312" w:eastAsia="楷体_GB2312" w:hAnsi="宋体" w:hint="eastAsia"/>
          <w:bCs/>
          <w:szCs w:val="24"/>
        </w:rPr>
        <w:t>电压回路及CT断线监视及报警</w:t>
      </w:r>
    </w:p>
    <w:p w:rsidR="00E30963" w:rsidRDefault="007705EF">
      <w:pPr>
        <w:ind w:left="420"/>
        <w:rPr>
          <w:rFonts w:ascii="楷体_GB2312" w:eastAsia="楷体_GB2312" w:hAnsi="宋体"/>
          <w:bCs/>
          <w:color w:val="000000"/>
          <w:szCs w:val="24"/>
        </w:rPr>
      </w:pPr>
      <w:r>
        <w:rPr>
          <w:rFonts w:ascii="楷体_GB2312" w:eastAsia="楷体_GB2312" w:hAnsi="宋体" w:hint="eastAsia"/>
          <w:bCs/>
          <w:color w:val="000000"/>
          <w:szCs w:val="24"/>
        </w:rPr>
        <w:t>说明：为保证可靠性，所配综保装置必须与中压保护相同序列的可用于中压的综合保护装置。</w:t>
      </w:r>
    </w:p>
    <w:p w:rsidR="00E30963" w:rsidRDefault="007705EF">
      <w:pPr>
        <w:rPr>
          <w:rFonts w:ascii="楷体_GB2312" w:eastAsia="楷体_GB2312" w:hAnsi="宋体"/>
          <w:bCs/>
          <w:szCs w:val="24"/>
          <w:highlight w:val="yellow"/>
        </w:rPr>
      </w:pPr>
      <w:r>
        <w:rPr>
          <w:rFonts w:ascii="楷体_GB2312" w:eastAsia="楷体_GB2312" w:hAnsi="宋体" w:cs="宋体" w:hint="eastAsia"/>
          <w:bCs/>
          <w:szCs w:val="24"/>
        </w:rPr>
        <w:t xml:space="preserve">7.14 </w:t>
      </w:r>
      <w:r>
        <w:rPr>
          <w:rFonts w:ascii="楷体_GB2312" w:eastAsia="楷体_GB2312" w:hAnsi="宋体" w:hint="eastAsia"/>
          <w:bCs/>
          <w:szCs w:val="24"/>
        </w:rPr>
        <w:t>低压母联综合保护器保护及测控功能要求</w:t>
      </w:r>
    </w:p>
    <w:p w:rsidR="00E30963" w:rsidRDefault="007705EF">
      <w:pPr>
        <w:ind w:left="420"/>
        <w:rPr>
          <w:rFonts w:ascii="楷体_GB2312" w:eastAsia="楷体_GB2312" w:hAnsi="宋体"/>
          <w:bCs/>
          <w:szCs w:val="24"/>
        </w:rPr>
      </w:pPr>
      <w:r>
        <w:rPr>
          <w:rFonts w:ascii="楷体_GB2312" w:eastAsia="楷体_GB2312" w:hAnsi="宋体" w:hint="eastAsia"/>
          <w:bCs/>
          <w:szCs w:val="24"/>
        </w:rPr>
        <w:t>A.保护功能</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三段式相间电流保护 50/51</w:t>
      </w:r>
    </w:p>
    <w:p w:rsidR="00E30963" w:rsidRDefault="007705EF">
      <w:pPr>
        <w:tabs>
          <w:tab w:val="left" w:pos="1145"/>
        </w:tabs>
        <w:ind w:leftChars="200" w:left="480" w:firstLineChars="150" w:firstLine="360"/>
        <w:rPr>
          <w:rFonts w:ascii="楷体_GB2312" w:eastAsia="楷体_GB2312" w:hAnsi="宋体"/>
          <w:bCs/>
          <w:szCs w:val="24"/>
        </w:rPr>
      </w:pPr>
      <w:r>
        <w:rPr>
          <w:rFonts w:ascii="楷体_GB2312" w:eastAsia="楷体_GB2312" w:hAnsi="宋体" w:hint="eastAsia"/>
          <w:bCs/>
          <w:szCs w:val="24"/>
        </w:rPr>
        <w:t>连锁保护 （实现各段进线的电气互锁和电流故障BZT闭锁）</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母联备自投(和进线保护通过逻辑编程实现)</w:t>
      </w:r>
    </w:p>
    <w:p w:rsidR="00E30963" w:rsidRDefault="007705EF">
      <w:pPr>
        <w:ind w:left="420"/>
        <w:rPr>
          <w:rFonts w:ascii="楷体_GB2312" w:eastAsia="楷体_GB2312" w:hAnsi="宋体"/>
          <w:bCs/>
          <w:szCs w:val="24"/>
        </w:rPr>
      </w:pPr>
      <w:r>
        <w:rPr>
          <w:rFonts w:ascii="楷体_GB2312" w:eastAsia="楷体_GB2312" w:hAnsi="宋体" w:hint="eastAsia"/>
          <w:bCs/>
          <w:szCs w:val="24"/>
        </w:rPr>
        <w:t>B.测量功能</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两段母线的三相电压、三相电流、有功功率、无功功率、电度、功率因数等所有相关的电气测量值。</w:t>
      </w:r>
    </w:p>
    <w:p w:rsidR="00E30963" w:rsidRDefault="007705EF">
      <w:pPr>
        <w:ind w:left="420"/>
        <w:rPr>
          <w:rFonts w:ascii="楷体_GB2312" w:eastAsia="楷体_GB2312" w:hAnsi="宋体"/>
          <w:bCs/>
          <w:szCs w:val="24"/>
        </w:rPr>
      </w:pPr>
      <w:r>
        <w:rPr>
          <w:rFonts w:ascii="楷体_GB2312" w:eastAsia="楷体_GB2312" w:hAnsi="宋体" w:hint="eastAsia"/>
          <w:bCs/>
          <w:szCs w:val="24"/>
        </w:rPr>
        <w:t>C．监控功能</w:t>
      </w:r>
    </w:p>
    <w:p w:rsidR="00E30963" w:rsidRDefault="007705EF">
      <w:pPr>
        <w:ind w:left="420"/>
        <w:rPr>
          <w:rFonts w:ascii="楷体_GB2312" w:eastAsia="楷体_GB2312" w:hAnsi="宋体"/>
          <w:bCs/>
          <w:szCs w:val="24"/>
        </w:rPr>
      </w:pPr>
      <w:r>
        <w:rPr>
          <w:rFonts w:ascii="楷体_GB2312" w:eastAsia="楷体_GB2312" w:hAnsi="宋体" w:hint="eastAsia"/>
          <w:bCs/>
          <w:szCs w:val="24"/>
        </w:rPr>
        <w:t>开入量、开出量见8条款要求</w:t>
      </w:r>
    </w:p>
    <w:p w:rsidR="00E30963" w:rsidRDefault="007705EF">
      <w:pPr>
        <w:ind w:left="420"/>
        <w:rPr>
          <w:rFonts w:ascii="楷体_GB2312" w:eastAsia="楷体_GB2312" w:hAnsi="宋体"/>
          <w:bCs/>
          <w:szCs w:val="24"/>
        </w:rPr>
      </w:pPr>
      <w:r>
        <w:rPr>
          <w:rFonts w:ascii="楷体_GB2312" w:eastAsia="楷体_GB2312" w:hAnsi="宋体" w:hint="eastAsia"/>
          <w:bCs/>
          <w:szCs w:val="24"/>
        </w:rPr>
        <w:t>合闸、分闸回路断线监视</w:t>
      </w:r>
    </w:p>
    <w:p w:rsidR="00E30963" w:rsidRDefault="007705EF">
      <w:pPr>
        <w:ind w:left="420"/>
        <w:rPr>
          <w:rFonts w:ascii="楷体_GB2312" w:eastAsia="楷体_GB2312" w:hAnsi="宋体"/>
          <w:bCs/>
          <w:szCs w:val="24"/>
        </w:rPr>
      </w:pPr>
      <w:r>
        <w:rPr>
          <w:rFonts w:ascii="楷体_GB2312" w:eastAsia="楷体_GB2312" w:hAnsi="宋体" w:hint="eastAsia"/>
          <w:bCs/>
          <w:szCs w:val="24"/>
        </w:rPr>
        <w:lastRenderedPageBreak/>
        <w:t>故障录波</w:t>
      </w:r>
    </w:p>
    <w:p w:rsidR="00E30963" w:rsidRDefault="007705EF">
      <w:pPr>
        <w:ind w:left="420"/>
        <w:rPr>
          <w:rFonts w:ascii="楷体_GB2312" w:eastAsia="楷体_GB2312" w:hAnsi="宋体"/>
          <w:bCs/>
          <w:szCs w:val="24"/>
        </w:rPr>
      </w:pPr>
      <w:r>
        <w:rPr>
          <w:rFonts w:ascii="楷体_GB2312" w:eastAsia="楷体_GB2312" w:hAnsi="宋体" w:hint="eastAsia"/>
          <w:bCs/>
          <w:szCs w:val="24"/>
        </w:rPr>
        <w:t>电压回路及CT断线监视及报警</w:t>
      </w:r>
    </w:p>
    <w:p w:rsidR="00E30963" w:rsidRDefault="007705EF">
      <w:pPr>
        <w:ind w:leftChars="200" w:left="480" w:firstLineChars="150" w:firstLine="360"/>
        <w:rPr>
          <w:rFonts w:ascii="楷体_GB2312" w:eastAsia="楷体_GB2312" w:hAnsi="宋体"/>
          <w:bCs/>
          <w:color w:val="000000"/>
          <w:szCs w:val="24"/>
        </w:rPr>
      </w:pPr>
      <w:r>
        <w:rPr>
          <w:rFonts w:ascii="楷体_GB2312" w:eastAsia="楷体_GB2312" w:hAnsi="宋体" w:hint="eastAsia"/>
          <w:bCs/>
          <w:color w:val="000000"/>
          <w:szCs w:val="24"/>
        </w:rPr>
        <w:t>说明：为保证可靠性，所配综保装置必须与中压保护相同序列的可用于中压的综合保护装置。</w:t>
      </w:r>
    </w:p>
    <w:p w:rsidR="00E30963" w:rsidRDefault="007705EF">
      <w:pPr>
        <w:tabs>
          <w:tab w:val="left" w:pos="945"/>
          <w:tab w:val="left" w:pos="1145"/>
        </w:tabs>
        <w:rPr>
          <w:rFonts w:ascii="楷体_GB2312" w:eastAsia="楷体_GB2312" w:hAnsi="宋体" w:cs="宋体"/>
          <w:bCs/>
          <w:szCs w:val="24"/>
        </w:rPr>
      </w:pPr>
      <w:r>
        <w:rPr>
          <w:rFonts w:ascii="楷体_GB2312" w:eastAsia="楷体_GB2312" w:hAnsi="宋体" w:cs="宋体" w:hint="eastAsia"/>
          <w:bCs/>
          <w:szCs w:val="24"/>
        </w:rPr>
        <w:t>7.15 低压电动机综合保护器保护及测控功能要求</w:t>
      </w:r>
    </w:p>
    <w:p w:rsidR="00E30963" w:rsidRDefault="007705EF">
      <w:pPr>
        <w:tabs>
          <w:tab w:val="left" w:pos="945"/>
          <w:tab w:val="left" w:pos="1145"/>
        </w:tabs>
        <w:rPr>
          <w:rFonts w:ascii="楷体_GB2312" w:eastAsia="楷体_GB2312" w:hAnsi="宋体"/>
          <w:bCs/>
          <w:szCs w:val="24"/>
        </w:rPr>
      </w:pPr>
      <w:r>
        <w:rPr>
          <w:rFonts w:ascii="楷体_GB2312" w:eastAsia="楷体_GB2312" w:hAnsi="宋体" w:cs="宋体" w:hint="eastAsia"/>
          <w:bCs/>
          <w:szCs w:val="24"/>
        </w:rPr>
        <w:t xml:space="preserve">7.15.1 </w:t>
      </w:r>
      <w:r>
        <w:rPr>
          <w:rFonts w:ascii="楷体_GB2312" w:eastAsia="楷体_GB2312" w:hAnsi="宋体" w:hint="eastAsia"/>
          <w:bCs/>
          <w:szCs w:val="24"/>
        </w:rPr>
        <w:t>低压电动机保护器保护及测控功能要求（由再启动柜实现再启动功能的电动机）</w:t>
      </w:r>
    </w:p>
    <w:p w:rsidR="00E30963" w:rsidRDefault="007705EF">
      <w:pPr>
        <w:ind w:left="420"/>
        <w:rPr>
          <w:rFonts w:ascii="楷体_GB2312" w:eastAsia="楷体_GB2312" w:hAnsi="宋体"/>
          <w:bCs/>
          <w:szCs w:val="24"/>
        </w:rPr>
      </w:pPr>
      <w:r>
        <w:rPr>
          <w:rFonts w:ascii="楷体_GB2312" w:eastAsia="楷体_GB2312" w:hAnsi="宋体" w:hint="eastAsia"/>
          <w:bCs/>
          <w:szCs w:val="24"/>
        </w:rPr>
        <w:t>A.保护功能</w:t>
      </w:r>
    </w:p>
    <w:p w:rsidR="00E30963" w:rsidRDefault="007705EF">
      <w:pPr>
        <w:ind w:leftChars="200" w:left="480" w:firstLineChars="100" w:firstLine="240"/>
        <w:rPr>
          <w:rFonts w:ascii="楷体_GB2312" w:eastAsia="楷体_GB2312" w:hAnsi="宋体"/>
          <w:bCs/>
          <w:szCs w:val="24"/>
        </w:rPr>
      </w:pPr>
      <w:r>
        <w:rPr>
          <w:rFonts w:ascii="楷体_GB2312" w:eastAsia="楷体_GB2312" w:hAnsi="宋体" w:hint="eastAsia"/>
          <w:bCs/>
          <w:szCs w:val="24"/>
        </w:rPr>
        <w:t>采用电机微机综合保护器在各回路中分散安装（低压开关柜抽屉面板安装）</w:t>
      </w:r>
    </w:p>
    <w:p w:rsidR="00E30963" w:rsidRDefault="007705EF">
      <w:pPr>
        <w:ind w:leftChars="200" w:left="480" w:firstLineChars="100" w:firstLine="240"/>
        <w:rPr>
          <w:rFonts w:ascii="楷体_GB2312" w:eastAsia="楷体_GB2312" w:hAnsi="宋体"/>
          <w:bCs/>
          <w:szCs w:val="24"/>
        </w:rPr>
      </w:pPr>
      <w:r>
        <w:rPr>
          <w:rFonts w:ascii="楷体_GB2312" w:eastAsia="楷体_GB2312" w:hAnsi="宋体" w:hint="eastAsia"/>
          <w:bCs/>
          <w:szCs w:val="24"/>
        </w:rPr>
        <w:t>设置的保护有：具有反时限特性的过电流保护，速断保护，过负荷保护、tE时间保护（需认证）、接地保护、电机运行时间累计。</w:t>
      </w:r>
    </w:p>
    <w:p w:rsidR="00E30963" w:rsidRDefault="007705EF">
      <w:pPr>
        <w:ind w:left="420"/>
        <w:rPr>
          <w:rFonts w:ascii="楷体_GB2312" w:eastAsia="楷体_GB2312" w:hAnsi="宋体"/>
          <w:bCs/>
          <w:szCs w:val="24"/>
        </w:rPr>
      </w:pPr>
      <w:r>
        <w:rPr>
          <w:rFonts w:ascii="楷体_GB2312" w:eastAsia="楷体_GB2312" w:hAnsi="宋体" w:hint="eastAsia"/>
          <w:bCs/>
          <w:szCs w:val="24"/>
        </w:rPr>
        <w:t>B.测量功能</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能显示三相电流，开关状态等所有相关的电气测量量。</w:t>
      </w:r>
    </w:p>
    <w:p w:rsidR="00E30963" w:rsidRDefault="007705EF">
      <w:pPr>
        <w:ind w:left="420"/>
        <w:rPr>
          <w:rFonts w:ascii="楷体_GB2312" w:eastAsia="楷体_GB2312" w:hAnsi="宋体"/>
          <w:bCs/>
          <w:szCs w:val="24"/>
        </w:rPr>
      </w:pPr>
      <w:r>
        <w:rPr>
          <w:rFonts w:ascii="楷体_GB2312" w:eastAsia="楷体_GB2312" w:hAnsi="宋体" w:hint="eastAsia"/>
          <w:bCs/>
          <w:szCs w:val="24"/>
        </w:rPr>
        <w:t>C．监控功能</w:t>
      </w:r>
    </w:p>
    <w:p w:rsidR="00E30963" w:rsidRDefault="007705EF">
      <w:pPr>
        <w:tabs>
          <w:tab w:val="left" w:pos="945"/>
          <w:tab w:val="left" w:pos="1145"/>
        </w:tabs>
        <w:ind w:firstLineChars="343" w:firstLine="823"/>
        <w:rPr>
          <w:rFonts w:ascii="楷体_GB2312" w:eastAsia="楷体_GB2312" w:hAnsi="宋体"/>
          <w:bCs/>
          <w:szCs w:val="24"/>
        </w:rPr>
      </w:pPr>
      <w:r>
        <w:rPr>
          <w:rFonts w:ascii="楷体_GB2312" w:eastAsia="楷体_GB2312" w:hAnsi="宋体" w:hint="eastAsia"/>
          <w:bCs/>
          <w:szCs w:val="24"/>
        </w:rPr>
        <w:t>开入量、开出量各3个（无源干接点）</w:t>
      </w:r>
    </w:p>
    <w:p w:rsidR="00E30963" w:rsidRDefault="007705EF">
      <w:pPr>
        <w:tabs>
          <w:tab w:val="left" w:pos="945"/>
          <w:tab w:val="left" w:pos="1145"/>
        </w:tabs>
        <w:ind w:firstLineChars="343" w:firstLine="823"/>
        <w:rPr>
          <w:rFonts w:ascii="楷体_GB2312" w:eastAsia="楷体_GB2312" w:hAnsi="宋体" w:cs="宋体"/>
          <w:bCs/>
          <w:szCs w:val="24"/>
        </w:rPr>
      </w:pPr>
      <w:r>
        <w:rPr>
          <w:rFonts w:ascii="楷体_GB2312" w:eastAsia="楷体_GB2312" w:hAnsi="宋体" w:hint="eastAsia"/>
          <w:bCs/>
          <w:szCs w:val="24"/>
        </w:rPr>
        <w:t>RS485  MODBUS通讯规约</w:t>
      </w:r>
    </w:p>
    <w:p w:rsidR="00E30963" w:rsidRDefault="007705EF">
      <w:pPr>
        <w:tabs>
          <w:tab w:val="left" w:pos="945"/>
          <w:tab w:val="left" w:pos="1145"/>
        </w:tabs>
        <w:rPr>
          <w:rFonts w:ascii="楷体_GB2312" w:eastAsia="楷体_GB2312" w:hAnsi="宋体"/>
          <w:bCs/>
          <w:szCs w:val="24"/>
        </w:rPr>
      </w:pPr>
      <w:r>
        <w:rPr>
          <w:rFonts w:ascii="楷体_GB2312" w:eastAsia="楷体_GB2312" w:hAnsi="宋体" w:cs="宋体" w:hint="eastAsia"/>
          <w:bCs/>
          <w:szCs w:val="24"/>
        </w:rPr>
        <w:t xml:space="preserve">7.15.2 </w:t>
      </w:r>
      <w:r>
        <w:rPr>
          <w:rFonts w:ascii="楷体_GB2312" w:eastAsia="楷体_GB2312" w:hAnsi="宋体" w:hint="eastAsia"/>
          <w:bCs/>
          <w:szCs w:val="24"/>
        </w:rPr>
        <w:t>低压电动机保护器（带再启动功能）保护及测控功能要求</w:t>
      </w:r>
    </w:p>
    <w:p w:rsidR="00E30963" w:rsidRDefault="007705EF">
      <w:pPr>
        <w:ind w:left="420"/>
        <w:rPr>
          <w:rFonts w:ascii="楷体_GB2312" w:eastAsia="楷体_GB2312" w:hAnsi="宋体"/>
          <w:bCs/>
          <w:szCs w:val="24"/>
        </w:rPr>
      </w:pPr>
      <w:r>
        <w:rPr>
          <w:rFonts w:ascii="楷体_GB2312" w:eastAsia="楷体_GB2312" w:hAnsi="宋体" w:hint="eastAsia"/>
          <w:bCs/>
          <w:szCs w:val="24"/>
        </w:rPr>
        <w:t>A.保护功能</w:t>
      </w:r>
    </w:p>
    <w:p w:rsidR="00E30963" w:rsidRDefault="007705EF">
      <w:pPr>
        <w:ind w:leftChars="200" w:left="480" w:firstLineChars="100" w:firstLine="240"/>
        <w:rPr>
          <w:rFonts w:ascii="楷体_GB2312" w:eastAsia="楷体_GB2312" w:hAnsi="宋体"/>
          <w:bCs/>
          <w:szCs w:val="24"/>
        </w:rPr>
      </w:pPr>
      <w:r>
        <w:rPr>
          <w:rFonts w:ascii="楷体_GB2312" w:eastAsia="楷体_GB2312" w:hAnsi="宋体" w:hint="eastAsia"/>
          <w:bCs/>
          <w:szCs w:val="24"/>
        </w:rPr>
        <w:t>采用电机微机综合保护器在各回路中分散安装（低压开关柜抽屉面板安装）</w:t>
      </w:r>
    </w:p>
    <w:p w:rsidR="00E30963" w:rsidRDefault="007705EF">
      <w:pPr>
        <w:ind w:leftChars="200" w:left="480" w:firstLineChars="100" w:firstLine="240"/>
        <w:rPr>
          <w:rFonts w:ascii="楷体_GB2312" w:eastAsia="楷体_GB2312" w:hAnsi="宋体"/>
          <w:bCs/>
          <w:szCs w:val="24"/>
        </w:rPr>
      </w:pPr>
      <w:r>
        <w:rPr>
          <w:rFonts w:ascii="楷体_GB2312" w:eastAsia="楷体_GB2312" w:hAnsi="宋体" w:hint="eastAsia"/>
          <w:bCs/>
          <w:szCs w:val="24"/>
        </w:rPr>
        <w:t>设置的保护有：具有反时限特性的过电流保护，速断保护，过负荷保护、tE时间保护（需认证）、接地保护、电机运行时间累计、欠压保护、电机再启动功能。</w:t>
      </w:r>
    </w:p>
    <w:p w:rsidR="00E30963" w:rsidRDefault="007705EF">
      <w:pPr>
        <w:ind w:left="420"/>
        <w:rPr>
          <w:rFonts w:ascii="楷体_GB2312" w:eastAsia="楷体_GB2312" w:hAnsi="宋体"/>
          <w:bCs/>
          <w:szCs w:val="24"/>
        </w:rPr>
      </w:pPr>
      <w:r>
        <w:rPr>
          <w:rFonts w:ascii="楷体_GB2312" w:eastAsia="楷体_GB2312" w:hAnsi="宋体" w:hint="eastAsia"/>
          <w:bCs/>
          <w:szCs w:val="24"/>
        </w:rPr>
        <w:t>B.测量功能</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能显示三相电流、三相电压、有功功率、无功功率、电度、功率因数等所有相关的电气测量量。</w:t>
      </w:r>
    </w:p>
    <w:p w:rsidR="00E30963" w:rsidRDefault="007705EF">
      <w:pPr>
        <w:ind w:left="420"/>
        <w:rPr>
          <w:rFonts w:ascii="楷体_GB2312" w:eastAsia="楷体_GB2312" w:hAnsi="宋体"/>
          <w:bCs/>
          <w:szCs w:val="24"/>
        </w:rPr>
      </w:pPr>
      <w:r>
        <w:rPr>
          <w:rFonts w:ascii="楷体_GB2312" w:eastAsia="楷体_GB2312" w:hAnsi="宋体" w:hint="eastAsia"/>
          <w:bCs/>
          <w:szCs w:val="24"/>
        </w:rPr>
        <w:t>C．监控功能</w:t>
      </w:r>
    </w:p>
    <w:p w:rsidR="00E30963" w:rsidRDefault="007705EF">
      <w:pPr>
        <w:tabs>
          <w:tab w:val="left" w:pos="945"/>
          <w:tab w:val="left" w:pos="1145"/>
        </w:tabs>
        <w:ind w:firstLineChars="343" w:firstLine="823"/>
        <w:rPr>
          <w:rFonts w:ascii="楷体_GB2312" w:eastAsia="楷体_GB2312" w:hAnsi="宋体"/>
          <w:bCs/>
          <w:szCs w:val="24"/>
        </w:rPr>
      </w:pPr>
      <w:r>
        <w:rPr>
          <w:rFonts w:ascii="楷体_GB2312" w:eastAsia="楷体_GB2312" w:hAnsi="宋体" w:hint="eastAsia"/>
          <w:bCs/>
          <w:szCs w:val="24"/>
        </w:rPr>
        <w:t>开入量、开出量各3个（无源干接点）</w:t>
      </w:r>
    </w:p>
    <w:p w:rsidR="00E30963" w:rsidRDefault="007705EF">
      <w:pPr>
        <w:tabs>
          <w:tab w:val="left" w:pos="945"/>
          <w:tab w:val="left" w:pos="1145"/>
        </w:tabs>
        <w:ind w:firstLineChars="343" w:firstLine="823"/>
        <w:rPr>
          <w:rFonts w:ascii="楷体_GB2312" w:eastAsia="楷体_GB2312" w:hAnsi="宋体"/>
          <w:bCs/>
          <w:szCs w:val="24"/>
        </w:rPr>
      </w:pPr>
      <w:r>
        <w:rPr>
          <w:rFonts w:ascii="楷体_GB2312" w:eastAsia="楷体_GB2312" w:hAnsi="宋体" w:hint="eastAsia"/>
          <w:bCs/>
          <w:szCs w:val="24"/>
        </w:rPr>
        <w:t>RS485  MODBUS通讯规约</w:t>
      </w:r>
    </w:p>
    <w:p w:rsidR="00E30963" w:rsidRDefault="007705EF">
      <w:pPr>
        <w:tabs>
          <w:tab w:val="left" w:pos="945"/>
          <w:tab w:val="left" w:pos="1145"/>
        </w:tabs>
        <w:ind w:firstLineChars="343" w:firstLine="823"/>
        <w:rPr>
          <w:rFonts w:ascii="楷体_GB2312" w:eastAsia="楷体_GB2312" w:hAnsi="宋体"/>
          <w:bCs/>
          <w:szCs w:val="24"/>
        </w:rPr>
      </w:pPr>
      <w:r>
        <w:rPr>
          <w:rFonts w:ascii="楷体_GB2312" w:eastAsia="楷体_GB2312" w:hAnsi="宋体" w:hint="eastAsia"/>
          <w:bCs/>
          <w:szCs w:val="24"/>
        </w:rPr>
        <w:t>≥55KW电动机由低压开关柜厂配置保护用CT，＜55KW电动机由各综保厂家视各自的综保装置要求进行选配专用CT。</w:t>
      </w:r>
    </w:p>
    <w:p w:rsidR="00E30963" w:rsidRDefault="007705EF">
      <w:pPr>
        <w:tabs>
          <w:tab w:val="left" w:pos="945"/>
          <w:tab w:val="left" w:pos="1145"/>
        </w:tabs>
        <w:rPr>
          <w:rFonts w:ascii="楷体_GB2312" w:eastAsia="楷体_GB2312" w:hAnsi="宋体" w:cs="宋体"/>
          <w:bCs/>
          <w:szCs w:val="24"/>
        </w:rPr>
      </w:pPr>
      <w:r>
        <w:rPr>
          <w:rFonts w:ascii="楷体_GB2312" w:eastAsia="楷体_GB2312" w:hAnsi="宋体" w:cs="宋体" w:hint="eastAsia"/>
          <w:bCs/>
          <w:szCs w:val="24"/>
        </w:rPr>
        <w:t>7.15.3低压馈线回路综合保护器保护及测控功能要求</w:t>
      </w:r>
    </w:p>
    <w:p w:rsidR="00E30963" w:rsidRDefault="007705EF">
      <w:pPr>
        <w:ind w:left="420"/>
        <w:rPr>
          <w:rFonts w:ascii="楷体_GB2312" w:eastAsia="楷体_GB2312" w:hAnsi="宋体"/>
          <w:bCs/>
          <w:szCs w:val="24"/>
        </w:rPr>
      </w:pPr>
      <w:r>
        <w:rPr>
          <w:rFonts w:ascii="楷体_GB2312" w:eastAsia="楷体_GB2312" w:hAnsi="宋体" w:hint="eastAsia"/>
          <w:bCs/>
          <w:szCs w:val="24"/>
        </w:rPr>
        <w:t>A.保护功能</w:t>
      </w:r>
    </w:p>
    <w:p w:rsidR="00E30963" w:rsidRDefault="007705EF">
      <w:pPr>
        <w:ind w:leftChars="200" w:left="480" w:firstLineChars="100" w:firstLine="240"/>
        <w:rPr>
          <w:rFonts w:ascii="楷体_GB2312" w:eastAsia="楷体_GB2312" w:hAnsi="宋体"/>
          <w:bCs/>
          <w:szCs w:val="24"/>
        </w:rPr>
      </w:pPr>
      <w:r>
        <w:rPr>
          <w:rFonts w:ascii="楷体_GB2312" w:eastAsia="楷体_GB2312" w:hAnsi="宋体" w:hint="eastAsia"/>
          <w:bCs/>
          <w:szCs w:val="24"/>
        </w:rPr>
        <w:t>采用微机综合保护器在各回路中分散安装（低压开关柜抽屉面板安装）</w:t>
      </w:r>
    </w:p>
    <w:p w:rsidR="00E30963" w:rsidRDefault="007705EF">
      <w:pPr>
        <w:ind w:leftChars="200" w:left="480" w:firstLineChars="100" w:firstLine="240"/>
        <w:rPr>
          <w:rFonts w:ascii="楷体_GB2312" w:eastAsia="楷体_GB2312" w:hAnsi="宋体"/>
          <w:bCs/>
          <w:szCs w:val="24"/>
        </w:rPr>
      </w:pPr>
      <w:r>
        <w:rPr>
          <w:rFonts w:ascii="楷体_GB2312" w:eastAsia="楷体_GB2312" w:hAnsi="宋体" w:hint="eastAsia"/>
          <w:bCs/>
          <w:szCs w:val="24"/>
        </w:rPr>
        <w:t>设置的保护有：二段过电流保护，二段零序过流保护，过流保护反时限保护，零序过流反时限保护，过。</w:t>
      </w:r>
    </w:p>
    <w:p w:rsidR="00E30963" w:rsidRDefault="007705EF">
      <w:pPr>
        <w:ind w:left="420"/>
        <w:rPr>
          <w:rFonts w:ascii="楷体_GB2312" w:eastAsia="楷体_GB2312" w:hAnsi="宋体"/>
          <w:bCs/>
          <w:szCs w:val="24"/>
        </w:rPr>
      </w:pPr>
      <w:r>
        <w:rPr>
          <w:rFonts w:ascii="楷体_GB2312" w:eastAsia="楷体_GB2312" w:hAnsi="宋体" w:hint="eastAsia"/>
          <w:bCs/>
          <w:szCs w:val="24"/>
        </w:rPr>
        <w:t>B.测量功能</w:t>
      </w:r>
    </w:p>
    <w:p w:rsidR="00E30963" w:rsidRDefault="007705EF">
      <w:pPr>
        <w:tabs>
          <w:tab w:val="left" w:pos="1145"/>
        </w:tabs>
        <w:ind w:left="420"/>
        <w:rPr>
          <w:rFonts w:ascii="楷体_GB2312" w:eastAsia="楷体_GB2312" w:hAnsi="宋体"/>
          <w:bCs/>
          <w:szCs w:val="24"/>
        </w:rPr>
      </w:pPr>
      <w:r>
        <w:rPr>
          <w:rFonts w:ascii="楷体_GB2312" w:eastAsia="楷体_GB2312" w:hAnsi="宋体" w:hint="eastAsia"/>
          <w:bCs/>
          <w:szCs w:val="24"/>
        </w:rPr>
        <w:t>能显示三相电流、三相电压、有功功率、无功功率、电度、功率因数等所有相关的电气测量量。</w:t>
      </w:r>
    </w:p>
    <w:p w:rsidR="00E30963" w:rsidRDefault="007705EF">
      <w:pPr>
        <w:ind w:left="420"/>
        <w:rPr>
          <w:rFonts w:ascii="楷体_GB2312" w:eastAsia="楷体_GB2312" w:hAnsi="宋体"/>
          <w:bCs/>
          <w:szCs w:val="24"/>
        </w:rPr>
      </w:pPr>
      <w:r>
        <w:rPr>
          <w:rFonts w:ascii="楷体_GB2312" w:eastAsia="楷体_GB2312" w:hAnsi="宋体" w:hint="eastAsia"/>
          <w:bCs/>
          <w:szCs w:val="24"/>
        </w:rPr>
        <w:t>C．监控功能</w:t>
      </w:r>
    </w:p>
    <w:p w:rsidR="00E30963" w:rsidRDefault="007705EF">
      <w:pPr>
        <w:tabs>
          <w:tab w:val="left" w:pos="945"/>
          <w:tab w:val="left" w:pos="1145"/>
        </w:tabs>
        <w:ind w:firstLineChars="343" w:firstLine="823"/>
        <w:rPr>
          <w:rFonts w:ascii="楷体_GB2312" w:eastAsia="楷体_GB2312" w:hAnsi="宋体"/>
          <w:bCs/>
          <w:szCs w:val="24"/>
        </w:rPr>
      </w:pPr>
      <w:r>
        <w:rPr>
          <w:rFonts w:ascii="楷体_GB2312" w:eastAsia="楷体_GB2312" w:hAnsi="宋体" w:hint="eastAsia"/>
          <w:bCs/>
          <w:szCs w:val="24"/>
        </w:rPr>
        <w:t>开入量、开出量各3个（无源干接点）（保护动作联动上级开关励磁脱口线圈，跳开断路器）</w:t>
      </w:r>
    </w:p>
    <w:p w:rsidR="00E30963" w:rsidRDefault="007705EF">
      <w:pPr>
        <w:tabs>
          <w:tab w:val="left" w:pos="945"/>
          <w:tab w:val="left" w:pos="1145"/>
        </w:tabs>
        <w:ind w:firstLineChars="343" w:firstLine="823"/>
        <w:rPr>
          <w:rFonts w:ascii="楷体_GB2312" w:eastAsia="楷体_GB2312" w:hAnsi="宋体"/>
          <w:bCs/>
          <w:szCs w:val="24"/>
        </w:rPr>
      </w:pPr>
      <w:r>
        <w:rPr>
          <w:rFonts w:ascii="楷体_GB2312" w:eastAsia="楷体_GB2312" w:hAnsi="宋体" w:hint="eastAsia"/>
          <w:bCs/>
          <w:szCs w:val="24"/>
        </w:rPr>
        <w:t>RS485  MODBUS通讯规约</w:t>
      </w:r>
    </w:p>
    <w:p w:rsidR="00E30963" w:rsidRDefault="007705EF">
      <w:pPr>
        <w:tabs>
          <w:tab w:val="left" w:pos="945"/>
          <w:tab w:val="left" w:pos="1145"/>
        </w:tabs>
        <w:ind w:firstLineChars="350" w:firstLine="840"/>
        <w:rPr>
          <w:rFonts w:ascii="楷体_GB2312" w:eastAsia="楷体_GB2312" w:hAnsi="宋体"/>
          <w:bCs/>
          <w:szCs w:val="24"/>
        </w:rPr>
      </w:pPr>
      <w:r>
        <w:rPr>
          <w:rFonts w:ascii="楷体_GB2312" w:eastAsia="楷体_GB2312" w:hAnsi="宋体" w:hint="eastAsia"/>
          <w:bCs/>
          <w:szCs w:val="24"/>
        </w:rPr>
        <w:t>≥100A电动机由低压开关柜厂配置保护用CT，＜100A电动机由各综保厂家视各自的综保装置要求进行选配专用CT。</w:t>
      </w:r>
    </w:p>
    <w:p w:rsidR="00E30963" w:rsidRDefault="007705EF">
      <w:pPr>
        <w:pStyle w:val="SINOPEC-1"/>
        <w:numPr>
          <w:ilvl w:val="0"/>
          <w:numId w:val="17"/>
        </w:numPr>
        <w:spacing w:before="240" w:afterLines="0" w:line="240" w:lineRule="auto"/>
        <w:rPr>
          <w:rFonts w:ascii="楷体_GB2312" w:eastAsia="楷体_GB2312"/>
          <w:b w:val="0"/>
        </w:rPr>
      </w:pPr>
      <w:bookmarkStart w:id="113" w:name="_Toc274842260"/>
      <w:r>
        <w:rPr>
          <w:rFonts w:ascii="楷体_GB2312" w:eastAsia="楷体_GB2312" w:hint="eastAsia"/>
          <w:b w:val="0"/>
        </w:rPr>
        <w:t>各回路综合保护器开入量、开出量数量要求</w:t>
      </w:r>
      <w:bookmarkEnd w:id="113"/>
    </w:p>
    <w:p w:rsidR="00E30963" w:rsidRDefault="007705EF">
      <w:pPr>
        <w:rPr>
          <w:rFonts w:ascii="楷体_GB2312" w:eastAsia="楷体_GB2312" w:hAnsi="宋体"/>
          <w:bCs/>
          <w:szCs w:val="24"/>
        </w:rPr>
      </w:pPr>
      <w:r>
        <w:rPr>
          <w:rFonts w:ascii="楷体_GB2312" w:eastAsia="楷体_GB2312" w:hAnsi="宋体" w:hint="eastAsia"/>
          <w:bCs/>
          <w:szCs w:val="24"/>
        </w:rPr>
        <w:t>8.1 35kV综合保护器</w:t>
      </w:r>
    </w:p>
    <w:tbl>
      <w:tblPr>
        <w:tblStyle w:val="af9"/>
        <w:tblW w:w="5000" w:type="pct"/>
        <w:jc w:val="center"/>
        <w:tblLook w:val="04A0"/>
      </w:tblPr>
      <w:tblGrid>
        <w:gridCol w:w="1203"/>
        <w:gridCol w:w="1682"/>
        <w:gridCol w:w="1681"/>
        <w:gridCol w:w="1442"/>
        <w:gridCol w:w="2640"/>
        <w:gridCol w:w="2341"/>
      </w:tblGrid>
      <w:tr w:rsidR="00E30963">
        <w:trPr>
          <w:trHeight w:val="299"/>
          <w:jc w:val="center"/>
        </w:trPr>
        <w:tc>
          <w:tcPr>
            <w:tcW w:w="547" w:type="pct"/>
          </w:tcPr>
          <w:p w:rsidR="00E30963" w:rsidRDefault="007705EF">
            <w:pPr>
              <w:rPr>
                <w:rFonts w:ascii="楷体_GB2312" w:eastAsia="楷体_GB2312" w:hAnsi="宋体"/>
                <w:bCs/>
                <w:szCs w:val="24"/>
              </w:rPr>
            </w:pPr>
            <w:r>
              <w:rPr>
                <w:rFonts w:ascii="楷体_GB2312" w:eastAsia="楷体_GB2312" w:hAnsi="宋体" w:hint="eastAsia"/>
                <w:bCs/>
                <w:szCs w:val="24"/>
              </w:rPr>
              <w:t>设备名称</w:t>
            </w:r>
          </w:p>
        </w:tc>
        <w:tc>
          <w:tcPr>
            <w:tcW w:w="765" w:type="pct"/>
          </w:tcPr>
          <w:p w:rsidR="00E30963" w:rsidRDefault="007705EF">
            <w:pPr>
              <w:rPr>
                <w:rFonts w:ascii="楷体_GB2312" w:eastAsia="楷体_GB2312" w:hAnsi="宋体"/>
                <w:bCs/>
                <w:szCs w:val="24"/>
              </w:rPr>
            </w:pPr>
            <w:r>
              <w:rPr>
                <w:rFonts w:ascii="楷体_GB2312" w:eastAsia="楷体_GB2312" w:hAnsi="宋体" w:hint="eastAsia"/>
                <w:bCs/>
                <w:szCs w:val="24"/>
              </w:rPr>
              <w:t>线路光差保护</w:t>
            </w:r>
          </w:p>
        </w:tc>
        <w:tc>
          <w:tcPr>
            <w:tcW w:w="765" w:type="pct"/>
          </w:tcPr>
          <w:p w:rsidR="00E30963" w:rsidRDefault="007705EF">
            <w:pPr>
              <w:rPr>
                <w:rFonts w:ascii="楷体_GB2312" w:eastAsia="楷体_GB2312" w:hAnsi="宋体"/>
                <w:bCs/>
                <w:szCs w:val="24"/>
              </w:rPr>
            </w:pPr>
            <w:r>
              <w:rPr>
                <w:rFonts w:ascii="楷体_GB2312" w:eastAsia="楷体_GB2312" w:hAnsi="宋体" w:hint="eastAsia"/>
                <w:bCs/>
                <w:szCs w:val="24"/>
              </w:rPr>
              <w:t>线路后备保护</w:t>
            </w:r>
          </w:p>
        </w:tc>
        <w:tc>
          <w:tcPr>
            <w:tcW w:w="656" w:type="pct"/>
          </w:tcPr>
          <w:p w:rsidR="00E30963" w:rsidRDefault="007705EF">
            <w:pPr>
              <w:rPr>
                <w:rFonts w:ascii="楷体_GB2312" w:eastAsia="楷体_GB2312" w:hAnsi="宋体"/>
                <w:bCs/>
                <w:szCs w:val="24"/>
              </w:rPr>
            </w:pPr>
            <w:r>
              <w:rPr>
                <w:rFonts w:ascii="楷体_GB2312" w:eastAsia="楷体_GB2312" w:hAnsi="宋体" w:hint="eastAsia"/>
                <w:bCs/>
                <w:szCs w:val="24"/>
              </w:rPr>
              <w:t>电容器保护</w:t>
            </w:r>
          </w:p>
        </w:tc>
        <w:tc>
          <w:tcPr>
            <w:tcW w:w="1201" w:type="pct"/>
          </w:tcPr>
          <w:p w:rsidR="00E30963" w:rsidRDefault="007705EF">
            <w:pPr>
              <w:rPr>
                <w:rFonts w:ascii="楷体_GB2312" w:eastAsia="楷体_GB2312" w:hAnsi="宋体"/>
                <w:bCs/>
                <w:szCs w:val="24"/>
              </w:rPr>
            </w:pPr>
            <w:r>
              <w:rPr>
                <w:rFonts w:ascii="楷体_GB2312" w:eastAsia="楷体_GB2312" w:hAnsi="宋体" w:hint="eastAsia"/>
                <w:bCs/>
                <w:szCs w:val="24"/>
              </w:rPr>
              <w:t>站用变（接地变）保护</w:t>
            </w:r>
          </w:p>
        </w:tc>
        <w:tc>
          <w:tcPr>
            <w:tcW w:w="1065" w:type="pct"/>
          </w:tcPr>
          <w:p w:rsidR="00E30963" w:rsidRDefault="007705EF">
            <w:pPr>
              <w:jc w:val="center"/>
              <w:rPr>
                <w:rFonts w:ascii="楷体_GB2312" w:eastAsia="楷体_GB2312" w:hAnsi="宋体"/>
                <w:bCs/>
                <w:szCs w:val="24"/>
              </w:rPr>
            </w:pPr>
            <w:r>
              <w:rPr>
                <w:rFonts w:ascii="楷体_GB2312" w:eastAsia="楷体_GB2312" w:hAnsi="宋体" w:hint="eastAsia"/>
                <w:bCs/>
                <w:szCs w:val="24"/>
              </w:rPr>
              <w:t>35kV/10kV油浸式变</w:t>
            </w:r>
          </w:p>
        </w:tc>
      </w:tr>
      <w:tr w:rsidR="00E30963">
        <w:trPr>
          <w:jc w:val="center"/>
        </w:trPr>
        <w:tc>
          <w:tcPr>
            <w:tcW w:w="547" w:type="pct"/>
          </w:tcPr>
          <w:p w:rsidR="00E30963" w:rsidRDefault="007705EF">
            <w:pPr>
              <w:rPr>
                <w:rFonts w:ascii="楷体_GB2312" w:eastAsia="楷体_GB2312" w:hAnsi="宋体"/>
                <w:bCs/>
                <w:szCs w:val="24"/>
              </w:rPr>
            </w:pPr>
            <w:r>
              <w:rPr>
                <w:rFonts w:ascii="楷体_GB2312" w:eastAsia="楷体_GB2312" w:hAnsi="宋体" w:hint="eastAsia"/>
                <w:bCs/>
                <w:szCs w:val="24"/>
              </w:rPr>
              <w:lastRenderedPageBreak/>
              <w:t>开入量</w:t>
            </w:r>
          </w:p>
        </w:tc>
        <w:tc>
          <w:tcPr>
            <w:tcW w:w="765"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见附件</w:t>
            </w:r>
          </w:p>
        </w:tc>
        <w:tc>
          <w:tcPr>
            <w:tcW w:w="765"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见附件</w:t>
            </w:r>
          </w:p>
        </w:tc>
        <w:tc>
          <w:tcPr>
            <w:tcW w:w="656"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≥24</w:t>
            </w:r>
          </w:p>
        </w:tc>
        <w:tc>
          <w:tcPr>
            <w:tcW w:w="1201"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≥24</w:t>
            </w:r>
          </w:p>
        </w:tc>
        <w:tc>
          <w:tcPr>
            <w:tcW w:w="1065" w:type="pct"/>
          </w:tcPr>
          <w:p w:rsidR="00E30963" w:rsidRDefault="007705EF">
            <w:pPr>
              <w:jc w:val="center"/>
              <w:rPr>
                <w:rFonts w:ascii="楷体_GB2312" w:eastAsia="楷体_GB2312" w:hAnsi="宋体"/>
                <w:bCs/>
                <w:szCs w:val="24"/>
              </w:rPr>
            </w:pPr>
            <w:r>
              <w:rPr>
                <w:rFonts w:ascii="楷体_GB2312" w:eastAsia="楷体_GB2312" w:hAnsi="宋体" w:hint="eastAsia"/>
                <w:bCs/>
                <w:szCs w:val="24"/>
              </w:rPr>
              <w:t>≥24</w:t>
            </w:r>
          </w:p>
        </w:tc>
      </w:tr>
      <w:tr w:rsidR="00E30963">
        <w:trPr>
          <w:jc w:val="center"/>
        </w:trPr>
        <w:tc>
          <w:tcPr>
            <w:tcW w:w="547" w:type="pct"/>
          </w:tcPr>
          <w:p w:rsidR="00E30963" w:rsidRDefault="007705EF">
            <w:pPr>
              <w:rPr>
                <w:rFonts w:ascii="楷体_GB2312" w:eastAsia="楷体_GB2312" w:hAnsi="宋体"/>
                <w:bCs/>
                <w:szCs w:val="24"/>
              </w:rPr>
            </w:pPr>
            <w:r>
              <w:rPr>
                <w:rFonts w:ascii="楷体_GB2312" w:eastAsia="楷体_GB2312" w:hAnsi="宋体" w:hint="eastAsia"/>
                <w:bCs/>
                <w:szCs w:val="24"/>
              </w:rPr>
              <w:t>开出量</w:t>
            </w:r>
          </w:p>
        </w:tc>
        <w:tc>
          <w:tcPr>
            <w:tcW w:w="765"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见附件</w:t>
            </w:r>
          </w:p>
        </w:tc>
        <w:tc>
          <w:tcPr>
            <w:tcW w:w="765"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见附件</w:t>
            </w:r>
          </w:p>
        </w:tc>
        <w:tc>
          <w:tcPr>
            <w:tcW w:w="656"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≥13</w:t>
            </w:r>
          </w:p>
        </w:tc>
        <w:tc>
          <w:tcPr>
            <w:tcW w:w="1201"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≥13</w:t>
            </w:r>
          </w:p>
        </w:tc>
        <w:tc>
          <w:tcPr>
            <w:tcW w:w="1065" w:type="pct"/>
          </w:tcPr>
          <w:p w:rsidR="00E30963" w:rsidRDefault="007705EF">
            <w:pPr>
              <w:jc w:val="center"/>
              <w:rPr>
                <w:rFonts w:ascii="楷体_GB2312" w:eastAsia="楷体_GB2312" w:hAnsi="宋体"/>
                <w:bCs/>
                <w:szCs w:val="24"/>
              </w:rPr>
            </w:pPr>
            <w:r>
              <w:rPr>
                <w:rFonts w:ascii="楷体_GB2312" w:eastAsia="楷体_GB2312" w:hAnsi="宋体" w:hint="eastAsia"/>
                <w:bCs/>
                <w:szCs w:val="24"/>
              </w:rPr>
              <w:t>≥10</w:t>
            </w:r>
          </w:p>
        </w:tc>
      </w:tr>
    </w:tbl>
    <w:p w:rsidR="00E30963" w:rsidRDefault="007705EF">
      <w:pPr>
        <w:rPr>
          <w:rFonts w:ascii="楷体_GB2312" w:eastAsia="楷体_GB2312" w:hAnsi="宋体"/>
          <w:bCs/>
          <w:szCs w:val="24"/>
        </w:rPr>
      </w:pPr>
      <w:r>
        <w:rPr>
          <w:rFonts w:ascii="楷体_GB2312" w:eastAsia="楷体_GB2312" w:hAnsi="宋体" w:hint="eastAsia"/>
          <w:bCs/>
          <w:szCs w:val="24"/>
        </w:rPr>
        <w:t>8.2 10kV综合保护器</w:t>
      </w:r>
    </w:p>
    <w:tbl>
      <w:tblPr>
        <w:tblStyle w:val="af9"/>
        <w:tblW w:w="5000" w:type="pct"/>
        <w:jc w:val="center"/>
        <w:tblLook w:val="04A0"/>
      </w:tblPr>
      <w:tblGrid>
        <w:gridCol w:w="1312"/>
        <w:gridCol w:w="46"/>
        <w:gridCol w:w="1358"/>
        <w:gridCol w:w="167"/>
        <w:gridCol w:w="1191"/>
        <w:gridCol w:w="1356"/>
        <w:gridCol w:w="589"/>
        <w:gridCol w:w="1040"/>
        <w:gridCol w:w="1965"/>
        <w:gridCol w:w="132"/>
        <w:gridCol w:w="1833"/>
      </w:tblGrid>
      <w:tr w:rsidR="00E30963">
        <w:trPr>
          <w:jc w:val="center"/>
        </w:trPr>
        <w:tc>
          <w:tcPr>
            <w:tcW w:w="618" w:type="pct"/>
            <w:gridSpan w:val="2"/>
          </w:tcPr>
          <w:p w:rsidR="00E30963" w:rsidRDefault="007705EF">
            <w:pPr>
              <w:rPr>
                <w:rFonts w:ascii="楷体_GB2312" w:eastAsia="楷体_GB2312" w:hAnsi="宋体"/>
                <w:bCs/>
                <w:szCs w:val="24"/>
              </w:rPr>
            </w:pPr>
            <w:r>
              <w:rPr>
                <w:rFonts w:ascii="楷体_GB2312" w:eastAsia="楷体_GB2312" w:hAnsi="宋体" w:hint="eastAsia"/>
                <w:bCs/>
                <w:szCs w:val="24"/>
              </w:rPr>
              <w:t>设备名称</w:t>
            </w:r>
          </w:p>
        </w:tc>
        <w:tc>
          <w:tcPr>
            <w:tcW w:w="618" w:type="pct"/>
          </w:tcPr>
          <w:p w:rsidR="00E30963" w:rsidRDefault="007705EF">
            <w:pPr>
              <w:rPr>
                <w:rFonts w:ascii="楷体_GB2312" w:eastAsia="楷体_GB2312" w:hAnsi="宋体"/>
                <w:bCs/>
                <w:szCs w:val="24"/>
              </w:rPr>
            </w:pPr>
            <w:r>
              <w:rPr>
                <w:rFonts w:ascii="楷体_GB2312" w:eastAsia="楷体_GB2312" w:hAnsi="宋体" w:hint="eastAsia"/>
                <w:bCs/>
                <w:szCs w:val="24"/>
              </w:rPr>
              <w:t>进线保护</w:t>
            </w:r>
          </w:p>
        </w:tc>
        <w:tc>
          <w:tcPr>
            <w:tcW w:w="618" w:type="pct"/>
            <w:gridSpan w:val="2"/>
          </w:tcPr>
          <w:p w:rsidR="00E30963" w:rsidRDefault="007705EF">
            <w:pPr>
              <w:rPr>
                <w:rFonts w:ascii="楷体_GB2312" w:eastAsia="楷体_GB2312" w:hAnsi="宋体"/>
                <w:bCs/>
                <w:szCs w:val="24"/>
              </w:rPr>
            </w:pPr>
            <w:r>
              <w:rPr>
                <w:rFonts w:ascii="楷体_GB2312" w:eastAsia="楷体_GB2312" w:hAnsi="宋体" w:hint="eastAsia"/>
                <w:bCs/>
                <w:szCs w:val="24"/>
              </w:rPr>
              <w:t>母联保护</w:t>
            </w:r>
          </w:p>
        </w:tc>
        <w:tc>
          <w:tcPr>
            <w:tcW w:w="617" w:type="pct"/>
          </w:tcPr>
          <w:p w:rsidR="00E30963" w:rsidRDefault="007705EF">
            <w:pPr>
              <w:rPr>
                <w:rFonts w:ascii="楷体_GB2312" w:eastAsia="楷体_GB2312" w:hAnsi="宋体"/>
                <w:bCs/>
                <w:szCs w:val="24"/>
              </w:rPr>
            </w:pPr>
            <w:r>
              <w:rPr>
                <w:rFonts w:ascii="楷体_GB2312" w:eastAsia="楷体_GB2312" w:hAnsi="宋体" w:hint="eastAsia"/>
                <w:bCs/>
                <w:szCs w:val="24"/>
              </w:rPr>
              <w:t>馈线保护</w:t>
            </w:r>
          </w:p>
        </w:tc>
        <w:tc>
          <w:tcPr>
            <w:tcW w:w="741" w:type="pct"/>
            <w:gridSpan w:val="2"/>
          </w:tcPr>
          <w:p w:rsidR="00E30963" w:rsidRDefault="007705EF">
            <w:pPr>
              <w:rPr>
                <w:rFonts w:ascii="楷体_GB2312" w:eastAsia="楷体_GB2312" w:hAnsi="宋体"/>
                <w:bCs/>
                <w:szCs w:val="24"/>
              </w:rPr>
            </w:pPr>
            <w:r>
              <w:rPr>
                <w:rFonts w:ascii="楷体_GB2312" w:eastAsia="楷体_GB2312" w:hAnsi="宋体" w:hint="eastAsia"/>
                <w:bCs/>
                <w:szCs w:val="24"/>
              </w:rPr>
              <w:t>电容器保护</w:t>
            </w:r>
          </w:p>
        </w:tc>
        <w:tc>
          <w:tcPr>
            <w:tcW w:w="894" w:type="pct"/>
          </w:tcPr>
          <w:p w:rsidR="00E30963" w:rsidRDefault="007705EF">
            <w:pPr>
              <w:jc w:val="center"/>
              <w:rPr>
                <w:rFonts w:ascii="楷体_GB2312" w:eastAsia="楷体_GB2312" w:hAnsi="宋体"/>
                <w:bCs/>
                <w:szCs w:val="24"/>
              </w:rPr>
            </w:pPr>
            <w:r>
              <w:rPr>
                <w:rFonts w:ascii="楷体_GB2312" w:eastAsia="楷体_GB2312" w:hAnsi="宋体" w:hint="eastAsia"/>
                <w:bCs/>
                <w:szCs w:val="24"/>
              </w:rPr>
              <w:t>10kV干式变</w:t>
            </w:r>
          </w:p>
        </w:tc>
        <w:tc>
          <w:tcPr>
            <w:tcW w:w="894" w:type="pct"/>
            <w:gridSpan w:val="2"/>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10kV油浸式变</w:t>
            </w:r>
          </w:p>
        </w:tc>
      </w:tr>
      <w:tr w:rsidR="00E30963">
        <w:trPr>
          <w:jc w:val="center"/>
        </w:trPr>
        <w:tc>
          <w:tcPr>
            <w:tcW w:w="618" w:type="pct"/>
            <w:gridSpan w:val="2"/>
          </w:tcPr>
          <w:p w:rsidR="00E30963" w:rsidRDefault="007705EF">
            <w:pPr>
              <w:rPr>
                <w:rFonts w:ascii="楷体_GB2312" w:eastAsia="楷体_GB2312" w:hAnsi="宋体"/>
                <w:bCs/>
                <w:szCs w:val="24"/>
              </w:rPr>
            </w:pPr>
            <w:r>
              <w:rPr>
                <w:rFonts w:ascii="楷体_GB2312" w:eastAsia="楷体_GB2312" w:hAnsi="宋体" w:hint="eastAsia"/>
                <w:bCs/>
                <w:szCs w:val="24"/>
              </w:rPr>
              <w:t>开入量</w:t>
            </w:r>
          </w:p>
        </w:tc>
        <w:tc>
          <w:tcPr>
            <w:tcW w:w="618"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≥10</w:t>
            </w:r>
          </w:p>
        </w:tc>
        <w:tc>
          <w:tcPr>
            <w:tcW w:w="618" w:type="pct"/>
            <w:gridSpan w:val="2"/>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≥10</w:t>
            </w:r>
          </w:p>
        </w:tc>
        <w:tc>
          <w:tcPr>
            <w:tcW w:w="617"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≥10</w:t>
            </w:r>
          </w:p>
        </w:tc>
        <w:tc>
          <w:tcPr>
            <w:tcW w:w="741" w:type="pct"/>
            <w:gridSpan w:val="2"/>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≥10</w:t>
            </w:r>
          </w:p>
        </w:tc>
        <w:tc>
          <w:tcPr>
            <w:tcW w:w="894" w:type="pct"/>
          </w:tcPr>
          <w:p w:rsidR="00E30963" w:rsidRDefault="007705EF">
            <w:pPr>
              <w:jc w:val="center"/>
              <w:rPr>
                <w:rFonts w:ascii="楷体_GB2312" w:eastAsia="楷体_GB2312" w:hAnsi="宋体"/>
                <w:bCs/>
                <w:szCs w:val="24"/>
              </w:rPr>
            </w:pPr>
            <w:r>
              <w:rPr>
                <w:rFonts w:ascii="楷体_GB2312" w:eastAsia="楷体_GB2312" w:hAnsi="宋体" w:hint="eastAsia"/>
                <w:bCs/>
                <w:szCs w:val="24"/>
              </w:rPr>
              <w:t>≥12</w:t>
            </w:r>
          </w:p>
        </w:tc>
        <w:tc>
          <w:tcPr>
            <w:tcW w:w="894" w:type="pct"/>
            <w:gridSpan w:val="2"/>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≥14</w:t>
            </w:r>
          </w:p>
        </w:tc>
      </w:tr>
      <w:tr w:rsidR="00E30963">
        <w:trPr>
          <w:jc w:val="center"/>
        </w:trPr>
        <w:tc>
          <w:tcPr>
            <w:tcW w:w="618" w:type="pct"/>
            <w:gridSpan w:val="2"/>
          </w:tcPr>
          <w:p w:rsidR="00E30963" w:rsidRDefault="007705EF">
            <w:pPr>
              <w:rPr>
                <w:rFonts w:ascii="楷体_GB2312" w:eastAsia="楷体_GB2312" w:hAnsi="宋体"/>
                <w:bCs/>
                <w:szCs w:val="24"/>
              </w:rPr>
            </w:pPr>
            <w:r>
              <w:rPr>
                <w:rFonts w:ascii="楷体_GB2312" w:eastAsia="楷体_GB2312" w:hAnsi="宋体" w:hint="eastAsia"/>
                <w:bCs/>
                <w:szCs w:val="24"/>
              </w:rPr>
              <w:t>开出量</w:t>
            </w:r>
          </w:p>
        </w:tc>
        <w:tc>
          <w:tcPr>
            <w:tcW w:w="618"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≥6</w:t>
            </w:r>
          </w:p>
        </w:tc>
        <w:tc>
          <w:tcPr>
            <w:tcW w:w="618" w:type="pct"/>
            <w:gridSpan w:val="2"/>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≥6</w:t>
            </w:r>
          </w:p>
        </w:tc>
        <w:tc>
          <w:tcPr>
            <w:tcW w:w="617"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≥5</w:t>
            </w:r>
          </w:p>
        </w:tc>
        <w:tc>
          <w:tcPr>
            <w:tcW w:w="741" w:type="pct"/>
            <w:gridSpan w:val="2"/>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≥5</w:t>
            </w:r>
          </w:p>
        </w:tc>
        <w:tc>
          <w:tcPr>
            <w:tcW w:w="894" w:type="pct"/>
          </w:tcPr>
          <w:p w:rsidR="00E30963" w:rsidRDefault="007705EF">
            <w:pPr>
              <w:jc w:val="center"/>
              <w:rPr>
                <w:rFonts w:ascii="楷体_GB2312" w:eastAsia="楷体_GB2312" w:hAnsi="宋体"/>
                <w:bCs/>
                <w:szCs w:val="24"/>
              </w:rPr>
            </w:pPr>
            <w:r>
              <w:rPr>
                <w:rFonts w:ascii="楷体_GB2312" w:eastAsia="楷体_GB2312" w:hAnsi="宋体" w:hint="eastAsia"/>
                <w:bCs/>
                <w:szCs w:val="24"/>
              </w:rPr>
              <w:t>≥6</w:t>
            </w:r>
          </w:p>
        </w:tc>
        <w:tc>
          <w:tcPr>
            <w:tcW w:w="894" w:type="pct"/>
            <w:gridSpan w:val="2"/>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≥6</w:t>
            </w:r>
          </w:p>
        </w:tc>
      </w:tr>
      <w:tr w:rsidR="00E30963">
        <w:trPr>
          <w:jc w:val="center"/>
        </w:trPr>
        <w:tc>
          <w:tcPr>
            <w:tcW w:w="597"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设备名称</w:t>
            </w:r>
          </w:p>
        </w:tc>
        <w:tc>
          <w:tcPr>
            <w:tcW w:w="715" w:type="pct"/>
            <w:gridSpan w:val="3"/>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同步电动机</w:t>
            </w:r>
          </w:p>
        </w:tc>
        <w:tc>
          <w:tcPr>
            <w:tcW w:w="1427" w:type="pct"/>
            <w:gridSpan w:val="3"/>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异步电动机（≥2000kW）</w:t>
            </w:r>
          </w:p>
        </w:tc>
        <w:tc>
          <w:tcPr>
            <w:tcW w:w="1427" w:type="pct"/>
            <w:gridSpan w:val="3"/>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异步电动机（&lt;2000 kW）</w:t>
            </w:r>
          </w:p>
        </w:tc>
        <w:tc>
          <w:tcPr>
            <w:tcW w:w="834" w:type="pct"/>
            <w:vAlign w:val="center"/>
          </w:tcPr>
          <w:p w:rsidR="00E30963" w:rsidRDefault="007705EF">
            <w:pPr>
              <w:jc w:val="center"/>
              <w:rPr>
                <w:rFonts w:ascii="楷体_GB2312" w:eastAsia="楷体_GB2312" w:hAnsi="宋体"/>
                <w:bCs/>
                <w:color w:val="000000"/>
                <w:szCs w:val="24"/>
              </w:rPr>
            </w:pPr>
            <w:r>
              <w:rPr>
                <w:rFonts w:ascii="楷体_GB2312" w:eastAsia="楷体_GB2312" w:hAnsi="宋体" w:hint="eastAsia"/>
                <w:bCs/>
                <w:color w:val="000000"/>
                <w:szCs w:val="24"/>
              </w:rPr>
              <w:t>公共测控装置</w:t>
            </w:r>
          </w:p>
        </w:tc>
      </w:tr>
      <w:tr w:rsidR="00E30963">
        <w:trPr>
          <w:jc w:val="center"/>
        </w:trPr>
        <w:tc>
          <w:tcPr>
            <w:tcW w:w="597"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开入量</w:t>
            </w:r>
          </w:p>
        </w:tc>
        <w:tc>
          <w:tcPr>
            <w:tcW w:w="715" w:type="pct"/>
            <w:gridSpan w:val="3"/>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≥15</w:t>
            </w:r>
          </w:p>
        </w:tc>
        <w:tc>
          <w:tcPr>
            <w:tcW w:w="1427" w:type="pct"/>
            <w:gridSpan w:val="3"/>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≥13</w:t>
            </w:r>
          </w:p>
        </w:tc>
        <w:tc>
          <w:tcPr>
            <w:tcW w:w="1427" w:type="pct"/>
            <w:gridSpan w:val="3"/>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≥10</w:t>
            </w:r>
          </w:p>
        </w:tc>
        <w:tc>
          <w:tcPr>
            <w:tcW w:w="834" w:type="pct"/>
            <w:vAlign w:val="center"/>
          </w:tcPr>
          <w:p w:rsidR="00E30963" w:rsidRDefault="007705EF">
            <w:pPr>
              <w:jc w:val="center"/>
              <w:rPr>
                <w:rFonts w:ascii="楷体_GB2312" w:eastAsia="楷体_GB2312" w:hAnsi="宋体"/>
                <w:bCs/>
                <w:color w:val="000000"/>
                <w:szCs w:val="24"/>
              </w:rPr>
            </w:pPr>
            <w:r>
              <w:rPr>
                <w:rFonts w:ascii="楷体_GB2312" w:eastAsia="楷体_GB2312" w:hAnsi="宋体" w:hint="eastAsia"/>
                <w:bCs/>
                <w:color w:val="000000"/>
                <w:szCs w:val="24"/>
              </w:rPr>
              <w:t>≥16</w:t>
            </w:r>
          </w:p>
        </w:tc>
      </w:tr>
      <w:tr w:rsidR="00E30963">
        <w:trPr>
          <w:jc w:val="center"/>
        </w:trPr>
        <w:tc>
          <w:tcPr>
            <w:tcW w:w="597"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开出量</w:t>
            </w:r>
          </w:p>
        </w:tc>
        <w:tc>
          <w:tcPr>
            <w:tcW w:w="715" w:type="pct"/>
            <w:gridSpan w:val="3"/>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≥6</w:t>
            </w:r>
          </w:p>
        </w:tc>
        <w:tc>
          <w:tcPr>
            <w:tcW w:w="1427" w:type="pct"/>
            <w:gridSpan w:val="3"/>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≥6</w:t>
            </w:r>
          </w:p>
        </w:tc>
        <w:tc>
          <w:tcPr>
            <w:tcW w:w="1427" w:type="pct"/>
            <w:gridSpan w:val="3"/>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≥6</w:t>
            </w:r>
          </w:p>
        </w:tc>
        <w:tc>
          <w:tcPr>
            <w:tcW w:w="834" w:type="pct"/>
            <w:vAlign w:val="center"/>
          </w:tcPr>
          <w:p w:rsidR="00E30963" w:rsidRDefault="007705EF">
            <w:pPr>
              <w:jc w:val="center"/>
              <w:rPr>
                <w:rFonts w:ascii="楷体_GB2312" w:eastAsia="楷体_GB2312" w:hAnsi="宋体"/>
                <w:bCs/>
                <w:color w:val="000000"/>
                <w:szCs w:val="24"/>
              </w:rPr>
            </w:pPr>
            <w:r>
              <w:rPr>
                <w:rFonts w:ascii="楷体_GB2312" w:eastAsia="楷体_GB2312" w:hAnsi="宋体" w:hint="eastAsia"/>
                <w:bCs/>
                <w:color w:val="000000"/>
                <w:szCs w:val="24"/>
              </w:rPr>
              <w:t>≥10</w:t>
            </w:r>
          </w:p>
        </w:tc>
      </w:tr>
    </w:tbl>
    <w:p w:rsidR="00E30963" w:rsidRDefault="007705EF">
      <w:pPr>
        <w:rPr>
          <w:rFonts w:ascii="楷体_GB2312" w:eastAsia="楷体_GB2312" w:hAnsi="宋体"/>
          <w:bCs/>
          <w:szCs w:val="24"/>
        </w:rPr>
      </w:pPr>
      <w:r>
        <w:rPr>
          <w:rFonts w:ascii="楷体_GB2312" w:eastAsia="楷体_GB2312" w:hAnsi="宋体" w:hint="eastAsia"/>
          <w:bCs/>
          <w:szCs w:val="24"/>
        </w:rPr>
        <w:t>8. 3 低压综合保护器</w:t>
      </w:r>
    </w:p>
    <w:tbl>
      <w:tblPr>
        <w:tblStyle w:val="af9"/>
        <w:tblW w:w="5000" w:type="pct"/>
        <w:jc w:val="center"/>
        <w:tblLook w:val="04A0"/>
      </w:tblPr>
      <w:tblGrid>
        <w:gridCol w:w="2746"/>
        <w:gridCol w:w="2748"/>
        <w:gridCol w:w="2748"/>
        <w:gridCol w:w="2747"/>
      </w:tblGrid>
      <w:tr w:rsidR="00E30963">
        <w:trPr>
          <w:jc w:val="center"/>
        </w:trPr>
        <w:tc>
          <w:tcPr>
            <w:tcW w:w="1249" w:type="pct"/>
          </w:tcPr>
          <w:p w:rsidR="00E30963" w:rsidRDefault="007705EF">
            <w:pPr>
              <w:rPr>
                <w:rFonts w:ascii="楷体_GB2312" w:eastAsia="楷体_GB2312" w:hAnsi="宋体"/>
                <w:bCs/>
                <w:szCs w:val="24"/>
              </w:rPr>
            </w:pPr>
            <w:r>
              <w:rPr>
                <w:rFonts w:ascii="楷体_GB2312" w:eastAsia="楷体_GB2312" w:hAnsi="宋体" w:hint="eastAsia"/>
                <w:bCs/>
                <w:szCs w:val="24"/>
              </w:rPr>
              <w:t>设备名称</w:t>
            </w:r>
          </w:p>
        </w:tc>
        <w:tc>
          <w:tcPr>
            <w:tcW w:w="1250"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进线保护</w:t>
            </w:r>
          </w:p>
        </w:tc>
        <w:tc>
          <w:tcPr>
            <w:tcW w:w="1250"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母联保护</w:t>
            </w:r>
          </w:p>
        </w:tc>
        <w:tc>
          <w:tcPr>
            <w:tcW w:w="1250" w:type="pct"/>
          </w:tcPr>
          <w:p w:rsidR="00E30963" w:rsidRDefault="007705EF">
            <w:pPr>
              <w:jc w:val="center"/>
              <w:rPr>
                <w:rFonts w:ascii="楷体_GB2312" w:eastAsia="楷体_GB2312" w:hAnsi="宋体"/>
                <w:bCs/>
                <w:szCs w:val="24"/>
              </w:rPr>
            </w:pPr>
            <w:r>
              <w:rPr>
                <w:rFonts w:ascii="楷体_GB2312" w:eastAsia="楷体_GB2312" w:hAnsi="宋体" w:hint="eastAsia"/>
                <w:bCs/>
                <w:szCs w:val="24"/>
              </w:rPr>
              <w:t>电机保护</w:t>
            </w:r>
          </w:p>
        </w:tc>
      </w:tr>
      <w:tr w:rsidR="00E30963">
        <w:trPr>
          <w:jc w:val="center"/>
        </w:trPr>
        <w:tc>
          <w:tcPr>
            <w:tcW w:w="1249" w:type="pct"/>
          </w:tcPr>
          <w:p w:rsidR="00E30963" w:rsidRDefault="007705EF">
            <w:pPr>
              <w:rPr>
                <w:rFonts w:ascii="楷体_GB2312" w:eastAsia="楷体_GB2312" w:hAnsi="宋体"/>
                <w:bCs/>
                <w:szCs w:val="24"/>
              </w:rPr>
            </w:pPr>
            <w:r>
              <w:rPr>
                <w:rFonts w:ascii="楷体_GB2312" w:eastAsia="楷体_GB2312" w:hAnsi="宋体" w:hint="eastAsia"/>
                <w:bCs/>
                <w:szCs w:val="24"/>
              </w:rPr>
              <w:t>开入量</w:t>
            </w:r>
          </w:p>
        </w:tc>
        <w:tc>
          <w:tcPr>
            <w:tcW w:w="1250"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≥10</w:t>
            </w:r>
          </w:p>
        </w:tc>
        <w:tc>
          <w:tcPr>
            <w:tcW w:w="1250"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≥10</w:t>
            </w:r>
          </w:p>
        </w:tc>
        <w:tc>
          <w:tcPr>
            <w:tcW w:w="1250" w:type="pct"/>
          </w:tcPr>
          <w:p w:rsidR="00E30963" w:rsidRDefault="007705EF">
            <w:pPr>
              <w:jc w:val="center"/>
              <w:rPr>
                <w:rFonts w:ascii="楷体_GB2312" w:eastAsia="楷体_GB2312" w:hAnsi="宋体"/>
                <w:bCs/>
                <w:szCs w:val="24"/>
              </w:rPr>
            </w:pPr>
            <w:r>
              <w:rPr>
                <w:rFonts w:ascii="楷体_GB2312" w:eastAsia="楷体_GB2312" w:hAnsi="宋体" w:hint="eastAsia"/>
                <w:bCs/>
                <w:szCs w:val="24"/>
              </w:rPr>
              <w:t>≥3</w:t>
            </w:r>
          </w:p>
        </w:tc>
      </w:tr>
      <w:tr w:rsidR="00E30963">
        <w:trPr>
          <w:jc w:val="center"/>
        </w:trPr>
        <w:tc>
          <w:tcPr>
            <w:tcW w:w="1249" w:type="pct"/>
          </w:tcPr>
          <w:p w:rsidR="00E30963" w:rsidRDefault="007705EF">
            <w:pPr>
              <w:rPr>
                <w:rFonts w:ascii="楷体_GB2312" w:eastAsia="楷体_GB2312" w:hAnsi="宋体"/>
                <w:bCs/>
                <w:szCs w:val="24"/>
              </w:rPr>
            </w:pPr>
            <w:r>
              <w:rPr>
                <w:rFonts w:ascii="楷体_GB2312" w:eastAsia="楷体_GB2312" w:hAnsi="宋体" w:hint="eastAsia"/>
                <w:bCs/>
                <w:szCs w:val="24"/>
              </w:rPr>
              <w:t>开出量</w:t>
            </w:r>
          </w:p>
        </w:tc>
        <w:tc>
          <w:tcPr>
            <w:tcW w:w="1250"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≥6</w:t>
            </w:r>
          </w:p>
        </w:tc>
        <w:tc>
          <w:tcPr>
            <w:tcW w:w="1250"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≥6</w:t>
            </w:r>
          </w:p>
        </w:tc>
        <w:tc>
          <w:tcPr>
            <w:tcW w:w="1250" w:type="pct"/>
          </w:tcPr>
          <w:p w:rsidR="00E30963" w:rsidRDefault="007705EF">
            <w:pPr>
              <w:jc w:val="center"/>
              <w:rPr>
                <w:rFonts w:ascii="楷体_GB2312" w:eastAsia="楷体_GB2312" w:hAnsi="宋体"/>
                <w:bCs/>
                <w:szCs w:val="24"/>
              </w:rPr>
            </w:pPr>
            <w:r>
              <w:rPr>
                <w:rFonts w:ascii="楷体_GB2312" w:eastAsia="楷体_GB2312" w:hAnsi="宋体" w:hint="eastAsia"/>
                <w:bCs/>
                <w:szCs w:val="24"/>
              </w:rPr>
              <w:t>≥3</w:t>
            </w:r>
          </w:p>
        </w:tc>
      </w:tr>
    </w:tbl>
    <w:p w:rsidR="00E30963" w:rsidRDefault="007705EF">
      <w:pPr>
        <w:rPr>
          <w:rFonts w:ascii="楷体_GB2312" w:eastAsia="楷体_GB2312" w:hAnsi="宋体"/>
          <w:bCs/>
          <w:szCs w:val="24"/>
        </w:rPr>
      </w:pPr>
      <w:r>
        <w:rPr>
          <w:rFonts w:ascii="楷体_GB2312" w:eastAsia="楷体_GB2312" w:hAnsi="宋体" w:hint="eastAsia"/>
          <w:bCs/>
          <w:szCs w:val="24"/>
        </w:rPr>
        <w:t>说明：</w:t>
      </w:r>
    </w:p>
    <w:p w:rsidR="00E30963" w:rsidRDefault="007705EF">
      <w:pPr>
        <w:rPr>
          <w:rFonts w:ascii="楷体_GB2312" w:eastAsia="楷体_GB2312" w:hAnsi="宋体"/>
          <w:bCs/>
          <w:szCs w:val="24"/>
        </w:rPr>
      </w:pPr>
      <w:r>
        <w:rPr>
          <w:rFonts w:ascii="楷体_GB2312" w:eastAsia="楷体_GB2312" w:hAnsi="宋体" w:hint="eastAsia"/>
          <w:bCs/>
          <w:szCs w:val="24"/>
        </w:rPr>
        <w:t>1.35kV线路保护开入开出量见附件《35kV线路保护技术规范书》</w:t>
      </w:r>
    </w:p>
    <w:p w:rsidR="00E30963" w:rsidRDefault="007705EF">
      <w:pPr>
        <w:rPr>
          <w:rFonts w:ascii="楷体_GB2312" w:eastAsia="楷体_GB2312" w:hAnsi="宋体"/>
          <w:bCs/>
          <w:szCs w:val="24"/>
        </w:rPr>
      </w:pPr>
      <w:r>
        <w:rPr>
          <w:rFonts w:ascii="楷体_GB2312" w:eastAsia="楷体_GB2312" w:hAnsi="宋体" w:hint="eastAsia"/>
          <w:bCs/>
          <w:szCs w:val="24"/>
        </w:rPr>
        <w:t>2.开入开出量数目为最基本要求数量。最终数量由三方开工会确认为准。（为保证实现招标方提出的保护、测控功能需要，投标方有责任提出建议）</w:t>
      </w:r>
    </w:p>
    <w:p w:rsidR="00E30963" w:rsidRDefault="007705EF">
      <w:pPr>
        <w:pStyle w:val="SINOPEC-1"/>
        <w:numPr>
          <w:ilvl w:val="0"/>
          <w:numId w:val="17"/>
        </w:numPr>
        <w:spacing w:before="240" w:afterLines="0" w:line="240" w:lineRule="auto"/>
        <w:rPr>
          <w:rFonts w:ascii="楷体_GB2312" w:eastAsia="楷体_GB2312" w:hAnsi="宋体"/>
          <w:b w:val="0"/>
        </w:rPr>
      </w:pPr>
      <w:bookmarkStart w:id="114" w:name="_Toc274842261"/>
      <w:r>
        <w:rPr>
          <w:rFonts w:ascii="楷体_GB2312" w:eastAsia="楷体_GB2312" w:hint="eastAsia"/>
          <w:b w:val="0"/>
        </w:rPr>
        <w:t>各回路综合保护器模拟量输入及输出的要求</w:t>
      </w:r>
      <w:bookmarkEnd w:id="114"/>
    </w:p>
    <w:p w:rsidR="00E30963" w:rsidRDefault="007705EF">
      <w:pPr>
        <w:rPr>
          <w:rFonts w:ascii="楷体_GB2312" w:eastAsia="楷体_GB2312" w:hAnsi="宋体"/>
          <w:bCs/>
          <w:szCs w:val="24"/>
        </w:rPr>
      </w:pPr>
      <w:r>
        <w:rPr>
          <w:rFonts w:ascii="楷体_GB2312" w:eastAsia="楷体_GB2312" w:hAnsi="宋体" w:hint="eastAsia"/>
          <w:bCs/>
          <w:szCs w:val="24"/>
        </w:rPr>
        <w:t>9.1  35KV各回路综合保护器模拟量输入及输出的要求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7"/>
        <w:gridCol w:w="2090"/>
        <w:gridCol w:w="2418"/>
        <w:gridCol w:w="1701"/>
        <w:gridCol w:w="1277"/>
        <w:gridCol w:w="2516"/>
      </w:tblGrid>
      <w:tr w:rsidR="00E30963">
        <w:tc>
          <w:tcPr>
            <w:tcW w:w="449" w:type="pct"/>
            <w:vAlign w:val="center"/>
          </w:tcPr>
          <w:p w:rsidR="00E30963" w:rsidRDefault="007705EF">
            <w:pPr>
              <w:jc w:val="center"/>
              <w:rPr>
                <w:rFonts w:ascii="楷体_GB2312" w:eastAsia="楷体_GB2312" w:hAnsi="宋体"/>
                <w:bCs/>
                <w:szCs w:val="24"/>
                <w:lang w:eastAsia="zh-CN"/>
              </w:rPr>
            </w:pPr>
            <w:r>
              <w:rPr>
                <w:rFonts w:ascii="楷体_GB2312" w:eastAsia="楷体_GB2312" w:hAnsi="宋体" w:hint="eastAsia"/>
                <w:bCs/>
                <w:szCs w:val="24"/>
              </w:rPr>
              <w:t>回路</w:t>
            </w:r>
          </w:p>
          <w:p w:rsidR="00E30963" w:rsidRDefault="007705EF">
            <w:pPr>
              <w:jc w:val="center"/>
              <w:rPr>
                <w:rFonts w:ascii="楷体_GB2312" w:eastAsia="楷体_GB2312" w:hAnsi="宋体"/>
                <w:bCs/>
                <w:szCs w:val="24"/>
              </w:rPr>
            </w:pPr>
            <w:r>
              <w:rPr>
                <w:rFonts w:ascii="楷体_GB2312" w:eastAsia="楷体_GB2312" w:hAnsi="宋体" w:hint="eastAsia"/>
                <w:bCs/>
                <w:szCs w:val="24"/>
              </w:rPr>
              <w:t>名称</w:t>
            </w:r>
          </w:p>
        </w:tc>
        <w:tc>
          <w:tcPr>
            <w:tcW w:w="951" w:type="pct"/>
            <w:vAlign w:val="center"/>
          </w:tcPr>
          <w:p w:rsidR="00E30963" w:rsidRDefault="007705EF">
            <w:pPr>
              <w:jc w:val="center"/>
              <w:rPr>
                <w:rFonts w:ascii="楷体_GB2312" w:eastAsia="楷体_GB2312" w:hAnsi="宋体"/>
                <w:bCs/>
                <w:szCs w:val="24"/>
                <w:lang w:eastAsia="zh-CN"/>
              </w:rPr>
            </w:pPr>
            <w:r>
              <w:rPr>
                <w:rFonts w:ascii="楷体_GB2312" w:eastAsia="楷体_GB2312" w:hAnsi="宋体" w:hint="eastAsia"/>
                <w:bCs/>
                <w:szCs w:val="24"/>
              </w:rPr>
              <w:t>35KV站用变</w:t>
            </w:r>
          </w:p>
          <w:p w:rsidR="00E30963" w:rsidRDefault="007705EF">
            <w:pPr>
              <w:jc w:val="center"/>
              <w:rPr>
                <w:rFonts w:ascii="楷体_GB2312" w:eastAsia="楷体_GB2312" w:hAnsi="宋体"/>
                <w:bCs/>
                <w:szCs w:val="24"/>
              </w:rPr>
            </w:pPr>
            <w:r>
              <w:rPr>
                <w:rFonts w:ascii="楷体_GB2312" w:eastAsia="楷体_GB2312" w:hAnsi="宋体" w:hint="eastAsia"/>
                <w:bCs/>
                <w:szCs w:val="24"/>
              </w:rPr>
              <w:t>（所用变）</w:t>
            </w:r>
          </w:p>
        </w:tc>
        <w:tc>
          <w:tcPr>
            <w:tcW w:w="1100"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35KV电容器</w:t>
            </w:r>
          </w:p>
        </w:tc>
        <w:tc>
          <w:tcPr>
            <w:tcW w:w="774"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 xml:space="preserve">35KV线路光纤差动 </w:t>
            </w:r>
          </w:p>
        </w:tc>
        <w:tc>
          <w:tcPr>
            <w:tcW w:w="581"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35kV线路后备</w:t>
            </w:r>
          </w:p>
        </w:tc>
        <w:tc>
          <w:tcPr>
            <w:tcW w:w="1145"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35kV/10kV油浸式变</w:t>
            </w:r>
          </w:p>
        </w:tc>
      </w:tr>
      <w:tr w:rsidR="00E30963">
        <w:tc>
          <w:tcPr>
            <w:tcW w:w="449"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电流输入</w:t>
            </w:r>
          </w:p>
        </w:tc>
        <w:tc>
          <w:tcPr>
            <w:tcW w:w="951"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Ia、Ib、Ic、 I0 (4CT)</w:t>
            </w:r>
          </w:p>
        </w:tc>
        <w:tc>
          <w:tcPr>
            <w:tcW w:w="1100"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Ia、Ib、Ic、 I0,I0c(5CT)</w:t>
            </w:r>
          </w:p>
        </w:tc>
        <w:tc>
          <w:tcPr>
            <w:tcW w:w="774"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详见附件</w:t>
            </w:r>
          </w:p>
        </w:tc>
        <w:tc>
          <w:tcPr>
            <w:tcW w:w="581"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详见附件</w:t>
            </w:r>
          </w:p>
        </w:tc>
        <w:tc>
          <w:tcPr>
            <w:tcW w:w="1145" w:type="pct"/>
          </w:tcPr>
          <w:p w:rsidR="00E30963" w:rsidRDefault="007705EF">
            <w:pPr>
              <w:jc w:val="center"/>
              <w:rPr>
                <w:rFonts w:ascii="楷体_GB2312" w:eastAsia="楷体_GB2312" w:hAnsi="宋体"/>
                <w:bCs/>
                <w:szCs w:val="24"/>
              </w:rPr>
            </w:pPr>
            <w:r>
              <w:rPr>
                <w:rFonts w:ascii="楷体_GB2312" w:eastAsia="楷体_GB2312" w:hAnsi="宋体" w:hint="eastAsia"/>
                <w:bCs/>
                <w:szCs w:val="24"/>
              </w:rPr>
              <w:t>高： IA、IB、IC,I0</w:t>
            </w:r>
          </w:p>
          <w:p w:rsidR="00E30963" w:rsidRDefault="007705EF">
            <w:pPr>
              <w:jc w:val="center"/>
              <w:rPr>
                <w:rFonts w:ascii="楷体_GB2312" w:eastAsia="楷体_GB2312" w:hAnsi="宋体"/>
                <w:bCs/>
                <w:szCs w:val="24"/>
              </w:rPr>
            </w:pPr>
            <w:r>
              <w:rPr>
                <w:rFonts w:ascii="楷体_GB2312" w:eastAsia="楷体_GB2312" w:hAnsi="宋体" w:hint="eastAsia"/>
                <w:bCs/>
                <w:szCs w:val="24"/>
              </w:rPr>
              <w:t>低： Ia、Ib、Ic,I0</w:t>
            </w:r>
          </w:p>
          <w:p w:rsidR="00E30963" w:rsidRDefault="007705EF">
            <w:pPr>
              <w:jc w:val="center"/>
              <w:rPr>
                <w:rFonts w:ascii="楷体_GB2312" w:eastAsia="楷体_GB2312" w:hAnsi="宋体"/>
                <w:bCs/>
                <w:szCs w:val="24"/>
              </w:rPr>
            </w:pPr>
            <w:r>
              <w:rPr>
                <w:rFonts w:ascii="楷体_GB2312" w:eastAsia="楷体_GB2312" w:hAnsi="宋体" w:hint="eastAsia"/>
                <w:bCs/>
                <w:szCs w:val="24"/>
              </w:rPr>
              <w:t>(8CT)</w:t>
            </w:r>
          </w:p>
        </w:tc>
      </w:tr>
      <w:tr w:rsidR="00E30963">
        <w:tc>
          <w:tcPr>
            <w:tcW w:w="449"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电压输入</w:t>
            </w:r>
          </w:p>
        </w:tc>
        <w:tc>
          <w:tcPr>
            <w:tcW w:w="951"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Ua、Ub、Uc</w:t>
            </w:r>
          </w:p>
          <w:p w:rsidR="00E30963" w:rsidRDefault="007705EF">
            <w:pPr>
              <w:jc w:val="center"/>
              <w:rPr>
                <w:rFonts w:ascii="楷体_GB2312" w:eastAsia="楷体_GB2312" w:hAnsi="宋体"/>
                <w:bCs/>
                <w:szCs w:val="24"/>
              </w:rPr>
            </w:pPr>
            <w:r>
              <w:rPr>
                <w:rFonts w:ascii="楷体_GB2312" w:eastAsia="楷体_GB2312" w:hAnsi="宋体" w:hint="eastAsia"/>
                <w:bCs/>
                <w:szCs w:val="24"/>
              </w:rPr>
              <w:t>(3PT)</w:t>
            </w:r>
          </w:p>
        </w:tc>
        <w:tc>
          <w:tcPr>
            <w:tcW w:w="1100"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Ua、Ub、Uc、</w:t>
            </w:r>
          </w:p>
          <w:p w:rsidR="00E30963" w:rsidRDefault="007705EF">
            <w:pPr>
              <w:jc w:val="center"/>
              <w:rPr>
                <w:rFonts w:ascii="楷体_GB2312" w:eastAsia="楷体_GB2312" w:hAnsi="宋体"/>
                <w:bCs/>
                <w:szCs w:val="24"/>
              </w:rPr>
            </w:pPr>
            <w:r>
              <w:rPr>
                <w:rFonts w:ascii="楷体_GB2312" w:eastAsia="楷体_GB2312" w:hAnsi="宋体" w:hint="eastAsia"/>
                <w:bCs/>
                <w:szCs w:val="24"/>
              </w:rPr>
              <w:t>(3PT)</w:t>
            </w:r>
          </w:p>
        </w:tc>
        <w:tc>
          <w:tcPr>
            <w:tcW w:w="774"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详见附件</w:t>
            </w:r>
          </w:p>
        </w:tc>
        <w:tc>
          <w:tcPr>
            <w:tcW w:w="581"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详见附件</w:t>
            </w:r>
          </w:p>
        </w:tc>
        <w:tc>
          <w:tcPr>
            <w:tcW w:w="1145"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Ua、Ub、Uc</w:t>
            </w:r>
          </w:p>
          <w:p w:rsidR="00E30963" w:rsidRDefault="007705EF">
            <w:pPr>
              <w:jc w:val="center"/>
              <w:rPr>
                <w:rFonts w:ascii="楷体_GB2312" w:eastAsia="楷体_GB2312" w:hAnsi="宋体"/>
                <w:bCs/>
                <w:szCs w:val="24"/>
              </w:rPr>
            </w:pPr>
            <w:r>
              <w:rPr>
                <w:rFonts w:ascii="楷体_GB2312" w:eastAsia="楷体_GB2312" w:hAnsi="宋体" w:hint="eastAsia"/>
                <w:bCs/>
                <w:szCs w:val="24"/>
              </w:rPr>
              <w:t>(3PT)</w:t>
            </w:r>
          </w:p>
        </w:tc>
      </w:tr>
      <w:tr w:rsidR="00E30963">
        <w:tc>
          <w:tcPr>
            <w:tcW w:w="449"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注:</w:t>
            </w:r>
          </w:p>
        </w:tc>
        <w:tc>
          <w:tcPr>
            <w:tcW w:w="951" w:type="pct"/>
            <w:vAlign w:val="center"/>
          </w:tcPr>
          <w:p w:rsidR="00E30963" w:rsidRDefault="00E30963">
            <w:pPr>
              <w:jc w:val="center"/>
              <w:rPr>
                <w:rFonts w:ascii="楷体_GB2312" w:eastAsia="楷体_GB2312" w:hAnsi="宋体"/>
                <w:bCs/>
                <w:szCs w:val="24"/>
                <w:highlight w:val="yellow"/>
              </w:rPr>
            </w:pPr>
          </w:p>
        </w:tc>
        <w:tc>
          <w:tcPr>
            <w:tcW w:w="1100"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I0c为电容器中性点不平衡电流</w:t>
            </w:r>
          </w:p>
        </w:tc>
        <w:tc>
          <w:tcPr>
            <w:tcW w:w="774" w:type="pct"/>
            <w:vAlign w:val="center"/>
          </w:tcPr>
          <w:p w:rsidR="00E30963" w:rsidRDefault="00E30963">
            <w:pPr>
              <w:jc w:val="center"/>
              <w:rPr>
                <w:rFonts w:ascii="楷体_GB2312" w:eastAsia="楷体_GB2312" w:hAnsi="宋体"/>
                <w:bCs/>
                <w:szCs w:val="24"/>
              </w:rPr>
            </w:pPr>
          </w:p>
        </w:tc>
        <w:tc>
          <w:tcPr>
            <w:tcW w:w="581" w:type="pct"/>
            <w:vAlign w:val="center"/>
          </w:tcPr>
          <w:p w:rsidR="00E30963" w:rsidRDefault="00E30963">
            <w:pPr>
              <w:jc w:val="center"/>
              <w:rPr>
                <w:rFonts w:ascii="楷体_GB2312" w:eastAsia="楷体_GB2312" w:hAnsi="宋体"/>
                <w:bCs/>
                <w:szCs w:val="24"/>
              </w:rPr>
            </w:pPr>
          </w:p>
        </w:tc>
        <w:tc>
          <w:tcPr>
            <w:tcW w:w="1145"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配置4路RTD</w:t>
            </w:r>
          </w:p>
          <w:p w:rsidR="00E30963" w:rsidRDefault="007705EF">
            <w:pPr>
              <w:jc w:val="center"/>
              <w:rPr>
                <w:rFonts w:ascii="楷体_GB2312" w:eastAsia="楷体_GB2312" w:hAnsi="宋体"/>
                <w:bCs/>
                <w:szCs w:val="24"/>
              </w:rPr>
            </w:pPr>
            <w:r>
              <w:rPr>
                <w:rFonts w:ascii="楷体_GB2312" w:eastAsia="楷体_GB2312" w:hAnsi="宋体" w:hint="eastAsia"/>
                <w:bCs/>
                <w:szCs w:val="24"/>
              </w:rPr>
              <w:t>模拟量输入模块</w:t>
            </w:r>
          </w:p>
        </w:tc>
      </w:tr>
    </w:tbl>
    <w:p w:rsidR="00EE1965" w:rsidRDefault="00EE1965">
      <w:pPr>
        <w:rPr>
          <w:ins w:id="115" w:author="Lenovo NB" w:date="2020-11-15T16:25:00Z"/>
          <w:rFonts w:ascii="楷体_GB2312" w:eastAsia="楷体_GB2312" w:hAnsi="宋体"/>
          <w:bCs/>
          <w:szCs w:val="24"/>
          <w:lang w:eastAsia="zh-CN"/>
        </w:rPr>
      </w:pPr>
    </w:p>
    <w:p w:rsidR="00E30963" w:rsidRDefault="007705EF">
      <w:pPr>
        <w:rPr>
          <w:rFonts w:ascii="楷体_GB2312" w:eastAsia="楷体_GB2312" w:hAnsi="宋体"/>
          <w:bCs/>
          <w:szCs w:val="24"/>
        </w:rPr>
      </w:pPr>
      <w:r>
        <w:rPr>
          <w:rFonts w:ascii="楷体_GB2312" w:eastAsia="楷体_GB2312" w:hAnsi="宋体" w:hint="eastAsia"/>
          <w:bCs/>
          <w:szCs w:val="24"/>
        </w:rPr>
        <w:t>9.2  10KV各回路及低压综合保护器模拟量输入及输出的要求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2"/>
        <w:gridCol w:w="1606"/>
        <w:gridCol w:w="1822"/>
        <w:gridCol w:w="1655"/>
        <w:gridCol w:w="1462"/>
        <w:gridCol w:w="1462"/>
        <w:gridCol w:w="2000"/>
      </w:tblGrid>
      <w:tr w:rsidR="00E30963">
        <w:trPr>
          <w:cantSplit/>
        </w:trPr>
        <w:tc>
          <w:tcPr>
            <w:tcW w:w="0" w:type="auto"/>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回路名称</w:t>
            </w:r>
          </w:p>
        </w:tc>
        <w:tc>
          <w:tcPr>
            <w:tcW w:w="0" w:type="auto"/>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进线（10kV）</w:t>
            </w:r>
          </w:p>
        </w:tc>
        <w:tc>
          <w:tcPr>
            <w:tcW w:w="0" w:type="auto"/>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母联（10kV）</w:t>
            </w:r>
          </w:p>
        </w:tc>
        <w:tc>
          <w:tcPr>
            <w:tcW w:w="0" w:type="auto"/>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馈线（10kV ）</w:t>
            </w:r>
          </w:p>
        </w:tc>
        <w:tc>
          <w:tcPr>
            <w:tcW w:w="0" w:type="auto"/>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10kV干式变</w:t>
            </w:r>
          </w:p>
        </w:tc>
        <w:tc>
          <w:tcPr>
            <w:tcW w:w="0" w:type="auto"/>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10kV油浸式变</w:t>
            </w:r>
          </w:p>
        </w:tc>
        <w:tc>
          <w:tcPr>
            <w:tcW w:w="0" w:type="auto"/>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10kV电容器</w:t>
            </w:r>
          </w:p>
        </w:tc>
      </w:tr>
      <w:tr w:rsidR="00E30963">
        <w:trPr>
          <w:cantSplit/>
        </w:trPr>
        <w:tc>
          <w:tcPr>
            <w:tcW w:w="0" w:type="auto"/>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电流输入</w:t>
            </w:r>
          </w:p>
        </w:tc>
        <w:tc>
          <w:tcPr>
            <w:tcW w:w="0" w:type="auto"/>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Ia、Ib、Ic</w:t>
            </w:r>
          </w:p>
          <w:p w:rsidR="00E30963" w:rsidRDefault="007705EF">
            <w:pPr>
              <w:jc w:val="center"/>
              <w:rPr>
                <w:rFonts w:ascii="楷体_GB2312" w:eastAsia="楷体_GB2312" w:hAnsi="宋体"/>
                <w:bCs/>
                <w:szCs w:val="24"/>
              </w:rPr>
            </w:pPr>
            <w:r>
              <w:rPr>
                <w:rFonts w:ascii="楷体_GB2312" w:eastAsia="楷体_GB2312" w:hAnsi="宋体" w:hint="eastAsia"/>
                <w:bCs/>
                <w:szCs w:val="24"/>
              </w:rPr>
              <w:t>(3CT)</w:t>
            </w:r>
          </w:p>
        </w:tc>
        <w:tc>
          <w:tcPr>
            <w:tcW w:w="0" w:type="auto"/>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Ia、Ib、Ic</w:t>
            </w:r>
          </w:p>
          <w:p w:rsidR="00E30963" w:rsidRDefault="007705EF">
            <w:pPr>
              <w:jc w:val="center"/>
              <w:rPr>
                <w:rFonts w:ascii="楷体_GB2312" w:eastAsia="楷体_GB2312" w:hAnsi="宋体"/>
                <w:bCs/>
                <w:szCs w:val="24"/>
              </w:rPr>
            </w:pPr>
            <w:r>
              <w:rPr>
                <w:rFonts w:ascii="楷体_GB2312" w:eastAsia="楷体_GB2312" w:hAnsi="宋体" w:hint="eastAsia"/>
                <w:bCs/>
                <w:szCs w:val="24"/>
              </w:rPr>
              <w:t>(3CT)</w:t>
            </w:r>
          </w:p>
        </w:tc>
        <w:tc>
          <w:tcPr>
            <w:tcW w:w="0" w:type="auto"/>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Ia、Ib、Ic、I0</w:t>
            </w:r>
          </w:p>
          <w:p w:rsidR="00E30963" w:rsidRDefault="007705EF">
            <w:pPr>
              <w:jc w:val="center"/>
              <w:rPr>
                <w:rFonts w:ascii="楷体_GB2312" w:eastAsia="楷体_GB2312" w:hAnsi="宋体"/>
                <w:bCs/>
                <w:szCs w:val="24"/>
              </w:rPr>
            </w:pPr>
            <w:r>
              <w:rPr>
                <w:rFonts w:ascii="楷体_GB2312" w:eastAsia="楷体_GB2312" w:hAnsi="宋体" w:hint="eastAsia"/>
                <w:bCs/>
                <w:szCs w:val="24"/>
              </w:rPr>
              <w:t>(4CT)</w:t>
            </w:r>
          </w:p>
        </w:tc>
        <w:tc>
          <w:tcPr>
            <w:tcW w:w="0" w:type="auto"/>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Ia、Ib、Ic、I0</w:t>
            </w:r>
          </w:p>
          <w:p w:rsidR="00E30963" w:rsidRDefault="007705EF">
            <w:pPr>
              <w:jc w:val="center"/>
              <w:rPr>
                <w:rFonts w:ascii="楷体_GB2312" w:eastAsia="楷体_GB2312" w:hAnsi="宋体"/>
                <w:bCs/>
                <w:szCs w:val="24"/>
              </w:rPr>
            </w:pPr>
            <w:r>
              <w:rPr>
                <w:rFonts w:ascii="楷体_GB2312" w:eastAsia="楷体_GB2312" w:hAnsi="宋体" w:hint="eastAsia"/>
                <w:bCs/>
                <w:szCs w:val="24"/>
              </w:rPr>
              <w:t>(4CT)</w:t>
            </w:r>
          </w:p>
        </w:tc>
        <w:tc>
          <w:tcPr>
            <w:tcW w:w="0" w:type="auto"/>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Ia、Ib、Ic、I0</w:t>
            </w:r>
          </w:p>
          <w:p w:rsidR="00E30963" w:rsidRDefault="007705EF">
            <w:pPr>
              <w:jc w:val="center"/>
              <w:rPr>
                <w:rFonts w:ascii="楷体_GB2312" w:eastAsia="楷体_GB2312" w:hAnsi="宋体"/>
                <w:bCs/>
                <w:szCs w:val="24"/>
              </w:rPr>
            </w:pPr>
            <w:r>
              <w:rPr>
                <w:rFonts w:ascii="楷体_GB2312" w:eastAsia="楷体_GB2312" w:hAnsi="宋体" w:hint="eastAsia"/>
                <w:bCs/>
                <w:szCs w:val="24"/>
              </w:rPr>
              <w:t>(4CT)</w:t>
            </w:r>
          </w:p>
        </w:tc>
        <w:tc>
          <w:tcPr>
            <w:tcW w:w="0" w:type="auto"/>
          </w:tcPr>
          <w:p w:rsidR="00E30963" w:rsidRDefault="007705EF">
            <w:pPr>
              <w:jc w:val="center"/>
              <w:rPr>
                <w:rFonts w:ascii="楷体_GB2312" w:eastAsia="楷体_GB2312" w:hAnsi="宋体"/>
                <w:bCs/>
                <w:szCs w:val="24"/>
              </w:rPr>
            </w:pPr>
            <w:r>
              <w:rPr>
                <w:rFonts w:ascii="楷体_GB2312" w:eastAsia="楷体_GB2312" w:hAnsi="宋体" w:hint="eastAsia"/>
                <w:bCs/>
                <w:szCs w:val="24"/>
              </w:rPr>
              <w:t>Ia、Ib、Ic、 Ioc</w:t>
            </w:r>
          </w:p>
          <w:p w:rsidR="00E30963" w:rsidRDefault="007705EF">
            <w:pPr>
              <w:jc w:val="center"/>
              <w:rPr>
                <w:rFonts w:ascii="楷体_GB2312" w:eastAsia="楷体_GB2312" w:hAnsi="宋体"/>
                <w:bCs/>
                <w:szCs w:val="24"/>
              </w:rPr>
            </w:pPr>
            <w:r>
              <w:rPr>
                <w:rFonts w:ascii="楷体_GB2312" w:eastAsia="楷体_GB2312" w:hAnsi="宋体" w:hint="eastAsia"/>
                <w:bCs/>
                <w:szCs w:val="24"/>
              </w:rPr>
              <w:t>(4CT)</w:t>
            </w:r>
          </w:p>
        </w:tc>
      </w:tr>
      <w:tr w:rsidR="00E30963">
        <w:trPr>
          <w:cantSplit/>
        </w:trPr>
        <w:tc>
          <w:tcPr>
            <w:tcW w:w="0" w:type="auto"/>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电压输入</w:t>
            </w:r>
          </w:p>
        </w:tc>
        <w:tc>
          <w:tcPr>
            <w:tcW w:w="0" w:type="auto"/>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Ua、Ub、Uc、U0</w:t>
            </w:r>
          </w:p>
          <w:p w:rsidR="00E30963" w:rsidRDefault="007705EF">
            <w:pPr>
              <w:jc w:val="center"/>
              <w:rPr>
                <w:rFonts w:ascii="楷体_GB2312" w:eastAsia="楷体_GB2312" w:hAnsi="宋体"/>
                <w:bCs/>
                <w:szCs w:val="24"/>
              </w:rPr>
            </w:pPr>
            <w:r>
              <w:rPr>
                <w:rFonts w:ascii="楷体_GB2312" w:eastAsia="楷体_GB2312" w:hAnsi="宋体" w:hint="eastAsia"/>
                <w:bCs/>
                <w:szCs w:val="24"/>
              </w:rPr>
              <w:t>(4PT)</w:t>
            </w:r>
          </w:p>
        </w:tc>
        <w:tc>
          <w:tcPr>
            <w:tcW w:w="0" w:type="auto"/>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Ua1、Ub1、Uc1 Ua2</w:t>
            </w:r>
          </w:p>
          <w:p w:rsidR="00E30963" w:rsidRDefault="007705EF">
            <w:pPr>
              <w:jc w:val="center"/>
              <w:rPr>
                <w:rFonts w:ascii="楷体_GB2312" w:eastAsia="楷体_GB2312" w:hAnsi="宋体"/>
                <w:bCs/>
                <w:szCs w:val="24"/>
              </w:rPr>
            </w:pPr>
            <w:r>
              <w:rPr>
                <w:rFonts w:ascii="楷体_GB2312" w:eastAsia="楷体_GB2312" w:hAnsi="宋体" w:hint="eastAsia"/>
                <w:bCs/>
                <w:szCs w:val="24"/>
              </w:rPr>
              <w:t>(4PT)</w:t>
            </w:r>
          </w:p>
        </w:tc>
        <w:tc>
          <w:tcPr>
            <w:tcW w:w="0" w:type="auto"/>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Ua、Ub、Uc、</w:t>
            </w:r>
          </w:p>
          <w:p w:rsidR="00E30963" w:rsidRDefault="007705EF">
            <w:pPr>
              <w:jc w:val="center"/>
              <w:rPr>
                <w:rFonts w:ascii="楷体_GB2312" w:eastAsia="楷体_GB2312" w:hAnsi="宋体"/>
                <w:bCs/>
                <w:szCs w:val="24"/>
              </w:rPr>
            </w:pPr>
            <w:r>
              <w:rPr>
                <w:rFonts w:ascii="楷体_GB2312" w:eastAsia="楷体_GB2312" w:hAnsi="宋体" w:hint="eastAsia"/>
                <w:bCs/>
                <w:szCs w:val="24"/>
              </w:rPr>
              <w:t>(3PT)</w:t>
            </w:r>
          </w:p>
        </w:tc>
        <w:tc>
          <w:tcPr>
            <w:tcW w:w="0" w:type="auto"/>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Ua、Ub、Uc</w:t>
            </w:r>
          </w:p>
          <w:p w:rsidR="00E30963" w:rsidRDefault="007705EF">
            <w:pPr>
              <w:jc w:val="center"/>
              <w:rPr>
                <w:rFonts w:ascii="楷体_GB2312" w:eastAsia="楷体_GB2312" w:hAnsi="宋体"/>
                <w:bCs/>
                <w:szCs w:val="24"/>
              </w:rPr>
            </w:pPr>
            <w:r>
              <w:rPr>
                <w:rFonts w:ascii="楷体_GB2312" w:eastAsia="楷体_GB2312" w:hAnsi="宋体" w:hint="eastAsia"/>
                <w:bCs/>
                <w:szCs w:val="24"/>
              </w:rPr>
              <w:t>(3PT)</w:t>
            </w:r>
          </w:p>
        </w:tc>
        <w:tc>
          <w:tcPr>
            <w:tcW w:w="0" w:type="auto"/>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Ua、Ub、Uc</w:t>
            </w:r>
          </w:p>
          <w:p w:rsidR="00E30963" w:rsidRDefault="007705EF">
            <w:pPr>
              <w:jc w:val="center"/>
              <w:rPr>
                <w:rFonts w:ascii="楷体_GB2312" w:eastAsia="楷体_GB2312" w:hAnsi="宋体"/>
                <w:bCs/>
                <w:szCs w:val="24"/>
              </w:rPr>
            </w:pPr>
            <w:r>
              <w:rPr>
                <w:rFonts w:ascii="楷体_GB2312" w:eastAsia="楷体_GB2312" w:hAnsi="宋体" w:hint="eastAsia"/>
                <w:bCs/>
                <w:szCs w:val="24"/>
              </w:rPr>
              <w:t>(3PT)</w:t>
            </w:r>
          </w:p>
        </w:tc>
        <w:tc>
          <w:tcPr>
            <w:tcW w:w="0" w:type="auto"/>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Ua、Ub、Uc</w:t>
            </w:r>
          </w:p>
          <w:p w:rsidR="00E30963" w:rsidRDefault="007705EF">
            <w:pPr>
              <w:jc w:val="center"/>
              <w:rPr>
                <w:rFonts w:ascii="楷体_GB2312" w:eastAsia="楷体_GB2312" w:hAnsi="宋体"/>
                <w:bCs/>
                <w:szCs w:val="24"/>
              </w:rPr>
            </w:pPr>
            <w:r>
              <w:rPr>
                <w:rFonts w:ascii="楷体_GB2312" w:eastAsia="楷体_GB2312" w:hAnsi="宋体" w:hint="eastAsia"/>
                <w:bCs/>
                <w:szCs w:val="24"/>
              </w:rPr>
              <w:t>(3PT)</w:t>
            </w:r>
          </w:p>
        </w:tc>
      </w:tr>
      <w:tr w:rsidR="00E30963">
        <w:trPr>
          <w:cantSplit/>
          <w:trHeight w:val="588"/>
        </w:trPr>
        <w:tc>
          <w:tcPr>
            <w:tcW w:w="0" w:type="auto"/>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注：</w:t>
            </w:r>
          </w:p>
        </w:tc>
        <w:tc>
          <w:tcPr>
            <w:tcW w:w="0" w:type="auto"/>
            <w:vAlign w:val="center"/>
          </w:tcPr>
          <w:p w:rsidR="00E30963" w:rsidRDefault="00E30963">
            <w:pPr>
              <w:jc w:val="center"/>
              <w:rPr>
                <w:rFonts w:ascii="楷体_GB2312" w:eastAsia="楷体_GB2312" w:hAnsi="宋体"/>
                <w:bCs/>
                <w:szCs w:val="24"/>
              </w:rPr>
            </w:pPr>
          </w:p>
        </w:tc>
        <w:tc>
          <w:tcPr>
            <w:tcW w:w="0" w:type="auto"/>
            <w:vAlign w:val="center"/>
          </w:tcPr>
          <w:p w:rsidR="00E30963" w:rsidRDefault="00E30963">
            <w:pPr>
              <w:jc w:val="center"/>
              <w:rPr>
                <w:rFonts w:ascii="楷体_GB2312" w:eastAsia="楷体_GB2312" w:hAnsi="宋体"/>
                <w:bCs/>
                <w:szCs w:val="24"/>
              </w:rPr>
            </w:pPr>
          </w:p>
        </w:tc>
        <w:tc>
          <w:tcPr>
            <w:tcW w:w="0" w:type="auto"/>
            <w:vAlign w:val="center"/>
          </w:tcPr>
          <w:p w:rsidR="00E30963" w:rsidRDefault="00E30963">
            <w:pPr>
              <w:jc w:val="center"/>
              <w:rPr>
                <w:rFonts w:ascii="楷体_GB2312" w:eastAsia="楷体_GB2312" w:hAnsi="宋体"/>
                <w:bCs/>
                <w:szCs w:val="24"/>
                <w:highlight w:val="yellow"/>
              </w:rPr>
            </w:pPr>
          </w:p>
        </w:tc>
        <w:tc>
          <w:tcPr>
            <w:tcW w:w="0" w:type="auto"/>
            <w:vAlign w:val="center"/>
          </w:tcPr>
          <w:p w:rsidR="00E30963" w:rsidRDefault="00E30963">
            <w:pPr>
              <w:jc w:val="center"/>
              <w:rPr>
                <w:rFonts w:ascii="楷体_GB2312" w:eastAsia="楷体_GB2312" w:hAnsi="宋体"/>
                <w:bCs/>
                <w:szCs w:val="24"/>
              </w:rPr>
            </w:pPr>
          </w:p>
        </w:tc>
        <w:tc>
          <w:tcPr>
            <w:tcW w:w="0" w:type="auto"/>
            <w:vAlign w:val="center"/>
          </w:tcPr>
          <w:p w:rsidR="00E30963" w:rsidRDefault="00E30963">
            <w:pPr>
              <w:jc w:val="center"/>
              <w:rPr>
                <w:rFonts w:ascii="楷体_GB2312" w:eastAsia="楷体_GB2312" w:hAnsi="宋体"/>
                <w:bCs/>
                <w:szCs w:val="24"/>
              </w:rPr>
            </w:pPr>
          </w:p>
        </w:tc>
        <w:tc>
          <w:tcPr>
            <w:tcW w:w="0" w:type="auto"/>
          </w:tcPr>
          <w:p w:rsidR="00E30963" w:rsidRDefault="007705EF">
            <w:pPr>
              <w:jc w:val="center"/>
              <w:rPr>
                <w:rFonts w:ascii="楷体_GB2312" w:eastAsia="楷体_GB2312" w:hAnsi="宋体"/>
                <w:bCs/>
                <w:szCs w:val="24"/>
              </w:rPr>
            </w:pPr>
            <w:r>
              <w:rPr>
                <w:rFonts w:ascii="楷体_GB2312" w:eastAsia="楷体_GB2312" w:hAnsi="宋体" w:hint="eastAsia"/>
                <w:bCs/>
                <w:szCs w:val="24"/>
              </w:rPr>
              <w:t>Ioc为中性点不平衡电流</w:t>
            </w:r>
          </w:p>
        </w:tc>
      </w:tr>
    </w:tbl>
    <w:p w:rsidR="00E30963" w:rsidRDefault="00E30963">
      <w:pPr>
        <w:rPr>
          <w:ins w:id="116" w:author="Lenovo NB" w:date="2020-11-15T16:25:00Z"/>
          <w:rFonts w:ascii="楷体_GB2312" w:eastAsia="楷体_GB2312"/>
          <w:bCs/>
          <w:szCs w:val="24"/>
          <w:lang w:eastAsia="zh-CN"/>
        </w:rPr>
      </w:pPr>
    </w:p>
    <w:p w:rsidR="00EE1965" w:rsidRDefault="00EE1965">
      <w:pPr>
        <w:rPr>
          <w:rFonts w:ascii="楷体_GB2312" w:eastAsia="楷体_GB2312"/>
          <w:bCs/>
          <w:szCs w:val="24"/>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9"/>
        <w:gridCol w:w="1505"/>
        <w:gridCol w:w="1787"/>
        <w:gridCol w:w="1521"/>
        <w:gridCol w:w="1622"/>
        <w:gridCol w:w="1809"/>
        <w:gridCol w:w="1736"/>
      </w:tblGrid>
      <w:tr w:rsidR="00E30963">
        <w:trPr>
          <w:cantSplit/>
        </w:trPr>
        <w:tc>
          <w:tcPr>
            <w:tcW w:w="459" w:type="pct"/>
            <w:vAlign w:val="center"/>
          </w:tcPr>
          <w:p w:rsidR="00E30963" w:rsidRDefault="007705EF">
            <w:pPr>
              <w:jc w:val="center"/>
              <w:rPr>
                <w:rFonts w:ascii="楷体_GB2312" w:eastAsia="楷体_GB2312" w:hAnsi="宋体"/>
                <w:bCs/>
                <w:szCs w:val="24"/>
              </w:rPr>
            </w:pPr>
            <w:r>
              <w:rPr>
                <w:rFonts w:ascii="楷体_GB2312" w:eastAsia="楷体_GB2312" w:hint="eastAsia"/>
                <w:bCs/>
                <w:szCs w:val="24"/>
              </w:rPr>
              <w:br w:type="page"/>
            </w:r>
            <w:r>
              <w:rPr>
                <w:rFonts w:ascii="楷体_GB2312" w:eastAsia="楷体_GB2312" w:hint="eastAsia"/>
                <w:bCs/>
                <w:szCs w:val="24"/>
              </w:rPr>
              <w:br w:type="page"/>
            </w:r>
            <w:r>
              <w:rPr>
                <w:rFonts w:ascii="楷体_GB2312" w:eastAsia="楷体_GB2312" w:hint="eastAsia"/>
                <w:bCs/>
                <w:szCs w:val="24"/>
              </w:rPr>
              <w:br w:type="page"/>
            </w:r>
            <w:r>
              <w:rPr>
                <w:rFonts w:ascii="楷体_GB2312" w:eastAsia="楷体_GB2312" w:hAnsi="宋体" w:hint="eastAsia"/>
                <w:bCs/>
                <w:szCs w:val="24"/>
              </w:rPr>
              <w:t>回路名称</w:t>
            </w:r>
          </w:p>
        </w:tc>
        <w:tc>
          <w:tcPr>
            <w:tcW w:w="685"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10kV异步电动机（无差动）</w:t>
            </w:r>
          </w:p>
        </w:tc>
        <w:tc>
          <w:tcPr>
            <w:tcW w:w="813"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10kV异步电动机(差动)</w:t>
            </w:r>
          </w:p>
        </w:tc>
        <w:tc>
          <w:tcPr>
            <w:tcW w:w="692"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10kV同步电动机</w:t>
            </w:r>
          </w:p>
        </w:tc>
        <w:tc>
          <w:tcPr>
            <w:tcW w:w="738"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进线（0.4kV）</w:t>
            </w:r>
          </w:p>
        </w:tc>
        <w:tc>
          <w:tcPr>
            <w:tcW w:w="823"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低压电动机综保（带再启动）</w:t>
            </w:r>
          </w:p>
        </w:tc>
        <w:tc>
          <w:tcPr>
            <w:tcW w:w="790"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低压电动机综保</w:t>
            </w:r>
          </w:p>
        </w:tc>
      </w:tr>
      <w:tr w:rsidR="00E30963">
        <w:trPr>
          <w:cantSplit/>
        </w:trPr>
        <w:tc>
          <w:tcPr>
            <w:tcW w:w="459"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电流输入</w:t>
            </w:r>
          </w:p>
        </w:tc>
        <w:tc>
          <w:tcPr>
            <w:tcW w:w="685"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Ia、Ib、Ic、 I0</w:t>
            </w:r>
          </w:p>
          <w:p w:rsidR="00E30963" w:rsidRDefault="007705EF">
            <w:pPr>
              <w:jc w:val="center"/>
              <w:rPr>
                <w:rFonts w:ascii="楷体_GB2312" w:eastAsia="楷体_GB2312" w:hAnsi="宋体"/>
                <w:bCs/>
                <w:szCs w:val="24"/>
              </w:rPr>
            </w:pPr>
            <w:r>
              <w:rPr>
                <w:rFonts w:ascii="楷体_GB2312" w:eastAsia="楷体_GB2312" w:hAnsi="宋体" w:hint="eastAsia"/>
                <w:bCs/>
                <w:szCs w:val="24"/>
              </w:rPr>
              <w:t>(4CT)</w:t>
            </w:r>
          </w:p>
        </w:tc>
        <w:tc>
          <w:tcPr>
            <w:tcW w:w="813"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Ia、Ib、Ic、 I0</w:t>
            </w:r>
          </w:p>
          <w:p w:rsidR="00E30963" w:rsidRDefault="007705EF">
            <w:pPr>
              <w:jc w:val="center"/>
              <w:rPr>
                <w:rFonts w:ascii="楷体_GB2312" w:eastAsia="楷体_GB2312" w:hAnsi="宋体"/>
                <w:bCs/>
                <w:szCs w:val="24"/>
              </w:rPr>
            </w:pPr>
            <w:r>
              <w:rPr>
                <w:rFonts w:ascii="楷体_GB2312" w:eastAsia="楷体_GB2312" w:hAnsi="宋体" w:hint="eastAsia"/>
                <w:bCs/>
                <w:szCs w:val="24"/>
              </w:rPr>
              <w:t>磁平衡差动：</w:t>
            </w:r>
          </w:p>
          <w:p w:rsidR="00E30963" w:rsidRDefault="007705EF">
            <w:pPr>
              <w:jc w:val="center"/>
              <w:rPr>
                <w:rFonts w:ascii="楷体_GB2312" w:eastAsia="楷体_GB2312" w:hAnsi="宋体"/>
                <w:bCs/>
                <w:szCs w:val="24"/>
              </w:rPr>
            </w:pPr>
            <w:r>
              <w:rPr>
                <w:rFonts w:ascii="楷体_GB2312" w:eastAsia="楷体_GB2312" w:hAnsi="宋体" w:hint="eastAsia"/>
                <w:bCs/>
                <w:szCs w:val="24"/>
              </w:rPr>
              <w:t>Ia、Ib、Ic</w:t>
            </w:r>
          </w:p>
          <w:p w:rsidR="00E30963" w:rsidRDefault="007705EF">
            <w:pPr>
              <w:jc w:val="center"/>
              <w:rPr>
                <w:rFonts w:ascii="楷体_GB2312" w:eastAsia="楷体_GB2312" w:hAnsi="宋体"/>
                <w:bCs/>
                <w:szCs w:val="24"/>
              </w:rPr>
            </w:pPr>
            <w:r>
              <w:rPr>
                <w:rFonts w:ascii="楷体_GB2312" w:eastAsia="楷体_GB2312" w:hAnsi="宋体" w:hint="eastAsia"/>
                <w:bCs/>
                <w:szCs w:val="24"/>
              </w:rPr>
              <w:t>(7CT)</w:t>
            </w:r>
          </w:p>
        </w:tc>
        <w:tc>
          <w:tcPr>
            <w:tcW w:w="692"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Ia、Ib、Ic、 I0</w:t>
            </w:r>
          </w:p>
          <w:p w:rsidR="00E30963" w:rsidRDefault="007705EF">
            <w:pPr>
              <w:jc w:val="center"/>
              <w:rPr>
                <w:rFonts w:ascii="楷体_GB2312" w:eastAsia="楷体_GB2312" w:hAnsi="宋体"/>
                <w:bCs/>
                <w:szCs w:val="24"/>
              </w:rPr>
            </w:pPr>
            <w:r>
              <w:rPr>
                <w:rFonts w:ascii="楷体_GB2312" w:eastAsia="楷体_GB2312" w:hAnsi="宋体" w:hint="eastAsia"/>
                <w:bCs/>
                <w:szCs w:val="24"/>
              </w:rPr>
              <w:t>磁平衡差动：</w:t>
            </w:r>
          </w:p>
          <w:p w:rsidR="00E30963" w:rsidRDefault="007705EF">
            <w:pPr>
              <w:jc w:val="center"/>
              <w:rPr>
                <w:rFonts w:ascii="楷体_GB2312" w:eastAsia="楷体_GB2312" w:hAnsi="宋体"/>
                <w:bCs/>
                <w:szCs w:val="24"/>
              </w:rPr>
            </w:pPr>
            <w:r>
              <w:rPr>
                <w:rFonts w:ascii="楷体_GB2312" w:eastAsia="楷体_GB2312" w:hAnsi="宋体" w:hint="eastAsia"/>
                <w:bCs/>
                <w:szCs w:val="24"/>
              </w:rPr>
              <w:t>Ia、Ib、Ic</w:t>
            </w:r>
          </w:p>
          <w:p w:rsidR="00E30963" w:rsidRDefault="007705EF">
            <w:pPr>
              <w:jc w:val="center"/>
              <w:rPr>
                <w:rFonts w:ascii="楷体_GB2312" w:eastAsia="楷体_GB2312" w:hAnsi="宋体"/>
                <w:bCs/>
                <w:szCs w:val="24"/>
              </w:rPr>
            </w:pPr>
            <w:r>
              <w:rPr>
                <w:rFonts w:ascii="楷体_GB2312" w:eastAsia="楷体_GB2312" w:hAnsi="宋体" w:hint="eastAsia"/>
                <w:bCs/>
                <w:szCs w:val="24"/>
              </w:rPr>
              <w:t>(7CT)</w:t>
            </w:r>
          </w:p>
        </w:tc>
        <w:tc>
          <w:tcPr>
            <w:tcW w:w="738"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Ia、Ib、Ic、</w:t>
            </w:r>
          </w:p>
          <w:p w:rsidR="00E30963" w:rsidRDefault="007705EF">
            <w:pPr>
              <w:jc w:val="center"/>
              <w:rPr>
                <w:rFonts w:ascii="楷体_GB2312" w:eastAsia="楷体_GB2312" w:hAnsi="宋体"/>
                <w:bCs/>
                <w:szCs w:val="24"/>
              </w:rPr>
            </w:pPr>
            <w:r>
              <w:rPr>
                <w:rFonts w:ascii="楷体_GB2312" w:eastAsia="楷体_GB2312" w:hAnsi="宋体" w:hint="eastAsia"/>
                <w:bCs/>
                <w:szCs w:val="24"/>
              </w:rPr>
              <w:t>IO</w:t>
            </w:r>
          </w:p>
          <w:p w:rsidR="00E30963" w:rsidRDefault="007705EF">
            <w:pPr>
              <w:jc w:val="center"/>
              <w:rPr>
                <w:rFonts w:ascii="楷体_GB2312" w:eastAsia="楷体_GB2312" w:hAnsi="宋体"/>
                <w:bCs/>
                <w:szCs w:val="24"/>
              </w:rPr>
            </w:pPr>
            <w:r>
              <w:rPr>
                <w:rFonts w:ascii="楷体_GB2312" w:eastAsia="楷体_GB2312" w:hAnsi="宋体" w:hint="eastAsia"/>
                <w:bCs/>
                <w:szCs w:val="24"/>
              </w:rPr>
              <w:t>(4CT)</w:t>
            </w:r>
          </w:p>
        </w:tc>
        <w:tc>
          <w:tcPr>
            <w:tcW w:w="823"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Ia、Ib、Ic、</w:t>
            </w:r>
          </w:p>
          <w:p w:rsidR="00E30963" w:rsidRDefault="007705EF">
            <w:pPr>
              <w:jc w:val="center"/>
              <w:rPr>
                <w:rFonts w:ascii="楷体_GB2312" w:eastAsia="楷体_GB2312" w:hAnsi="宋体"/>
                <w:bCs/>
                <w:szCs w:val="24"/>
              </w:rPr>
            </w:pPr>
            <w:r>
              <w:rPr>
                <w:rFonts w:ascii="楷体_GB2312" w:eastAsia="楷体_GB2312" w:hAnsi="宋体" w:hint="eastAsia"/>
                <w:bCs/>
                <w:szCs w:val="24"/>
              </w:rPr>
              <w:t>IO</w:t>
            </w:r>
          </w:p>
        </w:tc>
        <w:tc>
          <w:tcPr>
            <w:tcW w:w="790"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Ia、Ib、Ic、</w:t>
            </w:r>
          </w:p>
          <w:p w:rsidR="00E30963" w:rsidRDefault="007705EF">
            <w:pPr>
              <w:jc w:val="center"/>
              <w:rPr>
                <w:rFonts w:ascii="楷体_GB2312" w:eastAsia="楷体_GB2312" w:hAnsi="宋体"/>
                <w:bCs/>
                <w:szCs w:val="24"/>
              </w:rPr>
            </w:pPr>
            <w:r>
              <w:rPr>
                <w:rFonts w:ascii="楷体_GB2312" w:eastAsia="楷体_GB2312" w:hAnsi="宋体" w:hint="eastAsia"/>
                <w:bCs/>
                <w:szCs w:val="24"/>
              </w:rPr>
              <w:t>IO</w:t>
            </w:r>
          </w:p>
        </w:tc>
      </w:tr>
      <w:tr w:rsidR="00E30963">
        <w:trPr>
          <w:cantSplit/>
        </w:trPr>
        <w:tc>
          <w:tcPr>
            <w:tcW w:w="459"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电压输入</w:t>
            </w:r>
          </w:p>
        </w:tc>
        <w:tc>
          <w:tcPr>
            <w:tcW w:w="685"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Ua、Ub、Uc</w:t>
            </w:r>
          </w:p>
          <w:p w:rsidR="00E30963" w:rsidRDefault="007705EF">
            <w:pPr>
              <w:jc w:val="center"/>
              <w:rPr>
                <w:rFonts w:ascii="楷体_GB2312" w:eastAsia="楷体_GB2312" w:hAnsi="宋体"/>
                <w:bCs/>
                <w:szCs w:val="24"/>
              </w:rPr>
            </w:pPr>
            <w:r>
              <w:rPr>
                <w:rFonts w:ascii="楷体_GB2312" w:eastAsia="楷体_GB2312" w:hAnsi="宋体" w:hint="eastAsia"/>
                <w:bCs/>
                <w:szCs w:val="24"/>
              </w:rPr>
              <w:t>(3PT)</w:t>
            </w:r>
          </w:p>
        </w:tc>
        <w:tc>
          <w:tcPr>
            <w:tcW w:w="813"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Ua、Ub、Uc</w:t>
            </w:r>
          </w:p>
          <w:p w:rsidR="00E30963" w:rsidRDefault="007705EF">
            <w:pPr>
              <w:jc w:val="center"/>
              <w:rPr>
                <w:rFonts w:ascii="楷体_GB2312" w:eastAsia="楷体_GB2312" w:hAnsi="宋体"/>
                <w:bCs/>
                <w:szCs w:val="24"/>
              </w:rPr>
            </w:pPr>
            <w:r>
              <w:rPr>
                <w:rFonts w:ascii="楷体_GB2312" w:eastAsia="楷体_GB2312" w:hAnsi="宋体" w:hint="eastAsia"/>
                <w:bCs/>
                <w:szCs w:val="24"/>
              </w:rPr>
              <w:t>(3PT)</w:t>
            </w:r>
          </w:p>
        </w:tc>
        <w:tc>
          <w:tcPr>
            <w:tcW w:w="692"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Ua、Ub、Uc</w:t>
            </w:r>
          </w:p>
          <w:p w:rsidR="00E30963" w:rsidRDefault="007705EF">
            <w:pPr>
              <w:jc w:val="center"/>
              <w:rPr>
                <w:rFonts w:ascii="楷体_GB2312" w:eastAsia="楷体_GB2312" w:hAnsi="宋体"/>
                <w:bCs/>
                <w:szCs w:val="24"/>
              </w:rPr>
            </w:pPr>
            <w:r>
              <w:rPr>
                <w:rFonts w:ascii="楷体_GB2312" w:eastAsia="楷体_GB2312" w:hAnsi="宋体" w:hint="eastAsia"/>
                <w:bCs/>
                <w:szCs w:val="24"/>
              </w:rPr>
              <w:t>(3PT)</w:t>
            </w:r>
          </w:p>
        </w:tc>
        <w:tc>
          <w:tcPr>
            <w:tcW w:w="738"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Ua、Ub、Uc</w:t>
            </w:r>
          </w:p>
          <w:p w:rsidR="00E30963" w:rsidRDefault="007705EF">
            <w:pPr>
              <w:jc w:val="center"/>
              <w:rPr>
                <w:rFonts w:ascii="楷体_GB2312" w:eastAsia="楷体_GB2312" w:hAnsi="宋体"/>
                <w:bCs/>
                <w:szCs w:val="24"/>
              </w:rPr>
            </w:pPr>
            <w:r>
              <w:rPr>
                <w:rFonts w:ascii="楷体_GB2312" w:eastAsia="楷体_GB2312" w:hAnsi="宋体" w:hint="eastAsia"/>
                <w:bCs/>
                <w:szCs w:val="24"/>
              </w:rPr>
              <w:t>(3PT)</w:t>
            </w:r>
          </w:p>
        </w:tc>
        <w:tc>
          <w:tcPr>
            <w:tcW w:w="823"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Ua、Ub、Uc</w:t>
            </w:r>
          </w:p>
        </w:tc>
        <w:tc>
          <w:tcPr>
            <w:tcW w:w="790"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Ua</w:t>
            </w:r>
          </w:p>
        </w:tc>
      </w:tr>
      <w:tr w:rsidR="00E30963">
        <w:trPr>
          <w:cantSplit/>
          <w:trHeight w:val="687"/>
        </w:trPr>
        <w:tc>
          <w:tcPr>
            <w:tcW w:w="459" w:type="pct"/>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注：</w:t>
            </w:r>
          </w:p>
        </w:tc>
        <w:tc>
          <w:tcPr>
            <w:tcW w:w="685" w:type="pct"/>
            <w:vAlign w:val="center"/>
          </w:tcPr>
          <w:p w:rsidR="00E30963" w:rsidRDefault="00E30963">
            <w:pPr>
              <w:jc w:val="center"/>
              <w:rPr>
                <w:rFonts w:ascii="楷体_GB2312" w:eastAsia="楷体_GB2312" w:hAnsi="宋体"/>
                <w:bCs/>
                <w:szCs w:val="24"/>
              </w:rPr>
            </w:pPr>
          </w:p>
        </w:tc>
        <w:tc>
          <w:tcPr>
            <w:tcW w:w="813" w:type="pct"/>
            <w:vAlign w:val="center"/>
          </w:tcPr>
          <w:p w:rsidR="00E30963" w:rsidRDefault="00E30963">
            <w:pPr>
              <w:jc w:val="center"/>
              <w:rPr>
                <w:rFonts w:ascii="楷体_GB2312" w:eastAsia="楷体_GB2312" w:hAnsi="宋体"/>
                <w:bCs/>
                <w:szCs w:val="24"/>
              </w:rPr>
            </w:pPr>
          </w:p>
        </w:tc>
        <w:tc>
          <w:tcPr>
            <w:tcW w:w="692" w:type="pct"/>
            <w:vAlign w:val="center"/>
          </w:tcPr>
          <w:p w:rsidR="00E30963" w:rsidRDefault="00E30963">
            <w:pPr>
              <w:jc w:val="center"/>
              <w:rPr>
                <w:rFonts w:ascii="楷体_GB2312" w:eastAsia="楷体_GB2312" w:hAnsi="宋体"/>
                <w:bCs/>
                <w:szCs w:val="24"/>
              </w:rPr>
            </w:pPr>
          </w:p>
        </w:tc>
        <w:tc>
          <w:tcPr>
            <w:tcW w:w="738" w:type="pct"/>
            <w:vAlign w:val="center"/>
          </w:tcPr>
          <w:p w:rsidR="00E30963" w:rsidRDefault="00E30963">
            <w:pPr>
              <w:jc w:val="center"/>
              <w:rPr>
                <w:rFonts w:ascii="楷体_GB2312" w:eastAsia="楷体_GB2312" w:hAnsi="宋体"/>
                <w:bCs/>
                <w:szCs w:val="24"/>
              </w:rPr>
            </w:pPr>
          </w:p>
        </w:tc>
        <w:tc>
          <w:tcPr>
            <w:tcW w:w="823" w:type="pct"/>
            <w:vAlign w:val="center"/>
          </w:tcPr>
          <w:p w:rsidR="00E30963" w:rsidRDefault="00E30963">
            <w:pPr>
              <w:jc w:val="center"/>
              <w:rPr>
                <w:rFonts w:ascii="楷体_GB2312" w:eastAsia="楷体_GB2312" w:hAnsi="宋体"/>
                <w:bCs/>
                <w:szCs w:val="24"/>
              </w:rPr>
            </w:pPr>
          </w:p>
        </w:tc>
        <w:tc>
          <w:tcPr>
            <w:tcW w:w="790" w:type="pct"/>
            <w:vAlign w:val="center"/>
          </w:tcPr>
          <w:p w:rsidR="00E30963" w:rsidRDefault="00E30963">
            <w:pPr>
              <w:jc w:val="center"/>
              <w:rPr>
                <w:rFonts w:ascii="楷体_GB2312" w:eastAsia="楷体_GB2312" w:hAnsi="宋体"/>
                <w:bCs/>
                <w:szCs w:val="24"/>
              </w:rPr>
            </w:pPr>
          </w:p>
        </w:tc>
      </w:tr>
    </w:tbl>
    <w:p w:rsidR="00E30963" w:rsidRDefault="007705EF">
      <w:pPr>
        <w:rPr>
          <w:rFonts w:ascii="楷体_GB2312" w:eastAsia="楷体_GB2312" w:hAnsi="宋体"/>
          <w:bCs/>
          <w:szCs w:val="24"/>
        </w:rPr>
      </w:pPr>
      <w:r>
        <w:rPr>
          <w:rFonts w:ascii="楷体_GB2312" w:eastAsia="楷体_GB2312" w:hAnsi="宋体" w:hint="eastAsia"/>
          <w:bCs/>
          <w:szCs w:val="24"/>
        </w:rPr>
        <w:t>说明：模拟量输入输出量数目要求以最终版数目为准（为保证实现招标方提出的保护、测控功能需要，投标方有责任提出建议）</w:t>
      </w:r>
    </w:p>
    <w:p w:rsidR="00E30963" w:rsidRDefault="007705EF">
      <w:pPr>
        <w:pStyle w:val="SINOPEC-1"/>
        <w:numPr>
          <w:ilvl w:val="0"/>
          <w:numId w:val="17"/>
        </w:numPr>
        <w:spacing w:before="240" w:afterLines="0" w:line="240" w:lineRule="auto"/>
        <w:rPr>
          <w:rFonts w:ascii="楷体_GB2312" w:eastAsia="楷体_GB2312" w:hAnsi="宋体"/>
          <w:b w:val="0"/>
        </w:rPr>
      </w:pPr>
      <w:bookmarkStart w:id="117" w:name="_Toc274842262"/>
      <w:r>
        <w:rPr>
          <w:rFonts w:ascii="楷体_GB2312" w:eastAsia="楷体_GB2312" w:hAnsi="宋体" w:hint="eastAsia"/>
          <w:b w:val="0"/>
        </w:rPr>
        <w:t>电能表和工业电源快切装置技术及功能要求</w:t>
      </w:r>
      <w:bookmarkEnd w:id="117"/>
    </w:p>
    <w:p w:rsidR="00E30963" w:rsidRDefault="007705EF">
      <w:pPr>
        <w:rPr>
          <w:rFonts w:ascii="楷体_GB2312" w:eastAsia="楷体_GB2312" w:hAnsi="宋体"/>
          <w:bCs/>
          <w:szCs w:val="24"/>
        </w:rPr>
      </w:pPr>
      <w:r>
        <w:rPr>
          <w:rFonts w:ascii="楷体_GB2312" w:eastAsia="楷体_GB2312" w:hAnsi="宋体" w:hint="eastAsia"/>
          <w:bCs/>
          <w:szCs w:val="24"/>
        </w:rPr>
        <w:t>10.1  三相电能表的技术要求</w:t>
      </w:r>
    </w:p>
    <w:p w:rsidR="00E30963" w:rsidRDefault="007705EF">
      <w:pPr>
        <w:rPr>
          <w:rFonts w:ascii="楷体_GB2312" w:eastAsia="楷体_GB2312" w:hAnsi="宋体"/>
          <w:bCs/>
          <w:szCs w:val="24"/>
        </w:rPr>
      </w:pPr>
      <w:r>
        <w:rPr>
          <w:rFonts w:ascii="楷体_GB2312" w:eastAsia="楷体_GB2312" w:hAnsi="宋体" w:hint="eastAsia"/>
          <w:bCs/>
          <w:szCs w:val="24"/>
        </w:rPr>
        <w:t>10.1.1 技术标准：</w:t>
      </w:r>
    </w:p>
    <w:p w:rsidR="00E30963" w:rsidRDefault="007705EF">
      <w:pPr>
        <w:ind w:firstLineChars="175" w:firstLine="420"/>
        <w:rPr>
          <w:rFonts w:ascii="楷体_GB2312" w:eastAsia="楷体_GB2312" w:hAnsi="宋体"/>
          <w:bCs/>
          <w:szCs w:val="24"/>
        </w:rPr>
      </w:pPr>
      <w:r>
        <w:rPr>
          <w:rFonts w:ascii="楷体_GB2312" w:eastAsia="楷体_GB2312" w:hAnsi="宋体" w:hint="eastAsia"/>
          <w:bCs/>
          <w:szCs w:val="24"/>
        </w:rPr>
        <w:t>三相电子式多功能电能表应符合以下技术标准:</w:t>
      </w:r>
    </w:p>
    <w:p w:rsidR="00E30963" w:rsidRDefault="007705EF">
      <w:pPr>
        <w:ind w:firstLineChars="175" w:firstLine="420"/>
        <w:rPr>
          <w:rFonts w:ascii="楷体_GB2312" w:eastAsia="楷体_GB2312" w:hAnsi="宋体"/>
          <w:bCs/>
          <w:szCs w:val="24"/>
          <w:lang w:val="de-DE"/>
        </w:rPr>
      </w:pPr>
      <w:r>
        <w:rPr>
          <w:rFonts w:ascii="楷体_GB2312" w:eastAsia="楷体_GB2312" w:hAnsi="宋体" w:hint="eastAsia"/>
          <w:bCs/>
          <w:szCs w:val="24"/>
          <w:lang w:val="de-DE"/>
        </w:rPr>
        <w:t>GB/T17215-2002</w:t>
      </w:r>
      <w:r>
        <w:rPr>
          <w:rFonts w:ascii="楷体_GB2312" w:eastAsia="楷体_GB2312" w:hAnsi="宋体" w:hint="eastAsia"/>
          <w:bCs/>
          <w:szCs w:val="24"/>
        </w:rPr>
        <w:t>、</w:t>
      </w:r>
    </w:p>
    <w:p w:rsidR="00E30963" w:rsidRDefault="007705EF">
      <w:pPr>
        <w:ind w:firstLineChars="175" w:firstLine="420"/>
        <w:rPr>
          <w:rFonts w:ascii="楷体_GB2312" w:eastAsia="楷体_GB2312" w:hAnsi="宋体"/>
          <w:bCs/>
          <w:szCs w:val="24"/>
          <w:lang w:val="de-DE"/>
        </w:rPr>
      </w:pPr>
      <w:r>
        <w:rPr>
          <w:rFonts w:ascii="楷体_GB2312" w:eastAsia="楷体_GB2312" w:hAnsi="宋体" w:hint="eastAsia"/>
          <w:bCs/>
          <w:szCs w:val="24"/>
          <w:lang w:val="de-DE"/>
        </w:rPr>
        <w:t>GB/T17882-1999</w:t>
      </w:r>
      <w:r>
        <w:rPr>
          <w:rFonts w:ascii="楷体_GB2312" w:eastAsia="楷体_GB2312" w:hAnsi="宋体" w:hint="eastAsia"/>
          <w:bCs/>
          <w:szCs w:val="24"/>
        </w:rPr>
        <w:t>、</w:t>
      </w:r>
    </w:p>
    <w:p w:rsidR="00E30963" w:rsidRDefault="007705EF">
      <w:pPr>
        <w:ind w:firstLineChars="175" w:firstLine="420"/>
        <w:rPr>
          <w:rFonts w:ascii="楷体_GB2312" w:eastAsia="楷体_GB2312" w:hAnsi="宋体"/>
          <w:bCs/>
          <w:szCs w:val="24"/>
          <w:lang w:val="de-DE"/>
        </w:rPr>
      </w:pPr>
      <w:r>
        <w:rPr>
          <w:rFonts w:ascii="楷体_GB2312" w:eastAsia="楷体_GB2312" w:hAnsi="宋体" w:hint="eastAsia"/>
          <w:bCs/>
          <w:szCs w:val="24"/>
          <w:lang w:val="de-DE"/>
        </w:rPr>
        <w:t xml:space="preserve">GB/T17883-1999 </w:t>
      </w:r>
    </w:p>
    <w:p w:rsidR="00E30963" w:rsidRDefault="007705EF">
      <w:pPr>
        <w:ind w:firstLineChars="175" w:firstLine="420"/>
        <w:rPr>
          <w:rFonts w:ascii="楷体_GB2312" w:eastAsia="楷体_GB2312" w:hAnsi="宋体"/>
          <w:bCs/>
          <w:szCs w:val="24"/>
        </w:rPr>
      </w:pPr>
      <w:r>
        <w:rPr>
          <w:rFonts w:ascii="楷体_GB2312" w:eastAsia="楷体_GB2312" w:hAnsi="宋体" w:hint="eastAsia"/>
          <w:bCs/>
          <w:szCs w:val="24"/>
        </w:rPr>
        <w:t xml:space="preserve">DL/T614-1997 </w:t>
      </w:r>
    </w:p>
    <w:p w:rsidR="00E30963" w:rsidRDefault="007705EF">
      <w:pPr>
        <w:ind w:firstLineChars="150" w:firstLine="360"/>
        <w:rPr>
          <w:rFonts w:ascii="楷体_GB2312" w:eastAsia="楷体_GB2312" w:hAnsi="宋体"/>
          <w:bCs/>
          <w:szCs w:val="24"/>
        </w:rPr>
      </w:pPr>
      <w:r>
        <w:rPr>
          <w:rFonts w:ascii="楷体_GB2312" w:eastAsia="楷体_GB2312" w:hAnsi="宋体" w:hint="eastAsia"/>
          <w:bCs/>
          <w:szCs w:val="24"/>
        </w:rPr>
        <w:t>投标所产品应具有省级及以上产品技术检测部门的型式检验报告。</w:t>
      </w:r>
    </w:p>
    <w:p w:rsidR="00E30963" w:rsidRDefault="007705EF">
      <w:pPr>
        <w:rPr>
          <w:rFonts w:ascii="楷体_GB2312" w:eastAsia="楷体_GB2312" w:hAnsi="宋体"/>
          <w:bCs/>
          <w:szCs w:val="24"/>
        </w:rPr>
      </w:pPr>
      <w:r>
        <w:rPr>
          <w:rFonts w:ascii="楷体_GB2312" w:eastAsia="楷体_GB2312" w:hAnsi="宋体" w:hint="eastAsia"/>
          <w:bCs/>
          <w:szCs w:val="24"/>
        </w:rPr>
        <w:t>10.1.2 电气性能指标的要求：</w:t>
      </w:r>
    </w:p>
    <w:p w:rsidR="00E30963" w:rsidRDefault="007705EF">
      <w:pPr>
        <w:ind w:firstLineChars="175" w:firstLine="420"/>
        <w:rPr>
          <w:rFonts w:ascii="楷体_GB2312" w:eastAsia="楷体_GB2312" w:hAnsi="宋体"/>
          <w:bCs/>
          <w:szCs w:val="24"/>
        </w:rPr>
      </w:pPr>
      <w:r>
        <w:rPr>
          <w:rFonts w:ascii="楷体_GB2312" w:eastAsia="楷体_GB2312" w:hAnsi="宋体" w:hint="eastAsia"/>
          <w:bCs/>
          <w:szCs w:val="24"/>
        </w:rPr>
        <w:t>三相四线制的接线方式</w:t>
      </w:r>
    </w:p>
    <w:p w:rsidR="00E30963" w:rsidRDefault="007705EF">
      <w:pPr>
        <w:ind w:firstLineChars="175" w:firstLine="420"/>
        <w:rPr>
          <w:rFonts w:ascii="楷体_GB2312" w:eastAsia="楷体_GB2312" w:hAnsi="宋体"/>
          <w:bCs/>
          <w:szCs w:val="24"/>
        </w:rPr>
      </w:pPr>
      <w:r>
        <w:rPr>
          <w:rFonts w:ascii="楷体_GB2312" w:eastAsia="楷体_GB2312" w:hAnsi="宋体" w:hint="eastAsia"/>
          <w:bCs/>
          <w:szCs w:val="24"/>
        </w:rPr>
        <w:t xml:space="preserve">电压输入：3×57.7V/100V  </w:t>
      </w:r>
    </w:p>
    <w:p w:rsidR="00E30963" w:rsidRDefault="007705EF">
      <w:pPr>
        <w:ind w:firstLineChars="175" w:firstLine="420"/>
        <w:rPr>
          <w:rFonts w:ascii="楷体_GB2312" w:eastAsia="楷体_GB2312" w:hAnsi="宋体"/>
          <w:bCs/>
          <w:szCs w:val="24"/>
        </w:rPr>
      </w:pPr>
      <w:r>
        <w:rPr>
          <w:rFonts w:ascii="楷体_GB2312" w:eastAsia="楷体_GB2312" w:hAnsi="宋体" w:hint="eastAsia"/>
          <w:bCs/>
          <w:szCs w:val="24"/>
        </w:rPr>
        <w:t>电流输入： 1（2）A</w:t>
      </w:r>
    </w:p>
    <w:p w:rsidR="00E30963" w:rsidRDefault="007705EF">
      <w:pPr>
        <w:tabs>
          <w:tab w:val="left" w:pos="945"/>
          <w:tab w:val="left" w:pos="1155"/>
        </w:tabs>
        <w:rPr>
          <w:rFonts w:ascii="楷体_GB2312" w:eastAsia="楷体_GB2312" w:hAnsi="宋体"/>
          <w:bCs/>
          <w:szCs w:val="24"/>
        </w:rPr>
      </w:pPr>
      <w:r>
        <w:rPr>
          <w:rFonts w:ascii="楷体_GB2312" w:eastAsia="楷体_GB2312" w:hAnsi="宋体" w:hint="eastAsia"/>
          <w:bCs/>
          <w:szCs w:val="24"/>
        </w:rPr>
        <w:t xml:space="preserve">10.1.3 </w:t>
      </w:r>
      <w:r>
        <w:rPr>
          <w:rStyle w:val="afa"/>
          <w:rFonts w:ascii="楷体_GB2312" w:eastAsia="楷体_GB2312" w:hAnsi="宋体" w:hint="eastAsia"/>
          <w:b w:val="0"/>
          <w:szCs w:val="24"/>
        </w:rPr>
        <w:t>准确度等级</w:t>
      </w:r>
      <w:r>
        <w:rPr>
          <w:rFonts w:ascii="楷体_GB2312" w:eastAsia="楷体_GB2312" w:hAnsi="宋体" w:hint="eastAsia"/>
          <w:bCs/>
          <w:szCs w:val="24"/>
        </w:rPr>
        <w:t xml:space="preserve">:  有功:35kV部分为0.5S级，10kV和低压部分为：0.5级 </w:t>
      </w:r>
    </w:p>
    <w:p w:rsidR="00E30963" w:rsidRDefault="007705EF">
      <w:pPr>
        <w:tabs>
          <w:tab w:val="left" w:pos="945"/>
          <w:tab w:val="left" w:pos="1155"/>
        </w:tabs>
        <w:rPr>
          <w:rFonts w:ascii="楷体_GB2312" w:eastAsia="楷体_GB2312" w:hAnsi="宋体"/>
          <w:bCs/>
          <w:szCs w:val="24"/>
        </w:rPr>
      </w:pPr>
      <w:r>
        <w:rPr>
          <w:rFonts w:ascii="楷体_GB2312" w:eastAsia="楷体_GB2312" w:hAnsi="宋体" w:hint="eastAsia"/>
          <w:bCs/>
          <w:szCs w:val="24"/>
        </w:rPr>
        <w:t>10.2 三相电能表的装设及功能要求</w:t>
      </w:r>
    </w:p>
    <w:p w:rsidR="00E30963" w:rsidRDefault="007705EF">
      <w:pPr>
        <w:tabs>
          <w:tab w:val="left" w:pos="945"/>
          <w:tab w:val="left" w:pos="1155"/>
        </w:tabs>
        <w:rPr>
          <w:rFonts w:ascii="楷体_GB2312" w:eastAsia="楷体_GB2312" w:hAnsi="宋体"/>
          <w:bCs/>
          <w:szCs w:val="24"/>
        </w:rPr>
      </w:pPr>
      <w:r>
        <w:rPr>
          <w:rFonts w:ascii="楷体_GB2312" w:eastAsia="楷体_GB2312" w:hAnsi="宋体" w:hint="eastAsia"/>
          <w:bCs/>
          <w:szCs w:val="24"/>
        </w:rPr>
        <w:t>10.2.1 35kV电子式多功能电能表</w:t>
      </w:r>
    </w:p>
    <w:p w:rsidR="00E30963" w:rsidRDefault="007705EF">
      <w:pPr>
        <w:tabs>
          <w:tab w:val="left" w:pos="945"/>
          <w:tab w:val="left" w:pos="1155"/>
        </w:tabs>
        <w:ind w:firstLineChars="200" w:firstLine="480"/>
        <w:rPr>
          <w:rFonts w:ascii="楷体_GB2312" w:eastAsia="楷体_GB2312" w:hAnsi="宋体"/>
          <w:bCs/>
          <w:szCs w:val="24"/>
        </w:rPr>
      </w:pPr>
      <w:r>
        <w:rPr>
          <w:rFonts w:ascii="楷体_GB2312" w:eastAsia="楷体_GB2312" w:hAnsi="宋体" w:hint="eastAsia"/>
          <w:bCs/>
          <w:szCs w:val="24"/>
        </w:rPr>
        <w:t>三相四线制  3*57.7V, 0.3(1.2)A,  0.5S级</w:t>
      </w:r>
    </w:p>
    <w:p w:rsidR="00E30963" w:rsidRDefault="007705EF">
      <w:pPr>
        <w:rPr>
          <w:rFonts w:ascii="楷体_GB2312" w:eastAsia="楷体_GB2312" w:hAnsi="宋体"/>
          <w:bCs/>
          <w:szCs w:val="24"/>
        </w:rPr>
      </w:pPr>
      <w:r>
        <w:rPr>
          <w:rFonts w:ascii="楷体_GB2312" w:eastAsia="楷体_GB2312" w:hAnsi="宋体" w:hint="eastAsia"/>
          <w:bCs/>
          <w:szCs w:val="24"/>
        </w:rPr>
        <w:t>10.2.2 10kV多功能电能表</w:t>
      </w:r>
    </w:p>
    <w:p w:rsidR="00E30963" w:rsidRDefault="007705EF">
      <w:pPr>
        <w:ind w:firstLineChars="200" w:firstLine="480"/>
        <w:rPr>
          <w:rFonts w:ascii="楷体_GB2312" w:eastAsia="楷体_GB2312" w:hAnsi="宋体"/>
          <w:bCs/>
          <w:szCs w:val="24"/>
        </w:rPr>
      </w:pPr>
      <w:r>
        <w:rPr>
          <w:rFonts w:ascii="楷体_GB2312" w:eastAsia="楷体_GB2312" w:hAnsi="宋体" w:hint="eastAsia"/>
          <w:bCs/>
          <w:szCs w:val="24"/>
        </w:rPr>
        <w:t xml:space="preserve">10kV进线柜、电容器出线柜、变压器出线柜、其他单元负荷（外供单元）出线装设多功能电度表； </w:t>
      </w:r>
    </w:p>
    <w:p w:rsidR="00E30963" w:rsidRDefault="007705EF">
      <w:pPr>
        <w:ind w:firstLineChars="200" w:firstLine="480"/>
        <w:rPr>
          <w:rFonts w:ascii="楷体_GB2312" w:eastAsia="楷体_GB2312" w:hAnsi="宋体"/>
          <w:bCs/>
          <w:szCs w:val="24"/>
        </w:rPr>
      </w:pPr>
      <w:r>
        <w:rPr>
          <w:rFonts w:ascii="楷体_GB2312" w:eastAsia="楷体_GB2312" w:hAnsi="宋体" w:hint="eastAsia"/>
          <w:bCs/>
          <w:szCs w:val="24"/>
        </w:rPr>
        <w:t>主要功能的要求：</w:t>
      </w:r>
    </w:p>
    <w:p w:rsidR="00E30963" w:rsidRDefault="007705EF" w:rsidP="00DB3F9D">
      <w:pPr>
        <w:ind w:firstLineChars="159" w:firstLine="382"/>
        <w:rPr>
          <w:rFonts w:ascii="楷体_GB2312" w:eastAsia="楷体_GB2312" w:hAnsi="宋体"/>
          <w:bCs/>
          <w:szCs w:val="24"/>
        </w:rPr>
      </w:pPr>
      <w:r>
        <w:rPr>
          <w:rFonts w:ascii="楷体_GB2312" w:eastAsia="楷体_GB2312" w:hAnsi="宋体" w:hint="eastAsia"/>
          <w:bCs/>
          <w:szCs w:val="24"/>
        </w:rPr>
        <w:t>计量正反向有功电能、无功电能</w:t>
      </w:r>
    </w:p>
    <w:p w:rsidR="00E30963" w:rsidRDefault="007705EF" w:rsidP="00DB3F9D">
      <w:pPr>
        <w:ind w:firstLineChars="159" w:firstLine="382"/>
        <w:rPr>
          <w:rFonts w:ascii="楷体_GB2312" w:eastAsia="楷体_GB2312" w:hAnsi="宋体"/>
          <w:bCs/>
          <w:szCs w:val="24"/>
        </w:rPr>
      </w:pPr>
      <w:r>
        <w:rPr>
          <w:rFonts w:ascii="楷体_GB2312" w:eastAsia="楷体_GB2312" w:hAnsi="宋体" w:hint="eastAsia"/>
          <w:bCs/>
          <w:szCs w:val="24"/>
        </w:rPr>
        <w:t>计量三相总及A、B、C各相的电压、电流、有功功率、无功功率、功率因数并且显示功率的方向。</w:t>
      </w:r>
    </w:p>
    <w:p w:rsidR="00E30963" w:rsidRDefault="007705EF">
      <w:pPr>
        <w:ind w:firstLineChars="200" w:firstLine="480"/>
        <w:rPr>
          <w:rFonts w:ascii="楷体_GB2312" w:eastAsia="楷体_GB2312" w:hAnsi="宋体"/>
          <w:bCs/>
          <w:szCs w:val="24"/>
        </w:rPr>
      </w:pPr>
      <w:r>
        <w:rPr>
          <w:rFonts w:ascii="楷体_GB2312" w:eastAsia="楷体_GB2312" w:hAnsi="宋体" w:hint="eastAsia"/>
          <w:bCs/>
          <w:szCs w:val="24"/>
        </w:rPr>
        <w:t>具有标准的RS485 通信接口，通过通信接口和SCADA系统中的通信管理单元进行通信及数据上传。</w:t>
      </w:r>
    </w:p>
    <w:p w:rsidR="00E30963" w:rsidRDefault="007705EF">
      <w:pPr>
        <w:ind w:firstLineChars="200" w:firstLine="480"/>
        <w:rPr>
          <w:rFonts w:ascii="楷体_GB2312" w:eastAsia="楷体_GB2312" w:hAnsi="宋体"/>
          <w:bCs/>
          <w:szCs w:val="24"/>
        </w:rPr>
      </w:pPr>
      <w:r>
        <w:rPr>
          <w:rFonts w:ascii="楷体_GB2312" w:eastAsia="楷体_GB2312" w:hAnsi="宋体" w:hint="eastAsia"/>
          <w:bCs/>
          <w:szCs w:val="24"/>
        </w:rPr>
        <w:t>液晶显示，安装于高压开关柜仪表室内，柜面开孔安装有机玻璃，方便巡检查表。（低压进线安装在进线柜二次室内）。</w:t>
      </w:r>
    </w:p>
    <w:p w:rsidR="00E30963" w:rsidRDefault="007705EF">
      <w:pPr>
        <w:rPr>
          <w:rFonts w:ascii="楷体_GB2312" w:eastAsia="楷体_GB2312" w:hAnsi="宋体"/>
          <w:bCs/>
          <w:szCs w:val="24"/>
        </w:rPr>
      </w:pPr>
      <w:r>
        <w:rPr>
          <w:rFonts w:ascii="楷体_GB2312" w:eastAsia="楷体_GB2312" w:hAnsi="宋体" w:hint="eastAsia"/>
          <w:bCs/>
          <w:szCs w:val="24"/>
        </w:rPr>
        <w:lastRenderedPageBreak/>
        <w:t>10.2.3 低压表计</w:t>
      </w:r>
    </w:p>
    <w:p w:rsidR="00E30963" w:rsidRDefault="007705EF">
      <w:pPr>
        <w:rPr>
          <w:rFonts w:ascii="楷体_GB2312" w:eastAsia="楷体_GB2312" w:hAnsi="宋体"/>
          <w:bCs/>
          <w:szCs w:val="24"/>
        </w:rPr>
      </w:pPr>
      <w:r>
        <w:rPr>
          <w:rFonts w:ascii="楷体_GB2312" w:eastAsia="楷体_GB2312" w:hAnsi="宋体" w:hint="eastAsia"/>
          <w:bCs/>
          <w:szCs w:val="24"/>
        </w:rPr>
        <w:t xml:space="preserve">   低压开关柜进线回路装设多功能电能表，功能要求与10kV多功能电能表相同。</w:t>
      </w:r>
    </w:p>
    <w:p w:rsidR="00E30963" w:rsidRDefault="007705EF">
      <w:pPr>
        <w:tabs>
          <w:tab w:val="left" w:pos="945"/>
          <w:tab w:val="left" w:pos="1145"/>
        </w:tabs>
        <w:rPr>
          <w:rFonts w:ascii="楷体_GB2312" w:eastAsia="楷体_GB2312" w:hAnsi="宋体"/>
          <w:bCs/>
          <w:szCs w:val="24"/>
        </w:rPr>
      </w:pPr>
      <w:r>
        <w:rPr>
          <w:rFonts w:ascii="楷体_GB2312" w:eastAsia="楷体_GB2312" w:hAnsi="宋体" w:hint="eastAsia"/>
          <w:bCs/>
          <w:szCs w:val="24"/>
        </w:rPr>
        <w:t>10.3 电源快切装置技术及功能要求</w:t>
      </w:r>
    </w:p>
    <w:p w:rsidR="00E30963" w:rsidRDefault="007705EF">
      <w:pPr>
        <w:tabs>
          <w:tab w:val="left" w:pos="945"/>
          <w:tab w:val="left" w:pos="1145"/>
        </w:tabs>
        <w:ind w:firstLineChars="150" w:firstLine="360"/>
        <w:rPr>
          <w:rFonts w:ascii="楷体_GB2312" w:eastAsia="楷体_GB2312" w:hAnsi="宋体"/>
          <w:bCs/>
          <w:szCs w:val="24"/>
        </w:rPr>
      </w:pPr>
      <w:r>
        <w:rPr>
          <w:rFonts w:ascii="楷体_GB2312" w:eastAsia="楷体_GB2312" w:hAnsi="宋体" w:hint="eastAsia"/>
          <w:bCs/>
          <w:szCs w:val="24"/>
        </w:rPr>
        <w:t>具体要求详见《10kV电源快切装置技术规格书》</w:t>
      </w:r>
    </w:p>
    <w:p w:rsidR="00E30963" w:rsidRDefault="007705EF">
      <w:pPr>
        <w:pStyle w:val="SINOPEC-1"/>
        <w:numPr>
          <w:ilvl w:val="0"/>
          <w:numId w:val="17"/>
        </w:numPr>
        <w:spacing w:before="240" w:afterLines="0" w:line="240" w:lineRule="auto"/>
        <w:rPr>
          <w:rFonts w:ascii="楷体_GB2312" w:eastAsia="楷体_GB2312" w:hAnsi="宋体"/>
          <w:b w:val="0"/>
        </w:rPr>
      </w:pPr>
      <w:bookmarkStart w:id="118" w:name="_Toc274842263"/>
      <w:r>
        <w:rPr>
          <w:rFonts w:ascii="楷体_GB2312" w:eastAsia="楷体_GB2312" w:hAnsi="宋体" w:hint="eastAsia"/>
          <w:b w:val="0"/>
        </w:rPr>
        <w:t>集控系统组成和功能要求</w:t>
      </w:r>
      <w:bookmarkEnd w:id="118"/>
    </w:p>
    <w:p w:rsidR="00E30963" w:rsidRDefault="007705EF">
      <w:pPr>
        <w:rPr>
          <w:rFonts w:ascii="楷体_GB2312" w:eastAsia="楷体_GB2312" w:hAnsi="宋体"/>
          <w:bCs/>
          <w:szCs w:val="24"/>
        </w:rPr>
      </w:pPr>
      <w:r>
        <w:rPr>
          <w:rFonts w:ascii="楷体_GB2312" w:eastAsia="楷体_GB2312" w:hAnsi="宋体" w:hint="eastAsia"/>
          <w:bCs/>
          <w:szCs w:val="24"/>
        </w:rPr>
        <w:t>11.1 集控系统总体组要求</w:t>
      </w:r>
    </w:p>
    <w:p w:rsidR="00E30963" w:rsidRDefault="007705EF">
      <w:pPr>
        <w:rPr>
          <w:rFonts w:ascii="楷体_GB2312" w:eastAsia="楷体_GB2312" w:hAnsi="宋体"/>
          <w:bCs/>
          <w:szCs w:val="24"/>
        </w:rPr>
      </w:pPr>
      <w:r>
        <w:rPr>
          <w:rFonts w:ascii="楷体_GB2312" w:eastAsia="楷体_GB2312" w:hAnsi="宋体" w:hint="eastAsia"/>
          <w:bCs/>
          <w:szCs w:val="24"/>
        </w:rPr>
        <w:t>11.1.1 综合要求</w:t>
      </w:r>
    </w:p>
    <w:p w:rsidR="00E30963" w:rsidRDefault="007705EF">
      <w:pPr>
        <w:ind w:firstLineChars="200" w:firstLine="480"/>
        <w:rPr>
          <w:rFonts w:ascii="楷体_GB2312" w:eastAsia="楷体_GB2312" w:hAnsi="宋体"/>
          <w:bCs/>
          <w:szCs w:val="24"/>
        </w:rPr>
      </w:pPr>
      <w:r>
        <w:rPr>
          <w:rFonts w:ascii="楷体_GB2312" w:eastAsia="楷体_GB2312" w:hAnsi="宋体" w:hint="eastAsia"/>
          <w:bCs/>
          <w:szCs w:val="24"/>
        </w:rPr>
        <w:t>为了提高供电系统的调度管理自动化水平，确保供配电的安全性、可靠性、连续性，便于及时发现、分析、处理故障，提高运行和自动化调度、管理水平，并为减少电气运行及管理人员，在本项目中设置功能齐全、可靠性高、结构紧凑、操作简单的变电所综合自动化系统。</w:t>
      </w:r>
    </w:p>
    <w:p w:rsidR="00E30963" w:rsidRDefault="007705EF">
      <w:pPr>
        <w:ind w:firstLineChars="200" w:firstLine="480"/>
        <w:rPr>
          <w:rFonts w:ascii="楷体_GB2312" w:eastAsia="楷体_GB2312" w:hAnsi="宋体"/>
          <w:bCs/>
          <w:szCs w:val="24"/>
        </w:rPr>
      </w:pPr>
      <w:r>
        <w:rPr>
          <w:rFonts w:ascii="楷体_GB2312" w:eastAsia="楷体_GB2312" w:hAnsi="宋体" w:hint="eastAsia"/>
          <w:bCs/>
          <w:szCs w:val="24"/>
        </w:rPr>
        <w:t>设主控制室，主控制室设置全厂电气监控中心，10kV变电所为无人值守变电所。无人值班的变配电所的事故信号、预告信号、送至有人值班的总变电所。用电设备的监测信息亦纳入自动化系统之中。</w:t>
      </w:r>
    </w:p>
    <w:p w:rsidR="00E30963" w:rsidRDefault="007705EF">
      <w:pPr>
        <w:ind w:firstLineChars="200" w:firstLine="480"/>
        <w:rPr>
          <w:rFonts w:ascii="楷体_GB2312" w:eastAsia="楷体_GB2312" w:hAnsi="宋体"/>
          <w:bCs/>
          <w:szCs w:val="24"/>
        </w:rPr>
      </w:pPr>
      <w:r>
        <w:rPr>
          <w:rFonts w:ascii="楷体_GB2312" w:eastAsia="楷体_GB2312" w:hAnsi="宋体" w:hint="eastAsia"/>
          <w:bCs/>
          <w:szCs w:val="24"/>
        </w:rPr>
        <w:t>综合自动化系统应集保护、控制、监测、通讯为一体，软硬件的配置应采用当前国内外行之有效的主流产品。系统结构按照变电站层、网络层、间隔层的分层分布式设置。变电所综合自动化系统应具有多种数据通信的能力。分层分布式的终端综合保护装置为数字式模块化结构，各综合保护装置和主机间采用开放型总线，标准通讯网络，易于信息交换和各种指令传递。</w:t>
      </w:r>
    </w:p>
    <w:p w:rsidR="00E30963" w:rsidRDefault="007705EF">
      <w:pPr>
        <w:ind w:firstLineChars="200" w:firstLine="480"/>
        <w:rPr>
          <w:rFonts w:ascii="楷体_GB2312" w:eastAsia="楷体_GB2312" w:hAnsi="宋体"/>
          <w:bCs/>
          <w:szCs w:val="24"/>
        </w:rPr>
      </w:pPr>
      <w:r>
        <w:rPr>
          <w:rFonts w:ascii="楷体_GB2312" w:eastAsia="楷体_GB2312" w:hAnsi="宋体" w:hint="eastAsia"/>
          <w:bCs/>
          <w:szCs w:val="24"/>
        </w:rPr>
        <w:t>总降站和各区域变电所SCADA系统做为子站接入全厂集控系统，集控系统可以监控所有子站的电气设备运行状态。低压电机管理柜只实现低压电机再启动功能，并作为各变电所SCADA系统的低压子站系统接入SCADA系统。</w:t>
      </w:r>
    </w:p>
    <w:p w:rsidR="00E30963" w:rsidRPr="0038428F" w:rsidRDefault="007705EF">
      <w:pPr>
        <w:ind w:firstLineChars="200" w:firstLine="480"/>
        <w:rPr>
          <w:rFonts w:ascii="楷体_GB2312" w:eastAsia="楷体_GB2312" w:hAnsi="宋体"/>
          <w:bCs/>
          <w:szCs w:val="24"/>
        </w:rPr>
      </w:pPr>
      <w:r w:rsidRPr="0038428F">
        <w:rPr>
          <w:rFonts w:ascii="楷体_GB2312" w:eastAsia="楷体_GB2312" w:hAnsi="宋体" w:hint="eastAsia"/>
          <w:bCs/>
          <w:szCs w:val="24"/>
        </w:rPr>
        <w:t>基本要求：</w:t>
      </w:r>
    </w:p>
    <w:p w:rsidR="00E30963" w:rsidRPr="0038428F" w:rsidRDefault="007705EF">
      <w:pPr>
        <w:pStyle w:val="aff3"/>
        <w:numPr>
          <w:ilvl w:val="0"/>
          <w:numId w:val="18"/>
        </w:numPr>
        <w:ind w:firstLineChars="0"/>
        <w:rPr>
          <w:rFonts w:ascii="楷体_GB2312" w:eastAsia="楷体_GB2312" w:hAnsi="宋体" w:cs="Arial"/>
          <w:bCs/>
          <w:sz w:val="24"/>
          <w:szCs w:val="24"/>
        </w:rPr>
      </w:pPr>
      <w:r w:rsidRPr="0038428F">
        <w:rPr>
          <w:rFonts w:ascii="楷体_GB2312" w:eastAsia="楷体_GB2312" w:hAnsi="宋体" w:cs="Arial" w:hint="eastAsia"/>
          <w:bCs/>
          <w:sz w:val="24"/>
          <w:szCs w:val="24"/>
        </w:rPr>
        <w:t>配置两台服务器，两台服务器互为备用，实现平滑切换，要求实现存储数据始终保持一致。</w:t>
      </w:r>
    </w:p>
    <w:p w:rsidR="00E30963" w:rsidRPr="0038428F" w:rsidRDefault="007705EF">
      <w:pPr>
        <w:pStyle w:val="aff3"/>
        <w:numPr>
          <w:ilvl w:val="0"/>
          <w:numId w:val="18"/>
        </w:numPr>
        <w:ind w:firstLineChars="0"/>
        <w:rPr>
          <w:rFonts w:ascii="楷体_GB2312" w:eastAsia="楷体_GB2312" w:hAnsi="宋体" w:cs="Arial"/>
          <w:bCs/>
          <w:sz w:val="24"/>
          <w:szCs w:val="24"/>
        </w:rPr>
      </w:pPr>
      <w:r w:rsidRPr="0038428F">
        <w:rPr>
          <w:rFonts w:ascii="楷体_GB2312" w:eastAsia="楷体_GB2312" w:hAnsi="宋体" w:cs="Arial" w:hint="eastAsia"/>
          <w:bCs/>
          <w:sz w:val="24"/>
          <w:szCs w:val="24"/>
        </w:rPr>
        <w:t>各35KV/10KV中心变电所内设置操作员站可以监控到本站内所有接入该系统的电气设备运行状态及实时信息量，并通过网络将实时信息量上传给集控中心。（低压设备只上传公共故障信号）</w:t>
      </w:r>
    </w:p>
    <w:p w:rsidR="00E30963" w:rsidRPr="0038428F" w:rsidRDefault="007705EF">
      <w:pPr>
        <w:pStyle w:val="aff3"/>
        <w:numPr>
          <w:ilvl w:val="0"/>
          <w:numId w:val="18"/>
        </w:numPr>
        <w:ind w:firstLineChars="0"/>
        <w:rPr>
          <w:rFonts w:ascii="楷体_GB2312" w:eastAsia="楷体_GB2312" w:hAnsi="宋体" w:cs="Arial"/>
          <w:bCs/>
          <w:sz w:val="24"/>
          <w:szCs w:val="24"/>
        </w:rPr>
      </w:pPr>
      <w:r w:rsidRPr="0038428F">
        <w:rPr>
          <w:rFonts w:ascii="楷体_GB2312" w:eastAsia="楷体_GB2312" w:hAnsi="宋体" w:cs="Arial" w:hint="eastAsia"/>
          <w:bCs/>
          <w:sz w:val="24"/>
          <w:szCs w:val="24"/>
        </w:rPr>
        <w:t>在集控中心设置全厂微机防误装置一套，与全厂电气自动化系统联机实现电子五防操作功能。</w:t>
      </w:r>
    </w:p>
    <w:p w:rsidR="00E30963" w:rsidRPr="0038428F" w:rsidRDefault="007705EF">
      <w:pPr>
        <w:pStyle w:val="aff3"/>
        <w:numPr>
          <w:ilvl w:val="0"/>
          <w:numId w:val="18"/>
        </w:numPr>
        <w:ind w:firstLineChars="0"/>
        <w:rPr>
          <w:rFonts w:ascii="楷体_GB2312" w:eastAsia="楷体_GB2312" w:hAnsi="宋体" w:cs="Arial"/>
          <w:bCs/>
          <w:sz w:val="24"/>
          <w:szCs w:val="24"/>
        </w:rPr>
      </w:pPr>
      <w:r w:rsidRPr="0038428F">
        <w:rPr>
          <w:rFonts w:ascii="楷体_GB2312" w:eastAsia="楷体_GB2312" w:hAnsi="宋体" w:cs="Arial" w:hint="eastAsia"/>
          <w:bCs/>
          <w:sz w:val="24"/>
          <w:szCs w:val="24"/>
        </w:rPr>
        <w:t>设置WEB服务器一台（含硬件隔离设备），可以提供数据给全厂的EMS系统，实现数据共享。</w:t>
      </w:r>
    </w:p>
    <w:p w:rsidR="00E30963" w:rsidRPr="0038428F" w:rsidRDefault="007705EF">
      <w:pPr>
        <w:pStyle w:val="aff3"/>
        <w:numPr>
          <w:ilvl w:val="0"/>
          <w:numId w:val="18"/>
        </w:numPr>
        <w:ind w:firstLineChars="0"/>
        <w:rPr>
          <w:rFonts w:ascii="楷体_GB2312" w:eastAsia="楷体_GB2312" w:hAnsi="宋体" w:cs="Arial"/>
          <w:bCs/>
          <w:sz w:val="24"/>
          <w:szCs w:val="24"/>
        </w:rPr>
      </w:pPr>
      <w:r w:rsidRPr="0038428F">
        <w:rPr>
          <w:rFonts w:ascii="楷体_GB2312" w:eastAsia="楷体_GB2312" w:hAnsi="宋体" w:cs="Arial" w:hint="eastAsia"/>
          <w:bCs/>
          <w:sz w:val="24"/>
          <w:szCs w:val="24"/>
        </w:rPr>
        <w:t>系统所设计的软硬件应具有扩充能力，以便日后工程扩充需求。服务器软件运行系统为Unix操作系统，操作员及工程师站运行系统为windos操作系统。</w:t>
      </w:r>
    </w:p>
    <w:p w:rsidR="00E30963" w:rsidRPr="0038428F" w:rsidRDefault="007705EF">
      <w:pPr>
        <w:pStyle w:val="aff3"/>
        <w:numPr>
          <w:ilvl w:val="0"/>
          <w:numId w:val="18"/>
        </w:numPr>
        <w:ind w:firstLineChars="0"/>
        <w:rPr>
          <w:rFonts w:ascii="楷体_GB2312" w:eastAsia="楷体_GB2312" w:hAnsi="宋体" w:cs="Arial"/>
          <w:bCs/>
          <w:sz w:val="24"/>
          <w:szCs w:val="24"/>
        </w:rPr>
      </w:pPr>
      <w:r w:rsidRPr="0038428F">
        <w:rPr>
          <w:rFonts w:ascii="楷体_GB2312" w:eastAsia="楷体_GB2312" w:hAnsi="宋体" w:cs="Arial" w:hint="eastAsia"/>
          <w:bCs/>
          <w:sz w:val="24"/>
          <w:szCs w:val="24"/>
        </w:rPr>
        <w:t>全厂电气监控中心向各分变电所监控系统分别进行通讯对时。</w:t>
      </w:r>
    </w:p>
    <w:p w:rsidR="00E30963" w:rsidRPr="0038428F" w:rsidRDefault="007705EF">
      <w:pPr>
        <w:pStyle w:val="aff3"/>
        <w:numPr>
          <w:ilvl w:val="0"/>
          <w:numId w:val="18"/>
        </w:numPr>
        <w:ind w:firstLineChars="0"/>
        <w:rPr>
          <w:rFonts w:ascii="楷体_GB2312" w:eastAsia="楷体_GB2312" w:hAnsi="宋体" w:cs="Arial"/>
          <w:bCs/>
          <w:sz w:val="24"/>
          <w:szCs w:val="24"/>
        </w:rPr>
      </w:pPr>
      <w:r w:rsidRPr="0038428F">
        <w:rPr>
          <w:rFonts w:ascii="楷体_GB2312" w:eastAsia="楷体_GB2312" w:hAnsi="宋体" w:hint="eastAsia"/>
          <w:bCs/>
          <w:sz w:val="24"/>
          <w:szCs w:val="24"/>
        </w:rPr>
        <w:t>全厂通讯结构为：间隔层单网通讯，变电站层为单网结构，集控中心为双网形式。</w:t>
      </w:r>
    </w:p>
    <w:p w:rsidR="00E30963" w:rsidRPr="0038428F" w:rsidRDefault="007705EF">
      <w:pPr>
        <w:pStyle w:val="aff3"/>
        <w:numPr>
          <w:ilvl w:val="0"/>
          <w:numId w:val="18"/>
        </w:numPr>
        <w:ind w:firstLineChars="0"/>
        <w:rPr>
          <w:rFonts w:ascii="楷体_GB2312" w:eastAsia="楷体_GB2312" w:hAnsi="宋体" w:cs="Arial"/>
          <w:bCs/>
          <w:sz w:val="24"/>
          <w:szCs w:val="24"/>
        </w:rPr>
      </w:pPr>
      <w:r w:rsidRPr="0038428F">
        <w:rPr>
          <w:rFonts w:ascii="楷体_GB2312" w:eastAsia="楷体_GB2312" w:hAnsi="宋体" w:hint="eastAsia"/>
          <w:bCs/>
          <w:sz w:val="24"/>
          <w:szCs w:val="24"/>
        </w:rPr>
        <w:t>通讯光缆一律采用4芯铠装光缆，以太网线要求为超六类带屏蔽以太网线，双绞线一律采用屏蔽双绞线。</w:t>
      </w:r>
    </w:p>
    <w:p w:rsidR="00E30963" w:rsidRPr="0038428F" w:rsidRDefault="007705EF">
      <w:pPr>
        <w:pStyle w:val="aff3"/>
        <w:numPr>
          <w:ilvl w:val="0"/>
          <w:numId w:val="18"/>
        </w:numPr>
        <w:ind w:firstLineChars="0"/>
        <w:rPr>
          <w:rFonts w:ascii="楷体_GB2312" w:eastAsia="楷体_GB2312" w:hAnsi="宋体" w:cs="Arial"/>
          <w:bCs/>
          <w:sz w:val="24"/>
          <w:szCs w:val="24"/>
        </w:rPr>
      </w:pPr>
      <w:r w:rsidRPr="0038428F">
        <w:rPr>
          <w:rFonts w:ascii="楷体_GB2312" w:eastAsia="楷体_GB2312" w:hAnsi="宋体" w:hint="eastAsia"/>
          <w:bCs/>
          <w:sz w:val="24"/>
          <w:szCs w:val="24"/>
        </w:rPr>
        <w:t>系统必须能够支持OPC协议，并且配合MES调试。</w:t>
      </w:r>
    </w:p>
    <w:p w:rsidR="00E30963" w:rsidRDefault="007705EF">
      <w:pPr>
        <w:pStyle w:val="aff3"/>
        <w:ind w:firstLineChars="0" w:firstLine="0"/>
        <w:rPr>
          <w:rFonts w:ascii="楷体_GB2312" w:eastAsia="楷体_GB2312" w:hAnsi="宋体"/>
          <w:bCs/>
          <w:sz w:val="24"/>
          <w:szCs w:val="24"/>
        </w:rPr>
      </w:pPr>
      <w:r>
        <w:rPr>
          <w:rFonts w:ascii="楷体_GB2312" w:eastAsia="楷体_GB2312" w:hAnsi="宋体" w:hint="eastAsia"/>
          <w:bCs/>
          <w:sz w:val="24"/>
          <w:szCs w:val="24"/>
        </w:rPr>
        <w:t>11.1.2 全厂电气自动化网络结构图</w:t>
      </w:r>
    </w:p>
    <w:p w:rsidR="00E30963" w:rsidRDefault="007705EF">
      <w:pPr>
        <w:pStyle w:val="aff3"/>
        <w:ind w:firstLineChars="0" w:firstLine="0"/>
        <w:rPr>
          <w:rFonts w:ascii="楷体_GB2312" w:eastAsia="楷体_GB2312" w:hAnsi="宋体"/>
          <w:bCs/>
          <w:sz w:val="24"/>
          <w:szCs w:val="24"/>
        </w:rPr>
      </w:pPr>
      <w:r>
        <w:rPr>
          <w:rFonts w:ascii="楷体_GB2312" w:eastAsia="楷体_GB2312" w:hAnsi="宋体" w:hint="eastAsia"/>
          <w:bCs/>
          <w:sz w:val="24"/>
          <w:szCs w:val="24"/>
        </w:rPr>
        <w:t xml:space="preserve">    全厂电气综合自动化系统网络结构采用以环网结构为主体，星型为辅结构。其中，集控中心，一级区域变电站（35kV/10kV区域变）和二级区域变接入光纤环网中，其余区域变电站星型网络接入上一级变电站。</w:t>
      </w:r>
    </w:p>
    <w:p w:rsidR="00E30963" w:rsidRDefault="007705EF">
      <w:pPr>
        <w:pStyle w:val="ae"/>
        <w:adjustRightInd w:val="0"/>
        <w:snapToGrid w:val="0"/>
        <w:rPr>
          <w:rFonts w:ascii="楷体_GB2312" w:eastAsia="楷体_GB2312" w:hAnsi="宋体"/>
          <w:bCs/>
          <w:sz w:val="24"/>
          <w:szCs w:val="24"/>
        </w:rPr>
      </w:pPr>
      <w:r>
        <w:rPr>
          <w:rFonts w:ascii="楷体_GB2312" w:eastAsia="楷体_GB2312" w:hAnsi="宋体" w:hint="eastAsia"/>
          <w:bCs/>
          <w:sz w:val="24"/>
          <w:szCs w:val="24"/>
        </w:rPr>
        <w:t>11.2 集控系统的具体技术要求</w:t>
      </w:r>
    </w:p>
    <w:p w:rsidR="00E30963" w:rsidRDefault="007705EF">
      <w:pPr>
        <w:pStyle w:val="ae"/>
        <w:adjustRightInd w:val="0"/>
        <w:snapToGrid w:val="0"/>
        <w:rPr>
          <w:rFonts w:ascii="楷体_GB2312" w:eastAsia="楷体_GB2312" w:hAnsi="宋体"/>
          <w:bCs/>
          <w:sz w:val="24"/>
          <w:szCs w:val="24"/>
        </w:rPr>
      </w:pPr>
      <w:r>
        <w:rPr>
          <w:rFonts w:ascii="楷体_GB2312" w:eastAsia="楷体_GB2312" w:hAnsi="宋体" w:hint="eastAsia"/>
          <w:bCs/>
          <w:sz w:val="24"/>
          <w:szCs w:val="24"/>
        </w:rPr>
        <w:t>11.2.1调度主站系统设计原则</w:t>
      </w:r>
    </w:p>
    <w:p w:rsidR="00E30963" w:rsidRDefault="007705EF">
      <w:pPr>
        <w:pStyle w:val="2"/>
        <w:spacing w:line="240" w:lineRule="auto"/>
        <w:rPr>
          <w:rFonts w:ascii="楷体_GB2312" w:eastAsia="楷体_GB2312"/>
          <w:b w:val="0"/>
          <w:bCs w:val="0"/>
          <w:sz w:val="24"/>
          <w:szCs w:val="24"/>
        </w:rPr>
      </w:pPr>
      <w:bookmarkStart w:id="119" w:name="_Toc209325101"/>
      <w:bookmarkStart w:id="120" w:name="_Toc36432519"/>
      <w:bookmarkStart w:id="121" w:name="_Toc440706759"/>
      <w:bookmarkStart w:id="122" w:name="_Toc448220690"/>
      <w:bookmarkStart w:id="123" w:name="_Toc448112810"/>
      <w:bookmarkStart w:id="124" w:name="_Toc448623692"/>
      <w:bookmarkStart w:id="125" w:name="_Toc448629001"/>
      <w:bookmarkStart w:id="126" w:name="_Toc448623765"/>
      <w:bookmarkStart w:id="127" w:name="_Toc448575502"/>
      <w:bookmarkStart w:id="128" w:name="_Toc446847209"/>
      <w:bookmarkStart w:id="129" w:name="_Toc448624305"/>
      <w:r>
        <w:rPr>
          <w:rFonts w:ascii="楷体_GB2312" w:eastAsia="楷体_GB2312" w:hAnsi="宋体" w:cs="宋体" w:hint="eastAsia"/>
          <w:b w:val="0"/>
          <w:bCs w:val="0"/>
          <w:sz w:val="24"/>
          <w:szCs w:val="24"/>
        </w:rPr>
        <w:t>11.2.1.1</w:t>
      </w:r>
      <w:r>
        <w:rPr>
          <w:rFonts w:ascii="楷体_GB2312" w:eastAsia="楷体_GB2312" w:hint="eastAsia"/>
          <w:b w:val="0"/>
          <w:bCs w:val="0"/>
          <w:sz w:val="24"/>
          <w:szCs w:val="24"/>
        </w:rPr>
        <w:t>一体化设计/无缝集成</w:t>
      </w:r>
      <w:bookmarkEnd w:id="119"/>
    </w:p>
    <w:p w:rsidR="00E30963" w:rsidRDefault="007705EF">
      <w:pPr>
        <w:pStyle w:val="ae"/>
        <w:ind w:leftChars="25" w:left="60" w:firstLineChars="200" w:firstLine="480"/>
        <w:rPr>
          <w:rFonts w:ascii="楷体_GB2312" w:eastAsia="楷体_GB2312" w:hAnsi="Arial"/>
          <w:bCs/>
          <w:sz w:val="24"/>
          <w:szCs w:val="24"/>
        </w:rPr>
      </w:pPr>
      <w:r>
        <w:rPr>
          <w:rFonts w:ascii="楷体_GB2312" w:eastAsia="楷体_GB2312" w:hAnsi="Arial" w:hint="eastAsia"/>
          <w:bCs/>
          <w:sz w:val="24"/>
          <w:szCs w:val="24"/>
        </w:rPr>
        <w:t>针对SCADA、PAS、TMR的特点进行一体化实施方案。提供了统一的支撑环境，支持系统的所有应用，</w:t>
      </w:r>
      <w:r>
        <w:rPr>
          <w:rFonts w:ascii="楷体_GB2312" w:eastAsia="楷体_GB2312" w:hAnsi="Arial" w:hint="eastAsia"/>
          <w:bCs/>
          <w:sz w:val="24"/>
          <w:szCs w:val="24"/>
        </w:rPr>
        <w:lastRenderedPageBreak/>
        <w:t>包括网络、数据库（商用数据库、实时数据库）、绘图工具、报表、WEB、拓扑分析；遵循CIM标准建立统一的电网模型。一体化的支撑平台，使得全系统具有统一的人机界面和数据库界面，系统功能配置灵活，维护、运行方便，避免重复投资，减少管理工作量。</w:t>
      </w:r>
    </w:p>
    <w:p w:rsidR="00E30963" w:rsidRDefault="007705EF">
      <w:pPr>
        <w:pStyle w:val="2"/>
        <w:spacing w:line="240" w:lineRule="auto"/>
        <w:rPr>
          <w:rFonts w:ascii="楷体_GB2312" w:eastAsia="楷体_GB2312"/>
          <w:b w:val="0"/>
          <w:bCs w:val="0"/>
          <w:sz w:val="24"/>
          <w:szCs w:val="24"/>
        </w:rPr>
      </w:pPr>
      <w:bookmarkStart w:id="130" w:name="_Toc448623769"/>
      <w:bookmarkStart w:id="131" w:name="_Toc448623696"/>
      <w:bookmarkStart w:id="132" w:name="_Toc393716987"/>
      <w:bookmarkStart w:id="133" w:name="_Toc446847213"/>
      <w:bookmarkStart w:id="134" w:name="_Toc448220694"/>
      <w:bookmarkStart w:id="135" w:name="_Toc394116650"/>
      <w:bookmarkStart w:id="136" w:name="_Toc394115172"/>
      <w:bookmarkStart w:id="137" w:name="_Toc448575506"/>
      <w:bookmarkStart w:id="138" w:name="_Toc448629005"/>
      <w:bookmarkStart w:id="139" w:name="_Toc209325102"/>
      <w:bookmarkStart w:id="140" w:name="_Toc448112814"/>
      <w:bookmarkStart w:id="141" w:name="_Toc36432523"/>
      <w:bookmarkStart w:id="142" w:name="_Toc448624309"/>
      <w:r>
        <w:rPr>
          <w:rFonts w:ascii="楷体_GB2312" w:eastAsia="楷体_GB2312" w:hAnsi="宋体" w:cs="宋体" w:hint="eastAsia"/>
          <w:b w:val="0"/>
          <w:bCs w:val="0"/>
          <w:sz w:val="24"/>
          <w:szCs w:val="24"/>
        </w:rPr>
        <w:t>11.2.1.2</w:t>
      </w:r>
      <w:r>
        <w:rPr>
          <w:rFonts w:ascii="楷体_GB2312" w:eastAsia="楷体_GB2312" w:hint="eastAsia"/>
          <w:b w:val="0"/>
          <w:bCs w:val="0"/>
          <w:sz w:val="24"/>
          <w:szCs w:val="24"/>
        </w:rPr>
        <w:t>分层全方位开放系统</w:t>
      </w:r>
      <w:bookmarkEnd w:id="130"/>
      <w:bookmarkEnd w:id="131"/>
      <w:bookmarkEnd w:id="132"/>
      <w:bookmarkEnd w:id="133"/>
      <w:bookmarkEnd w:id="134"/>
      <w:bookmarkEnd w:id="135"/>
      <w:bookmarkEnd w:id="136"/>
      <w:bookmarkEnd w:id="137"/>
      <w:bookmarkEnd w:id="138"/>
      <w:bookmarkEnd w:id="139"/>
      <w:bookmarkEnd w:id="140"/>
      <w:bookmarkEnd w:id="141"/>
      <w:bookmarkEnd w:id="142"/>
    </w:p>
    <w:p w:rsidR="00E30963" w:rsidRDefault="007705EF">
      <w:pPr>
        <w:pStyle w:val="ae"/>
        <w:ind w:leftChars="25" w:left="60" w:firstLineChars="200" w:firstLine="480"/>
        <w:rPr>
          <w:rFonts w:ascii="楷体_GB2312" w:eastAsia="楷体_GB2312" w:hAnsi="Arial"/>
          <w:bCs/>
          <w:sz w:val="24"/>
          <w:szCs w:val="24"/>
        </w:rPr>
      </w:pPr>
      <w:r>
        <w:rPr>
          <w:rFonts w:ascii="楷体_GB2312" w:eastAsia="楷体_GB2312" w:hAnsi="Arial" w:hint="eastAsia"/>
          <w:bCs/>
          <w:sz w:val="24"/>
          <w:szCs w:val="24"/>
        </w:rPr>
        <w:t>系统采用CORBA中间件技术，遵循IEC61970 CIM/CIS标准，图形遵循SVG图形格式。</w:t>
      </w:r>
    </w:p>
    <w:p w:rsidR="00E30963" w:rsidRDefault="007705EF">
      <w:pPr>
        <w:pStyle w:val="ae"/>
        <w:ind w:leftChars="25" w:left="60" w:firstLineChars="200" w:firstLine="480"/>
        <w:rPr>
          <w:rFonts w:ascii="楷体_GB2312" w:eastAsia="楷体_GB2312" w:hAnsi="Arial"/>
          <w:bCs/>
          <w:sz w:val="24"/>
          <w:szCs w:val="24"/>
        </w:rPr>
      </w:pPr>
      <w:r>
        <w:rPr>
          <w:rFonts w:ascii="楷体_GB2312" w:eastAsia="楷体_GB2312" w:hAnsi="Arial" w:hint="eastAsia"/>
          <w:bCs/>
          <w:sz w:val="24"/>
          <w:szCs w:val="24"/>
        </w:rPr>
        <w:t>图形界面采用QT中间件技术，保证不同操作系统图形界面的一致性。</w:t>
      </w:r>
    </w:p>
    <w:p w:rsidR="00E30963" w:rsidRDefault="007705EF">
      <w:pPr>
        <w:pStyle w:val="ae"/>
        <w:ind w:leftChars="25" w:left="60" w:firstLineChars="200" w:firstLine="480"/>
        <w:rPr>
          <w:rFonts w:ascii="楷体_GB2312" w:eastAsia="楷体_GB2312" w:hAnsi="Arial"/>
          <w:bCs/>
          <w:sz w:val="24"/>
          <w:szCs w:val="24"/>
        </w:rPr>
      </w:pPr>
      <w:r>
        <w:rPr>
          <w:rFonts w:ascii="楷体_GB2312" w:eastAsia="楷体_GB2312" w:hAnsi="Arial" w:hint="eastAsia"/>
          <w:bCs/>
          <w:sz w:val="24"/>
          <w:szCs w:val="24"/>
        </w:rPr>
        <w:t>系统规约库支持IEC、国内所有标准规约、国内主流电力自动化厂家通信规约。</w:t>
      </w:r>
    </w:p>
    <w:p w:rsidR="00E30963" w:rsidRDefault="007705EF">
      <w:pPr>
        <w:pStyle w:val="2"/>
        <w:adjustRightInd w:val="0"/>
        <w:snapToGrid w:val="0"/>
        <w:spacing w:line="240" w:lineRule="auto"/>
        <w:rPr>
          <w:rFonts w:ascii="楷体_GB2312" w:eastAsia="楷体_GB2312"/>
          <w:b w:val="0"/>
          <w:bCs w:val="0"/>
          <w:sz w:val="24"/>
          <w:szCs w:val="24"/>
        </w:rPr>
      </w:pPr>
      <w:bookmarkStart w:id="143" w:name="_Toc448624304"/>
      <w:bookmarkStart w:id="144" w:name="_Toc448220689"/>
      <w:bookmarkStart w:id="145" w:name="_Toc446847208"/>
      <w:bookmarkStart w:id="146" w:name="_Toc440706758"/>
      <w:bookmarkStart w:id="147" w:name="_Toc448623691"/>
      <w:bookmarkStart w:id="148" w:name="_Toc209325103"/>
      <w:bookmarkStart w:id="149" w:name="_Toc448629000"/>
      <w:bookmarkStart w:id="150" w:name="_Toc448623764"/>
      <w:bookmarkStart w:id="151" w:name="_Toc448112809"/>
      <w:bookmarkStart w:id="152" w:name="_Toc98736518"/>
      <w:bookmarkStart w:id="153" w:name="_Toc448575501"/>
      <w:r>
        <w:rPr>
          <w:rFonts w:ascii="楷体_GB2312" w:eastAsia="楷体_GB2312" w:hAnsi="宋体" w:cs="宋体" w:hint="eastAsia"/>
          <w:b w:val="0"/>
          <w:bCs w:val="0"/>
          <w:sz w:val="24"/>
          <w:szCs w:val="24"/>
        </w:rPr>
        <w:t>11.2.1.2</w:t>
      </w:r>
      <w:r>
        <w:rPr>
          <w:rFonts w:ascii="楷体_GB2312" w:eastAsia="楷体_GB2312" w:hint="eastAsia"/>
          <w:b w:val="0"/>
          <w:bCs w:val="0"/>
          <w:sz w:val="24"/>
          <w:szCs w:val="24"/>
        </w:rPr>
        <w:t>全面的跨平台解决方案</w:t>
      </w:r>
      <w:bookmarkEnd w:id="143"/>
      <w:bookmarkEnd w:id="144"/>
      <w:bookmarkEnd w:id="145"/>
      <w:bookmarkEnd w:id="146"/>
      <w:bookmarkEnd w:id="147"/>
      <w:bookmarkEnd w:id="148"/>
      <w:bookmarkEnd w:id="149"/>
      <w:bookmarkEnd w:id="150"/>
      <w:bookmarkEnd w:id="151"/>
      <w:bookmarkEnd w:id="152"/>
      <w:bookmarkEnd w:id="153"/>
    </w:p>
    <w:p w:rsidR="00E30963" w:rsidRDefault="007705EF">
      <w:pPr>
        <w:pStyle w:val="ae"/>
        <w:ind w:leftChars="25" w:left="60" w:firstLineChars="200" w:firstLine="480"/>
        <w:rPr>
          <w:rFonts w:ascii="楷体_GB2312" w:eastAsia="楷体_GB2312" w:hAnsi="Arial"/>
          <w:bCs/>
          <w:sz w:val="24"/>
          <w:szCs w:val="24"/>
        </w:rPr>
      </w:pPr>
      <w:r>
        <w:rPr>
          <w:rFonts w:ascii="楷体_GB2312" w:eastAsia="楷体_GB2312" w:hAnsi="Arial" w:hint="eastAsia"/>
          <w:bCs/>
          <w:sz w:val="24"/>
          <w:szCs w:val="24"/>
        </w:rPr>
        <w:t>同时跨Unix和Windows操作系统平台，较强的应用适应性，系统全面支持各种硬软件平台组合：如，SUN Sparc工作站 + Solaris操作系统；SUN Sparc工作站+ WindowsNT；Intel 构架工作站或PC机 + Windows2003/XP。</w:t>
      </w:r>
    </w:p>
    <w:p w:rsidR="00E30963" w:rsidRDefault="007705EF">
      <w:pPr>
        <w:pStyle w:val="2"/>
        <w:spacing w:line="240" w:lineRule="auto"/>
        <w:rPr>
          <w:rFonts w:ascii="楷体_GB2312" w:eastAsia="楷体_GB2312"/>
          <w:b w:val="0"/>
          <w:bCs w:val="0"/>
          <w:sz w:val="24"/>
          <w:szCs w:val="24"/>
        </w:rPr>
      </w:pPr>
      <w:bookmarkStart w:id="154" w:name="_Toc209325104"/>
      <w:r>
        <w:rPr>
          <w:rFonts w:ascii="楷体_GB2312" w:eastAsia="楷体_GB2312" w:hAnsi="宋体" w:cs="宋体" w:hint="eastAsia"/>
          <w:b w:val="0"/>
          <w:bCs w:val="0"/>
          <w:sz w:val="24"/>
          <w:szCs w:val="24"/>
        </w:rPr>
        <w:t>11.2.1.3</w:t>
      </w:r>
      <w:r>
        <w:rPr>
          <w:rFonts w:ascii="楷体_GB2312" w:eastAsia="楷体_GB2312" w:hint="eastAsia"/>
          <w:b w:val="0"/>
          <w:bCs w:val="0"/>
          <w:sz w:val="24"/>
          <w:szCs w:val="24"/>
        </w:rPr>
        <w:t>广义软总线</w:t>
      </w:r>
      <w:bookmarkEnd w:id="154"/>
    </w:p>
    <w:p w:rsidR="00E30963" w:rsidRDefault="007705EF">
      <w:pPr>
        <w:pStyle w:val="ae"/>
        <w:ind w:leftChars="25" w:left="60" w:firstLineChars="200" w:firstLine="480"/>
        <w:rPr>
          <w:rFonts w:ascii="楷体_GB2312" w:eastAsia="楷体_GB2312" w:hAnsi="Arial"/>
          <w:bCs/>
          <w:sz w:val="24"/>
          <w:szCs w:val="24"/>
        </w:rPr>
      </w:pPr>
      <w:r>
        <w:rPr>
          <w:rFonts w:ascii="楷体_GB2312" w:eastAsia="楷体_GB2312" w:hAnsi="Arial" w:hint="eastAsia"/>
          <w:bCs/>
          <w:sz w:val="24"/>
          <w:szCs w:val="24"/>
        </w:rPr>
        <w:t>系统平台为分层全方位开放体系结构，采用软总线技术，提供位置透明的通信手段，将上层应用和底层系统隔离开，为各种不同的上层应用提供统一开发和运行的应用中间件平台，便于系统的互连和扩展。</w:t>
      </w:r>
    </w:p>
    <w:p w:rsidR="00E30963" w:rsidRDefault="007705EF">
      <w:pPr>
        <w:pStyle w:val="ae"/>
        <w:ind w:leftChars="25" w:left="60" w:firstLineChars="200" w:firstLine="480"/>
        <w:rPr>
          <w:rFonts w:ascii="楷体_GB2312" w:eastAsia="楷体_GB2312" w:hAnsi="Arial"/>
          <w:bCs/>
          <w:sz w:val="24"/>
          <w:szCs w:val="24"/>
        </w:rPr>
      </w:pPr>
      <w:r>
        <w:rPr>
          <w:rFonts w:ascii="楷体_GB2312" w:eastAsia="楷体_GB2312" w:hAnsi="Arial" w:hint="eastAsia"/>
          <w:bCs/>
          <w:sz w:val="24"/>
          <w:szCs w:val="24"/>
        </w:rPr>
        <w:t>实时数据库系统采用客户/服务器体系结构实现客户机的分布式访问。SCADA、商用数据库等各个应用服务器按需分布，可以放在同一机器上，也可以放在不同机器上；当应用集成在一起时，将各个应用的主服务器均衡分布。降低用户投资，提供系统性能。</w:t>
      </w:r>
    </w:p>
    <w:p w:rsidR="00E30963" w:rsidRDefault="007705EF">
      <w:pPr>
        <w:pStyle w:val="ae"/>
        <w:ind w:leftChars="25" w:left="60" w:firstLineChars="200" w:firstLine="480"/>
        <w:rPr>
          <w:rFonts w:ascii="楷体_GB2312" w:eastAsia="楷体_GB2312" w:hAnsi="Arial"/>
          <w:bCs/>
          <w:sz w:val="24"/>
          <w:szCs w:val="24"/>
        </w:rPr>
      </w:pPr>
      <w:r>
        <w:rPr>
          <w:rFonts w:ascii="楷体_GB2312" w:eastAsia="楷体_GB2312" w:hAnsi="Arial" w:hint="eastAsia"/>
          <w:bCs/>
          <w:sz w:val="24"/>
          <w:szCs w:val="24"/>
        </w:rPr>
        <w:t xml:space="preserve">提供“流数据访问方式”，服务器端按需服务并变化自动传送。降低网络中的网络数据流量。 </w:t>
      </w:r>
    </w:p>
    <w:p w:rsidR="00E30963" w:rsidRDefault="007705EF">
      <w:pPr>
        <w:pStyle w:val="2"/>
        <w:spacing w:line="240" w:lineRule="auto"/>
        <w:rPr>
          <w:rFonts w:ascii="楷体_GB2312" w:eastAsia="楷体_GB2312"/>
          <w:b w:val="0"/>
          <w:bCs w:val="0"/>
          <w:sz w:val="24"/>
          <w:szCs w:val="24"/>
        </w:rPr>
      </w:pPr>
      <w:bookmarkStart w:id="155" w:name="_Toc209325105"/>
      <w:bookmarkStart w:id="156" w:name="_Toc98736519"/>
      <w:r>
        <w:rPr>
          <w:rFonts w:ascii="楷体_GB2312" w:eastAsia="楷体_GB2312" w:hint="eastAsia"/>
          <w:b w:val="0"/>
          <w:bCs w:val="0"/>
          <w:sz w:val="24"/>
          <w:szCs w:val="24"/>
        </w:rPr>
        <w:t xml:space="preserve">11.2.1.4 </w:t>
      </w:r>
      <w:bookmarkEnd w:id="155"/>
      <w:bookmarkEnd w:id="156"/>
      <w:r>
        <w:rPr>
          <w:rFonts w:ascii="楷体_GB2312" w:eastAsia="楷体_GB2312" w:hint="eastAsia"/>
          <w:b w:val="0"/>
          <w:bCs w:val="0"/>
          <w:sz w:val="24"/>
          <w:szCs w:val="24"/>
        </w:rPr>
        <w:t>系统支持图模库一体化技术</w:t>
      </w:r>
    </w:p>
    <w:p w:rsidR="00E30963" w:rsidRDefault="007705EF">
      <w:pPr>
        <w:numPr>
          <w:ilvl w:val="0"/>
          <w:numId w:val="19"/>
        </w:numPr>
        <w:adjustRightInd w:val="0"/>
        <w:snapToGrid w:val="0"/>
        <w:ind w:left="360" w:firstLine="0"/>
        <w:jc w:val="both"/>
        <w:rPr>
          <w:rFonts w:ascii="楷体_GB2312" w:eastAsia="楷体_GB2312" w:hAnsi="宋体"/>
          <w:bCs/>
          <w:szCs w:val="24"/>
        </w:rPr>
      </w:pPr>
      <w:r>
        <w:rPr>
          <w:rFonts w:ascii="楷体_GB2312" w:eastAsia="楷体_GB2312" w:hAnsi="宋体" w:hint="eastAsia"/>
          <w:bCs/>
          <w:szCs w:val="24"/>
        </w:rPr>
        <w:t>以绘图为先导，自动实现电力设备建库，并自动标注量测；</w:t>
      </w:r>
    </w:p>
    <w:p w:rsidR="00E30963" w:rsidRDefault="007705EF">
      <w:pPr>
        <w:numPr>
          <w:ilvl w:val="0"/>
          <w:numId w:val="19"/>
        </w:numPr>
        <w:adjustRightInd w:val="0"/>
        <w:snapToGrid w:val="0"/>
        <w:ind w:left="360" w:firstLine="0"/>
        <w:jc w:val="both"/>
        <w:rPr>
          <w:rFonts w:ascii="楷体_GB2312" w:eastAsia="楷体_GB2312" w:hAnsi="Arial"/>
          <w:bCs/>
          <w:szCs w:val="24"/>
        </w:rPr>
      </w:pPr>
      <w:r>
        <w:rPr>
          <w:rFonts w:ascii="楷体_GB2312" w:eastAsia="楷体_GB2312" w:hAnsi="Arial" w:hint="eastAsia"/>
          <w:bCs/>
          <w:szCs w:val="24"/>
        </w:rPr>
        <w:t>通过图元几何连接，自动建立电力设备之间的电气连接关系，并以图形或列表  显示连接合理性。</w:t>
      </w:r>
    </w:p>
    <w:p w:rsidR="00E30963" w:rsidRDefault="007705EF">
      <w:pPr>
        <w:numPr>
          <w:ilvl w:val="0"/>
          <w:numId w:val="19"/>
        </w:numPr>
        <w:adjustRightInd w:val="0"/>
        <w:snapToGrid w:val="0"/>
        <w:ind w:left="360" w:firstLine="0"/>
        <w:jc w:val="both"/>
        <w:rPr>
          <w:rFonts w:ascii="楷体_GB2312" w:eastAsia="楷体_GB2312" w:hAnsi="Arial"/>
          <w:bCs/>
          <w:szCs w:val="24"/>
        </w:rPr>
      </w:pPr>
      <w:r>
        <w:rPr>
          <w:rFonts w:ascii="楷体_GB2312" w:eastAsia="楷体_GB2312" w:hAnsi="Arial" w:hint="eastAsia"/>
          <w:bCs/>
          <w:szCs w:val="24"/>
        </w:rPr>
        <w:t>系统自带绘图框架模板和变电站绘图模板，绘图人员只需根据模板就可以一步步很快绘制完整个系统图形；</w:t>
      </w:r>
    </w:p>
    <w:p w:rsidR="00E30963" w:rsidRDefault="007705EF">
      <w:pPr>
        <w:numPr>
          <w:ilvl w:val="0"/>
          <w:numId w:val="19"/>
        </w:numPr>
        <w:adjustRightInd w:val="0"/>
        <w:snapToGrid w:val="0"/>
        <w:ind w:left="360" w:firstLine="0"/>
        <w:jc w:val="both"/>
        <w:rPr>
          <w:rFonts w:ascii="楷体_GB2312" w:eastAsia="楷体_GB2312" w:hAnsi="Arial"/>
          <w:bCs/>
          <w:szCs w:val="24"/>
        </w:rPr>
      </w:pPr>
      <w:r>
        <w:rPr>
          <w:rFonts w:ascii="楷体_GB2312" w:eastAsia="楷体_GB2312" w:hAnsi="Arial" w:hint="eastAsia"/>
          <w:bCs/>
          <w:szCs w:val="24"/>
        </w:rPr>
        <w:t>提供绘图助手，包括自动断线、自动精确连接、对齐工具等功能；</w:t>
      </w:r>
    </w:p>
    <w:p w:rsidR="00E30963" w:rsidRDefault="007705EF">
      <w:pPr>
        <w:numPr>
          <w:ilvl w:val="0"/>
          <w:numId w:val="19"/>
        </w:numPr>
        <w:adjustRightInd w:val="0"/>
        <w:snapToGrid w:val="0"/>
        <w:ind w:left="360" w:firstLine="0"/>
        <w:jc w:val="both"/>
        <w:rPr>
          <w:rFonts w:ascii="楷体_GB2312" w:eastAsia="楷体_GB2312" w:hAnsi="Arial"/>
          <w:bCs/>
          <w:szCs w:val="24"/>
        </w:rPr>
      </w:pPr>
      <w:r>
        <w:rPr>
          <w:rFonts w:ascii="楷体_GB2312" w:eastAsia="楷体_GB2312" w:hAnsi="Arial" w:hint="eastAsia"/>
          <w:bCs/>
          <w:szCs w:val="24"/>
        </w:rPr>
        <w:t>自动检查，在真正的图模库一体化功能的基础上，自动检查绘图中的无库设备、库中的无图设备等。</w:t>
      </w:r>
    </w:p>
    <w:p w:rsidR="00E30963" w:rsidRDefault="007705EF">
      <w:pPr>
        <w:pStyle w:val="2"/>
        <w:spacing w:line="240" w:lineRule="auto"/>
        <w:rPr>
          <w:rFonts w:ascii="楷体_GB2312" w:eastAsia="楷体_GB2312"/>
          <w:b w:val="0"/>
          <w:bCs w:val="0"/>
          <w:sz w:val="24"/>
          <w:szCs w:val="24"/>
        </w:rPr>
      </w:pPr>
      <w:bookmarkStart w:id="157" w:name="_Toc209325107"/>
      <w:r>
        <w:rPr>
          <w:rFonts w:ascii="楷体_GB2312" w:eastAsia="楷体_GB2312" w:hint="eastAsia"/>
          <w:b w:val="0"/>
          <w:bCs w:val="0"/>
          <w:sz w:val="24"/>
          <w:szCs w:val="24"/>
        </w:rPr>
        <w:t>11.2.1.5 支持集群化分组并行采集</w:t>
      </w:r>
      <w:bookmarkEnd w:id="157"/>
    </w:p>
    <w:p w:rsidR="00E30963" w:rsidRDefault="007705EF">
      <w:pPr>
        <w:ind w:firstLineChars="200" w:firstLine="480"/>
        <w:textAlignment w:val="baseline"/>
        <w:rPr>
          <w:rFonts w:ascii="楷体_GB2312" w:eastAsia="楷体_GB2312" w:hAnsi="宋体"/>
          <w:bCs/>
          <w:szCs w:val="24"/>
        </w:rPr>
      </w:pPr>
      <w:r>
        <w:rPr>
          <w:rFonts w:ascii="楷体_GB2312" w:eastAsia="楷体_GB2312" w:hAnsi="宋体" w:hint="eastAsia"/>
          <w:bCs/>
          <w:szCs w:val="24"/>
        </w:rPr>
        <w:t>前置机支持并行采集技术，充分利用传统主备模式下备用计算机资源，提高系统的实时性。</w:t>
      </w:r>
    </w:p>
    <w:p w:rsidR="00E30963" w:rsidRDefault="007705EF">
      <w:pPr>
        <w:pStyle w:val="ab"/>
        <w:spacing w:after="0"/>
        <w:ind w:firstLineChars="200" w:firstLine="480"/>
        <w:rPr>
          <w:rFonts w:ascii="楷体_GB2312" w:eastAsia="楷体_GB2312"/>
          <w:bCs/>
          <w:sz w:val="24"/>
          <w:szCs w:val="24"/>
        </w:rPr>
      </w:pPr>
      <w:r>
        <w:rPr>
          <w:rFonts w:ascii="楷体_GB2312" w:eastAsia="楷体_GB2312" w:hint="eastAsia"/>
          <w:bCs/>
          <w:sz w:val="24"/>
          <w:szCs w:val="24"/>
        </w:rPr>
        <w:t>前置系统支持集群化技术，在变电站数据量无限增大时，通过增加前置机的数量，形成前置采集集群，采集的数据送到同一实时库，保证系统的实时性。</w:t>
      </w:r>
    </w:p>
    <w:p w:rsidR="00E30963" w:rsidRDefault="007705EF">
      <w:pPr>
        <w:pStyle w:val="2"/>
        <w:spacing w:line="240" w:lineRule="auto"/>
        <w:rPr>
          <w:rFonts w:ascii="楷体_GB2312" w:eastAsia="楷体_GB2312"/>
          <w:b w:val="0"/>
          <w:bCs w:val="0"/>
          <w:sz w:val="24"/>
          <w:szCs w:val="24"/>
        </w:rPr>
      </w:pPr>
      <w:r>
        <w:rPr>
          <w:rFonts w:ascii="楷体_GB2312" w:eastAsia="楷体_GB2312" w:hint="eastAsia"/>
          <w:b w:val="0"/>
          <w:bCs w:val="0"/>
          <w:sz w:val="24"/>
          <w:szCs w:val="24"/>
        </w:rPr>
        <w:lastRenderedPageBreak/>
        <w:t>11.2.1.6 支持系统正常运行不依赖历史服务器技术</w:t>
      </w:r>
    </w:p>
    <w:p w:rsidR="00E30963" w:rsidRDefault="007705EF">
      <w:pPr>
        <w:pStyle w:val="ab"/>
        <w:spacing w:after="0"/>
        <w:ind w:firstLineChars="200" w:firstLine="480"/>
        <w:rPr>
          <w:rFonts w:ascii="楷体_GB2312" w:eastAsia="楷体_GB2312"/>
          <w:bCs/>
          <w:sz w:val="24"/>
          <w:szCs w:val="24"/>
        </w:rPr>
      </w:pPr>
      <w:r>
        <w:rPr>
          <w:rFonts w:ascii="楷体_GB2312" w:eastAsia="楷体_GB2312" w:hint="eastAsia"/>
          <w:bCs/>
          <w:sz w:val="24"/>
          <w:szCs w:val="24"/>
        </w:rPr>
        <w:t>系统历史服务器在极端情况下突出运行，系统能够保证数据的完善性，并保证系统的正常运行。</w:t>
      </w:r>
    </w:p>
    <w:p w:rsidR="00E30963" w:rsidRDefault="007705EF">
      <w:pPr>
        <w:pStyle w:val="2"/>
        <w:spacing w:line="240" w:lineRule="auto"/>
        <w:rPr>
          <w:rFonts w:ascii="楷体_GB2312" w:eastAsia="楷体_GB2312"/>
          <w:b w:val="0"/>
          <w:bCs w:val="0"/>
          <w:sz w:val="24"/>
          <w:szCs w:val="24"/>
        </w:rPr>
      </w:pPr>
      <w:r>
        <w:rPr>
          <w:rFonts w:ascii="楷体_GB2312" w:eastAsia="楷体_GB2312" w:hint="eastAsia"/>
          <w:b w:val="0"/>
          <w:bCs w:val="0"/>
          <w:sz w:val="24"/>
          <w:szCs w:val="24"/>
        </w:rPr>
        <w:t>11.2.1.7系统支持按责任区信息分层分流功能</w:t>
      </w:r>
    </w:p>
    <w:p w:rsidR="00E30963" w:rsidRDefault="007705EF">
      <w:pPr>
        <w:pStyle w:val="ab"/>
        <w:spacing w:after="0"/>
        <w:ind w:firstLineChars="200" w:firstLine="480"/>
        <w:rPr>
          <w:rFonts w:ascii="楷体_GB2312" w:eastAsia="楷体_GB2312"/>
          <w:bCs/>
          <w:sz w:val="24"/>
          <w:szCs w:val="24"/>
        </w:rPr>
      </w:pPr>
      <w:r>
        <w:rPr>
          <w:rFonts w:ascii="楷体_GB2312" w:eastAsia="楷体_GB2312" w:hint="eastAsia"/>
          <w:bCs/>
          <w:sz w:val="24"/>
          <w:szCs w:val="24"/>
        </w:rPr>
        <w:t>系统根据调度和集控的责任区，对图形和报警信息进行过滤分流显示。不同责任区人员不能查看非责任区的图形信息。</w:t>
      </w:r>
    </w:p>
    <w:p w:rsidR="00E30963" w:rsidRDefault="007705EF">
      <w:pPr>
        <w:pStyle w:val="ae"/>
        <w:adjustRightInd w:val="0"/>
        <w:snapToGrid w:val="0"/>
        <w:rPr>
          <w:rFonts w:ascii="楷体_GB2312" w:eastAsia="楷体_GB2312" w:hAnsi="宋体"/>
          <w:bCs/>
          <w:sz w:val="24"/>
          <w:szCs w:val="24"/>
        </w:rPr>
      </w:pPr>
      <w:bookmarkStart w:id="158" w:name="_Toc209325111"/>
      <w:r>
        <w:rPr>
          <w:rFonts w:ascii="楷体_GB2312" w:eastAsia="楷体_GB2312" w:hAnsi="宋体" w:hint="eastAsia"/>
          <w:bCs/>
          <w:sz w:val="24"/>
          <w:szCs w:val="24"/>
        </w:rPr>
        <w:t>11.2.2调度主站系统技术要求</w:t>
      </w:r>
      <w:bookmarkEnd w:id="158"/>
    </w:p>
    <w:p w:rsidR="00E30963" w:rsidRDefault="007705EF">
      <w:pPr>
        <w:pStyle w:val="2"/>
        <w:spacing w:line="240" w:lineRule="auto"/>
        <w:rPr>
          <w:rFonts w:ascii="楷体_GB2312" w:eastAsia="楷体_GB2312"/>
          <w:b w:val="0"/>
          <w:bCs w:val="0"/>
          <w:sz w:val="24"/>
          <w:szCs w:val="24"/>
        </w:rPr>
      </w:pPr>
      <w:bookmarkStart w:id="159" w:name="_Toc209325112"/>
      <w:r>
        <w:rPr>
          <w:rFonts w:ascii="楷体_GB2312" w:eastAsia="楷体_GB2312" w:hAnsi="宋体" w:cs="宋体" w:hint="eastAsia"/>
          <w:b w:val="0"/>
          <w:bCs w:val="0"/>
          <w:sz w:val="24"/>
          <w:szCs w:val="24"/>
        </w:rPr>
        <w:t>11.2.2.1</w:t>
      </w:r>
      <w:r>
        <w:rPr>
          <w:rFonts w:ascii="楷体_GB2312" w:eastAsia="楷体_GB2312" w:hint="eastAsia"/>
          <w:b w:val="0"/>
          <w:bCs w:val="0"/>
          <w:sz w:val="24"/>
          <w:szCs w:val="24"/>
        </w:rPr>
        <w:t>以间隔层为处理对象的数据库设计</w:t>
      </w:r>
      <w:bookmarkEnd w:id="159"/>
    </w:p>
    <w:p w:rsidR="00E30963" w:rsidRDefault="007705EF">
      <w:pPr>
        <w:pStyle w:val="a2"/>
        <w:ind w:firstLine="480"/>
        <w:rPr>
          <w:rFonts w:ascii="楷体_GB2312" w:eastAsia="楷体_GB2312" w:hAnsi="Arial"/>
          <w:bCs/>
          <w:szCs w:val="24"/>
        </w:rPr>
      </w:pPr>
      <w:r>
        <w:rPr>
          <w:rFonts w:ascii="楷体_GB2312" w:eastAsia="楷体_GB2312" w:hAnsi="Arial" w:hint="eastAsia"/>
          <w:bCs/>
          <w:szCs w:val="24"/>
        </w:rPr>
        <w:t>系统提供间隔图功能，间隔图提供本间隔的所有信息，遥控在间隔图中进行。</w:t>
      </w:r>
    </w:p>
    <w:p w:rsidR="00E30963" w:rsidRDefault="007705EF">
      <w:pPr>
        <w:pStyle w:val="a2"/>
        <w:ind w:firstLine="480"/>
        <w:rPr>
          <w:rFonts w:ascii="楷体_GB2312" w:eastAsia="楷体_GB2312" w:hAnsi="Arial"/>
          <w:bCs/>
          <w:szCs w:val="24"/>
        </w:rPr>
      </w:pPr>
      <w:r>
        <w:rPr>
          <w:rFonts w:ascii="楷体_GB2312" w:eastAsia="楷体_GB2312" w:hAnsi="Arial" w:hint="eastAsia"/>
          <w:bCs/>
          <w:szCs w:val="24"/>
        </w:rPr>
        <w:t>间隔层屏蔽操作方式：操作人员如想要屏蔽一个间隔层内的全部设备，只要操作一次，而不是针对间隔层所有设备都操作一次。</w:t>
      </w:r>
    </w:p>
    <w:p w:rsidR="00E30963" w:rsidRDefault="007705EF">
      <w:pPr>
        <w:pStyle w:val="2"/>
        <w:spacing w:line="240" w:lineRule="auto"/>
        <w:rPr>
          <w:rFonts w:ascii="楷体_GB2312" w:eastAsia="楷体_GB2312"/>
          <w:b w:val="0"/>
          <w:bCs w:val="0"/>
          <w:sz w:val="24"/>
          <w:szCs w:val="24"/>
        </w:rPr>
      </w:pPr>
      <w:bookmarkStart w:id="160" w:name="_Toc209325113"/>
      <w:r>
        <w:rPr>
          <w:rFonts w:ascii="楷体_GB2312" w:eastAsia="楷体_GB2312" w:hAnsi="宋体" w:cs="宋体" w:hint="eastAsia"/>
          <w:b w:val="0"/>
          <w:bCs w:val="0"/>
          <w:sz w:val="24"/>
          <w:szCs w:val="24"/>
        </w:rPr>
        <w:t>11.2.2.2</w:t>
      </w:r>
      <w:bookmarkStart w:id="161" w:name="_Toc209325114"/>
      <w:bookmarkEnd w:id="160"/>
      <w:r>
        <w:rPr>
          <w:rFonts w:ascii="楷体_GB2312" w:eastAsia="楷体_GB2312" w:hint="eastAsia"/>
          <w:b w:val="0"/>
          <w:bCs w:val="0"/>
          <w:sz w:val="24"/>
          <w:szCs w:val="24"/>
        </w:rPr>
        <w:t>智能化报警</w:t>
      </w:r>
      <w:bookmarkEnd w:id="161"/>
    </w:p>
    <w:p w:rsidR="00E30963" w:rsidRDefault="007705EF">
      <w:pPr>
        <w:pStyle w:val="a2"/>
        <w:ind w:firstLine="480"/>
        <w:rPr>
          <w:rFonts w:ascii="楷体_GB2312" w:eastAsia="楷体_GB2312" w:hAnsi="Arial"/>
          <w:bCs/>
          <w:szCs w:val="24"/>
        </w:rPr>
      </w:pPr>
      <w:r>
        <w:rPr>
          <w:rFonts w:ascii="楷体_GB2312" w:eastAsia="楷体_GB2312" w:hAnsi="Arial" w:hint="eastAsia"/>
          <w:bCs/>
          <w:szCs w:val="24"/>
        </w:rPr>
        <w:t>对报警和事件的处理具有客户化报警定义机制，可以按照应用类型、责任区域等定义报警内容；报警可划分为十个级别，用户可以根据需要定义报警的优先级；提供报警智能化处理机制，包括智能化报警确认、智能化分级报警监视和智能化报警复归机制，这些功能使得运行人员能够快速、准确地捕捉最新的报警和事件，提高处理报警和事件的响应速度，保证电网的安全运行。</w:t>
      </w:r>
    </w:p>
    <w:p w:rsidR="00E30963" w:rsidRDefault="007705EF">
      <w:pPr>
        <w:pStyle w:val="2"/>
        <w:spacing w:line="240" w:lineRule="auto"/>
        <w:rPr>
          <w:rFonts w:ascii="楷体_GB2312" w:eastAsia="楷体_GB2312"/>
          <w:b w:val="0"/>
          <w:bCs w:val="0"/>
          <w:sz w:val="24"/>
          <w:szCs w:val="24"/>
        </w:rPr>
      </w:pPr>
      <w:bookmarkStart w:id="162" w:name="_Toc209325115"/>
      <w:r>
        <w:rPr>
          <w:rFonts w:ascii="楷体_GB2312" w:eastAsia="楷体_GB2312" w:hAnsi="宋体" w:cs="宋体" w:hint="eastAsia"/>
          <w:b w:val="0"/>
          <w:bCs w:val="0"/>
          <w:sz w:val="24"/>
          <w:szCs w:val="24"/>
        </w:rPr>
        <w:t>11.2.2.3</w:t>
      </w:r>
      <w:r>
        <w:rPr>
          <w:rFonts w:ascii="楷体_GB2312" w:eastAsia="楷体_GB2312" w:hint="eastAsia"/>
          <w:b w:val="0"/>
          <w:bCs w:val="0"/>
          <w:sz w:val="24"/>
          <w:szCs w:val="24"/>
        </w:rPr>
        <w:t>智能光子牌</w:t>
      </w:r>
      <w:bookmarkEnd w:id="162"/>
    </w:p>
    <w:p w:rsidR="00E30963" w:rsidRDefault="007705EF">
      <w:pPr>
        <w:pStyle w:val="a2"/>
        <w:ind w:firstLine="480"/>
        <w:rPr>
          <w:rFonts w:ascii="楷体_GB2312" w:eastAsia="楷体_GB2312" w:hAnsi="Arial"/>
          <w:bCs/>
          <w:szCs w:val="24"/>
        </w:rPr>
      </w:pPr>
      <w:r>
        <w:rPr>
          <w:rFonts w:ascii="楷体_GB2312" w:eastAsia="楷体_GB2312" w:hAnsi="Arial" w:hint="eastAsia"/>
          <w:bCs/>
          <w:szCs w:val="24"/>
        </w:rPr>
        <w:t>系统能够智能生成供电系统运行异常总光子牌、供电区域光子牌、站光子牌、间隔光子牌、设备对象光子牌，并分层设计，可分层点击进入和退出。光子牌正常为平光显示，异常变色闪烁。</w:t>
      </w:r>
    </w:p>
    <w:p w:rsidR="00E30963" w:rsidRDefault="007705EF">
      <w:pPr>
        <w:pStyle w:val="2"/>
        <w:spacing w:line="240" w:lineRule="auto"/>
        <w:rPr>
          <w:rFonts w:ascii="楷体_GB2312" w:eastAsia="楷体_GB2312"/>
          <w:b w:val="0"/>
          <w:bCs w:val="0"/>
          <w:sz w:val="24"/>
          <w:szCs w:val="24"/>
        </w:rPr>
      </w:pPr>
      <w:bookmarkStart w:id="163" w:name="_Toc448623693"/>
      <w:bookmarkStart w:id="164" w:name="_Toc36432520"/>
      <w:bookmarkStart w:id="165" w:name="_Toc448624306"/>
      <w:bookmarkStart w:id="166" w:name="_Toc440706760"/>
      <w:bookmarkStart w:id="167" w:name="_Toc448623766"/>
      <w:bookmarkStart w:id="168" w:name="_Toc209325117"/>
      <w:bookmarkStart w:id="169" w:name="_Toc448220691"/>
      <w:bookmarkStart w:id="170" w:name="_Toc448629002"/>
      <w:bookmarkStart w:id="171" w:name="_Toc448575503"/>
      <w:bookmarkStart w:id="172" w:name="_Toc448112811"/>
      <w:bookmarkStart w:id="173" w:name="_Toc446847210"/>
      <w:r>
        <w:rPr>
          <w:rFonts w:ascii="楷体_GB2312" w:eastAsia="楷体_GB2312" w:hAnsi="宋体" w:cs="宋体" w:hint="eastAsia"/>
          <w:b w:val="0"/>
          <w:bCs w:val="0"/>
          <w:sz w:val="24"/>
          <w:szCs w:val="24"/>
        </w:rPr>
        <w:t>11.2.2.4</w:t>
      </w:r>
      <w:r>
        <w:rPr>
          <w:rFonts w:ascii="楷体_GB2312" w:eastAsia="楷体_GB2312" w:hint="eastAsia"/>
          <w:b w:val="0"/>
          <w:bCs w:val="0"/>
          <w:sz w:val="24"/>
          <w:szCs w:val="24"/>
        </w:rPr>
        <w:t>维图形显示技术</w:t>
      </w:r>
      <w:bookmarkEnd w:id="163"/>
      <w:bookmarkEnd w:id="164"/>
      <w:bookmarkEnd w:id="165"/>
      <w:bookmarkEnd w:id="166"/>
      <w:bookmarkEnd w:id="167"/>
      <w:bookmarkEnd w:id="168"/>
      <w:bookmarkEnd w:id="169"/>
      <w:bookmarkEnd w:id="170"/>
      <w:bookmarkEnd w:id="171"/>
      <w:bookmarkEnd w:id="172"/>
      <w:bookmarkEnd w:id="173"/>
    </w:p>
    <w:p w:rsidR="00E30963" w:rsidRDefault="007705EF">
      <w:pPr>
        <w:pStyle w:val="a2"/>
        <w:numPr>
          <w:ilvl w:val="0"/>
          <w:numId w:val="20"/>
        </w:numPr>
        <w:ind w:left="905"/>
        <w:rPr>
          <w:rFonts w:ascii="楷体_GB2312" w:eastAsia="楷体_GB2312" w:hAnsi="Arial"/>
          <w:bCs/>
          <w:szCs w:val="24"/>
        </w:rPr>
      </w:pPr>
      <w:r>
        <w:rPr>
          <w:rFonts w:ascii="楷体_GB2312" w:eastAsia="楷体_GB2312" w:hAnsi="Arial" w:hint="eastAsia"/>
          <w:bCs/>
          <w:szCs w:val="24"/>
        </w:rPr>
        <w:t>客户化动画设计支持；</w:t>
      </w:r>
    </w:p>
    <w:p w:rsidR="00E30963" w:rsidRDefault="007705EF">
      <w:pPr>
        <w:pStyle w:val="a2"/>
        <w:numPr>
          <w:ilvl w:val="0"/>
          <w:numId w:val="20"/>
        </w:numPr>
        <w:ind w:left="905"/>
        <w:rPr>
          <w:rFonts w:ascii="楷体_GB2312" w:eastAsia="楷体_GB2312" w:hAnsi="Arial"/>
          <w:bCs/>
          <w:szCs w:val="24"/>
        </w:rPr>
      </w:pPr>
      <w:r>
        <w:rPr>
          <w:rFonts w:ascii="楷体_GB2312" w:eastAsia="楷体_GB2312" w:hAnsi="Arial" w:hint="eastAsia"/>
          <w:bCs/>
          <w:szCs w:val="24"/>
        </w:rPr>
        <w:t>数据库全对象上画面；</w:t>
      </w:r>
    </w:p>
    <w:p w:rsidR="00E30963" w:rsidRDefault="007705EF">
      <w:pPr>
        <w:pStyle w:val="a2"/>
        <w:numPr>
          <w:ilvl w:val="0"/>
          <w:numId w:val="20"/>
        </w:numPr>
        <w:ind w:left="905"/>
        <w:rPr>
          <w:rFonts w:ascii="楷体_GB2312" w:eastAsia="楷体_GB2312" w:hAnsi="Arial"/>
          <w:bCs/>
          <w:szCs w:val="24"/>
        </w:rPr>
      </w:pPr>
      <w:r>
        <w:rPr>
          <w:rFonts w:ascii="楷体_GB2312" w:eastAsia="楷体_GB2312" w:hAnsi="Arial" w:hint="eastAsia"/>
          <w:bCs/>
          <w:szCs w:val="24"/>
        </w:rPr>
        <w:t>全网图形库全自动保证在线/离线节点的一致性维护</w:t>
      </w:r>
    </w:p>
    <w:p w:rsidR="00E30963" w:rsidRDefault="007705EF">
      <w:pPr>
        <w:pStyle w:val="2"/>
        <w:spacing w:line="240" w:lineRule="auto"/>
        <w:rPr>
          <w:rFonts w:ascii="楷体_GB2312" w:eastAsia="楷体_GB2312"/>
          <w:b w:val="0"/>
          <w:bCs w:val="0"/>
          <w:sz w:val="24"/>
          <w:szCs w:val="24"/>
        </w:rPr>
      </w:pPr>
      <w:bookmarkStart w:id="174" w:name="_Toc209325118"/>
      <w:r>
        <w:rPr>
          <w:rFonts w:ascii="楷体_GB2312" w:eastAsia="楷体_GB2312" w:hAnsi="宋体" w:cs="宋体" w:hint="eastAsia"/>
          <w:b w:val="0"/>
          <w:bCs w:val="0"/>
          <w:sz w:val="24"/>
          <w:szCs w:val="24"/>
        </w:rPr>
        <w:t>11.2.2.5</w:t>
      </w:r>
      <w:r>
        <w:rPr>
          <w:rFonts w:ascii="楷体_GB2312" w:eastAsia="楷体_GB2312" w:hint="eastAsia"/>
          <w:b w:val="0"/>
          <w:bCs w:val="0"/>
          <w:sz w:val="24"/>
          <w:szCs w:val="24"/>
        </w:rPr>
        <w:t>可视化技术</w:t>
      </w:r>
      <w:bookmarkEnd w:id="174"/>
    </w:p>
    <w:p w:rsidR="00E30963" w:rsidRDefault="007705EF">
      <w:pPr>
        <w:pStyle w:val="a0"/>
        <w:numPr>
          <w:ilvl w:val="4"/>
          <w:numId w:val="21"/>
        </w:numPr>
        <w:spacing w:after="0" w:line="240" w:lineRule="auto"/>
        <w:ind w:firstLineChars="200" w:firstLine="480"/>
        <w:textAlignment w:val="auto"/>
        <w:rPr>
          <w:rFonts w:ascii="楷体_GB2312" w:eastAsia="楷体_GB2312"/>
          <w:bCs/>
          <w:sz w:val="24"/>
          <w:szCs w:val="24"/>
        </w:rPr>
      </w:pPr>
      <w:r>
        <w:rPr>
          <w:rFonts w:ascii="楷体_GB2312" w:eastAsia="楷体_GB2312" w:hint="eastAsia"/>
          <w:bCs/>
          <w:sz w:val="24"/>
          <w:szCs w:val="24"/>
        </w:rPr>
        <w:t>系统支持可视化技术应用。将大规模数据转换为图形、图象，以直观的形式表示出来，为生产管理、调度提供美观、实用、简捷、形象的界面，在面对海量数据中能够直观快速找到所需要的关键数据。</w:t>
      </w:r>
    </w:p>
    <w:p w:rsidR="00E30963" w:rsidRDefault="007705EF">
      <w:pPr>
        <w:pStyle w:val="2"/>
        <w:spacing w:line="240" w:lineRule="auto"/>
        <w:rPr>
          <w:rFonts w:ascii="楷体_GB2312" w:eastAsia="楷体_GB2312"/>
          <w:b w:val="0"/>
          <w:bCs w:val="0"/>
          <w:sz w:val="24"/>
          <w:szCs w:val="24"/>
        </w:rPr>
      </w:pPr>
      <w:bookmarkStart w:id="175" w:name="_Toc448220692"/>
      <w:bookmarkStart w:id="176" w:name="_Toc448624307"/>
      <w:bookmarkStart w:id="177" w:name="_Toc448575504"/>
      <w:bookmarkStart w:id="178" w:name="_Toc448623694"/>
      <w:bookmarkStart w:id="179" w:name="_Toc446847211"/>
      <w:bookmarkStart w:id="180" w:name="_Toc209325119"/>
      <w:bookmarkStart w:id="181" w:name="_Toc440706769"/>
      <w:bookmarkStart w:id="182" w:name="_Toc36432521"/>
      <w:bookmarkStart w:id="183" w:name="_Toc448629003"/>
      <w:bookmarkStart w:id="184" w:name="_Toc448623767"/>
      <w:bookmarkStart w:id="185" w:name="_Toc448112812"/>
      <w:r>
        <w:rPr>
          <w:rFonts w:ascii="楷体_GB2312" w:eastAsia="楷体_GB2312" w:hAnsi="宋体" w:cs="宋体" w:hint="eastAsia"/>
          <w:b w:val="0"/>
          <w:bCs w:val="0"/>
          <w:sz w:val="24"/>
          <w:szCs w:val="24"/>
        </w:rPr>
        <w:t>11.2.2.6</w:t>
      </w:r>
      <w:r>
        <w:rPr>
          <w:rFonts w:ascii="楷体_GB2312" w:eastAsia="楷体_GB2312" w:hint="eastAsia"/>
          <w:b w:val="0"/>
          <w:bCs w:val="0"/>
          <w:sz w:val="24"/>
          <w:szCs w:val="24"/>
        </w:rPr>
        <w:t>先进的数据采集方案</w:t>
      </w:r>
      <w:bookmarkEnd w:id="175"/>
      <w:bookmarkEnd w:id="176"/>
      <w:bookmarkEnd w:id="177"/>
      <w:bookmarkEnd w:id="178"/>
      <w:bookmarkEnd w:id="179"/>
      <w:bookmarkEnd w:id="180"/>
      <w:bookmarkEnd w:id="181"/>
      <w:bookmarkEnd w:id="182"/>
      <w:bookmarkEnd w:id="183"/>
      <w:bookmarkEnd w:id="184"/>
      <w:bookmarkEnd w:id="185"/>
    </w:p>
    <w:p w:rsidR="00E30963" w:rsidRDefault="007705EF">
      <w:pPr>
        <w:pStyle w:val="a2"/>
        <w:numPr>
          <w:ilvl w:val="0"/>
          <w:numId w:val="22"/>
        </w:numPr>
        <w:tabs>
          <w:tab w:val="left" w:pos="905"/>
        </w:tabs>
        <w:ind w:left="905"/>
        <w:rPr>
          <w:rFonts w:ascii="楷体_GB2312" w:eastAsia="楷体_GB2312" w:hAnsi="Arial"/>
          <w:bCs/>
          <w:szCs w:val="24"/>
        </w:rPr>
      </w:pPr>
      <w:r>
        <w:rPr>
          <w:rFonts w:ascii="楷体_GB2312" w:eastAsia="楷体_GB2312" w:hAnsi="Arial" w:hint="eastAsia"/>
          <w:bCs/>
          <w:szCs w:val="24"/>
        </w:rPr>
        <w:t>采用通过网络访问的通讯/终端服务器；</w:t>
      </w:r>
    </w:p>
    <w:p w:rsidR="00E30963" w:rsidRDefault="007705EF">
      <w:pPr>
        <w:pStyle w:val="a2"/>
        <w:numPr>
          <w:ilvl w:val="0"/>
          <w:numId w:val="22"/>
        </w:numPr>
        <w:tabs>
          <w:tab w:val="left" w:pos="905"/>
        </w:tabs>
        <w:ind w:left="905"/>
        <w:rPr>
          <w:rFonts w:ascii="楷体_GB2312" w:eastAsia="楷体_GB2312" w:hAnsi="Arial"/>
          <w:bCs/>
          <w:szCs w:val="24"/>
        </w:rPr>
      </w:pPr>
      <w:r>
        <w:rPr>
          <w:rFonts w:ascii="楷体_GB2312" w:eastAsia="楷体_GB2312" w:hAnsi="Arial" w:hint="eastAsia"/>
          <w:bCs/>
          <w:szCs w:val="24"/>
        </w:rPr>
        <w:t>前后台一致的硬软件平台，开放、组态能力强、维护代价低；</w:t>
      </w:r>
    </w:p>
    <w:p w:rsidR="00E30963" w:rsidRDefault="007705EF">
      <w:pPr>
        <w:pStyle w:val="a2"/>
        <w:numPr>
          <w:ilvl w:val="0"/>
          <w:numId w:val="22"/>
        </w:numPr>
        <w:tabs>
          <w:tab w:val="left" w:pos="905"/>
        </w:tabs>
        <w:ind w:left="905"/>
        <w:rPr>
          <w:rFonts w:ascii="楷体_GB2312" w:eastAsia="楷体_GB2312" w:hAnsi="Arial"/>
          <w:bCs/>
          <w:szCs w:val="24"/>
        </w:rPr>
      </w:pPr>
      <w:r>
        <w:rPr>
          <w:rFonts w:ascii="楷体_GB2312" w:eastAsia="楷体_GB2312" w:hAnsi="Arial" w:hint="eastAsia"/>
          <w:bCs/>
          <w:szCs w:val="24"/>
        </w:rPr>
        <w:t>数据采集的跨平台解决方案；</w:t>
      </w:r>
    </w:p>
    <w:p w:rsidR="00E30963" w:rsidRDefault="007705EF">
      <w:pPr>
        <w:pStyle w:val="a2"/>
        <w:numPr>
          <w:ilvl w:val="0"/>
          <w:numId w:val="22"/>
        </w:numPr>
        <w:tabs>
          <w:tab w:val="left" w:pos="905"/>
        </w:tabs>
        <w:ind w:left="905"/>
        <w:rPr>
          <w:rFonts w:ascii="楷体_GB2312" w:eastAsia="楷体_GB2312" w:hAnsi="Arial"/>
          <w:bCs/>
          <w:szCs w:val="24"/>
        </w:rPr>
      </w:pPr>
      <w:r>
        <w:rPr>
          <w:rFonts w:ascii="楷体_GB2312" w:eastAsia="楷体_GB2312" w:hAnsi="Arial" w:hint="eastAsia"/>
          <w:bCs/>
          <w:szCs w:val="24"/>
        </w:rPr>
        <w:t>采集容量不受限制；</w:t>
      </w:r>
    </w:p>
    <w:p w:rsidR="00E30963" w:rsidRDefault="007705EF">
      <w:pPr>
        <w:pStyle w:val="a2"/>
        <w:numPr>
          <w:ilvl w:val="0"/>
          <w:numId w:val="22"/>
        </w:numPr>
        <w:tabs>
          <w:tab w:val="left" w:pos="905"/>
        </w:tabs>
        <w:ind w:left="905"/>
        <w:rPr>
          <w:rFonts w:ascii="楷体_GB2312" w:eastAsia="楷体_GB2312" w:hAnsi="Arial"/>
          <w:bCs/>
          <w:szCs w:val="24"/>
        </w:rPr>
      </w:pPr>
      <w:r>
        <w:rPr>
          <w:rFonts w:ascii="楷体_GB2312" w:eastAsia="楷体_GB2312" w:hAnsi="Arial" w:hint="eastAsia"/>
          <w:bCs/>
          <w:szCs w:val="24"/>
        </w:rPr>
        <w:lastRenderedPageBreak/>
        <w:t>高波特率通信；</w:t>
      </w:r>
    </w:p>
    <w:p w:rsidR="00E30963" w:rsidRDefault="007705EF">
      <w:pPr>
        <w:pStyle w:val="a2"/>
        <w:numPr>
          <w:ilvl w:val="0"/>
          <w:numId w:val="22"/>
        </w:numPr>
        <w:tabs>
          <w:tab w:val="left" w:pos="905"/>
        </w:tabs>
        <w:ind w:left="905"/>
        <w:rPr>
          <w:rFonts w:ascii="楷体_GB2312" w:eastAsia="楷体_GB2312" w:hAnsi="Arial"/>
          <w:bCs/>
          <w:szCs w:val="24"/>
        </w:rPr>
      </w:pPr>
      <w:r>
        <w:rPr>
          <w:rFonts w:ascii="楷体_GB2312" w:eastAsia="楷体_GB2312" w:hAnsi="Arial" w:hint="eastAsia"/>
          <w:bCs/>
          <w:szCs w:val="24"/>
        </w:rPr>
        <w:t>选用独立的数采网，隔离生数据不上主网。</w:t>
      </w:r>
    </w:p>
    <w:p w:rsidR="00E30963" w:rsidRDefault="007705EF">
      <w:pPr>
        <w:pStyle w:val="2"/>
        <w:spacing w:after="0" w:line="240" w:lineRule="auto"/>
        <w:rPr>
          <w:rFonts w:ascii="楷体_GB2312" w:eastAsia="楷体_GB2312" w:hAnsi="宋体"/>
          <w:b w:val="0"/>
          <w:bCs w:val="0"/>
          <w:sz w:val="24"/>
          <w:szCs w:val="24"/>
        </w:rPr>
      </w:pPr>
      <w:bookmarkStart w:id="186" w:name="_Toc448220693"/>
      <w:bookmarkStart w:id="187" w:name="_Toc36432522"/>
      <w:bookmarkStart w:id="188" w:name="_Toc448623768"/>
      <w:bookmarkStart w:id="189" w:name="_Toc446847212"/>
      <w:bookmarkStart w:id="190" w:name="_Toc448575505"/>
      <w:bookmarkStart w:id="191" w:name="_Toc394115171"/>
      <w:bookmarkStart w:id="192" w:name="_Toc393716986"/>
      <w:bookmarkStart w:id="193" w:name="_Toc448112813"/>
      <w:bookmarkStart w:id="194" w:name="_Toc394116649"/>
      <w:bookmarkStart w:id="195" w:name="_Toc209325122"/>
      <w:bookmarkStart w:id="196" w:name="_Toc448629004"/>
      <w:bookmarkStart w:id="197" w:name="_Toc448624308"/>
      <w:bookmarkStart w:id="198" w:name="_Toc448623695"/>
      <w:bookmarkEnd w:id="120"/>
      <w:bookmarkEnd w:id="121"/>
      <w:bookmarkEnd w:id="122"/>
      <w:bookmarkEnd w:id="123"/>
      <w:bookmarkEnd w:id="124"/>
      <w:bookmarkEnd w:id="125"/>
      <w:bookmarkEnd w:id="126"/>
      <w:bookmarkEnd w:id="127"/>
      <w:bookmarkEnd w:id="128"/>
      <w:bookmarkEnd w:id="129"/>
      <w:r>
        <w:rPr>
          <w:rFonts w:ascii="楷体_GB2312" w:eastAsia="楷体_GB2312" w:hAnsi="宋体" w:cs="宋体" w:hint="eastAsia"/>
          <w:b w:val="0"/>
          <w:bCs w:val="0"/>
          <w:sz w:val="24"/>
          <w:szCs w:val="24"/>
        </w:rPr>
        <w:t>11.2.</w:t>
      </w:r>
      <w:r>
        <w:rPr>
          <w:rFonts w:ascii="楷体_GB2312" w:eastAsia="楷体_GB2312" w:hint="eastAsia"/>
          <w:b w:val="0"/>
          <w:bCs w:val="0"/>
          <w:sz w:val="24"/>
          <w:szCs w:val="24"/>
        </w:rPr>
        <w:t xml:space="preserve">2.7 </w:t>
      </w:r>
      <w:bookmarkStart w:id="199" w:name="_Toc209325108"/>
      <w:r>
        <w:rPr>
          <w:rFonts w:ascii="楷体_GB2312" w:eastAsia="楷体_GB2312" w:hint="eastAsia"/>
          <w:b w:val="0"/>
          <w:bCs w:val="0"/>
          <w:sz w:val="24"/>
          <w:szCs w:val="24"/>
        </w:rPr>
        <w:t xml:space="preserve"> 基于物理隔离的数据安全访问技术</w:t>
      </w:r>
      <w:bookmarkEnd w:id="199"/>
    </w:p>
    <w:p w:rsidR="00E30963" w:rsidRDefault="007705EF">
      <w:pPr>
        <w:pStyle w:val="a0"/>
        <w:numPr>
          <w:ilvl w:val="4"/>
          <w:numId w:val="21"/>
        </w:numPr>
        <w:spacing w:after="0" w:line="240" w:lineRule="auto"/>
        <w:ind w:firstLineChars="200" w:firstLine="480"/>
        <w:textAlignment w:val="auto"/>
        <w:rPr>
          <w:rFonts w:ascii="楷体_GB2312" w:eastAsia="楷体_GB2312"/>
          <w:bCs/>
          <w:sz w:val="24"/>
          <w:szCs w:val="24"/>
        </w:rPr>
      </w:pPr>
      <w:r>
        <w:rPr>
          <w:rFonts w:ascii="楷体_GB2312" w:eastAsia="楷体_GB2312" w:hint="eastAsia"/>
          <w:bCs/>
          <w:sz w:val="24"/>
          <w:szCs w:val="24"/>
        </w:rPr>
        <w:t>根据二次系统安全防护的需要，采用数据库镜像代理技术将SCADA系统的实时数据、历史数据、图形、报表镜像到安全区III的系统上，供web和其它系统访问。</w:t>
      </w:r>
    </w:p>
    <w:p w:rsidR="00E30963" w:rsidRDefault="007705EF">
      <w:pPr>
        <w:pStyle w:val="2"/>
        <w:spacing w:line="240" w:lineRule="auto"/>
        <w:rPr>
          <w:rFonts w:ascii="楷体_GB2312" w:eastAsia="楷体_GB2312"/>
          <w:b w:val="0"/>
          <w:bCs w:val="0"/>
          <w:sz w:val="24"/>
          <w:szCs w:val="24"/>
        </w:rPr>
      </w:pPr>
      <w:bookmarkStart w:id="200" w:name="_Toc209325123"/>
      <w:bookmarkStart w:id="201" w:name="_Toc36432524"/>
      <w:bookmarkStart w:id="202" w:name="_Toc448575507"/>
      <w:bookmarkStart w:id="203" w:name="_Toc448112815"/>
      <w:bookmarkStart w:id="204" w:name="_Toc448220695"/>
      <w:bookmarkStart w:id="205" w:name="_Toc448623770"/>
      <w:bookmarkStart w:id="206" w:name="_Toc448629006"/>
      <w:bookmarkStart w:id="207" w:name="_Toc446847214"/>
      <w:bookmarkStart w:id="208" w:name="_Toc448623697"/>
      <w:bookmarkStart w:id="209" w:name="_Toc440706763"/>
      <w:bookmarkStart w:id="210" w:name="_Toc448624310"/>
      <w:bookmarkEnd w:id="186"/>
      <w:bookmarkEnd w:id="187"/>
      <w:bookmarkEnd w:id="188"/>
      <w:bookmarkEnd w:id="189"/>
      <w:bookmarkEnd w:id="190"/>
      <w:bookmarkEnd w:id="191"/>
      <w:bookmarkEnd w:id="192"/>
      <w:bookmarkEnd w:id="193"/>
      <w:bookmarkEnd w:id="194"/>
      <w:bookmarkEnd w:id="195"/>
      <w:bookmarkEnd w:id="196"/>
      <w:bookmarkEnd w:id="197"/>
      <w:bookmarkEnd w:id="198"/>
      <w:r>
        <w:rPr>
          <w:rFonts w:ascii="楷体_GB2312" w:eastAsia="楷体_GB2312" w:hAnsi="宋体" w:cs="宋体" w:hint="eastAsia"/>
          <w:b w:val="0"/>
          <w:bCs w:val="0"/>
          <w:sz w:val="24"/>
          <w:szCs w:val="24"/>
        </w:rPr>
        <w:t xml:space="preserve">11.2.2.8  </w:t>
      </w:r>
      <w:r>
        <w:rPr>
          <w:rFonts w:ascii="楷体_GB2312" w:eastAsia="楷体_GB2312" w:hint="eastAsia"/>
          <w:b w:val="0"/>
          <w:bCs w:val="0"/>
          <w:sz w:val="24"/>
          <w:szCs w:val="24"/>
        </w:rPr>
        <w:t>WEB浏览服务</w:t>
      </w:r>
      <w:bookmarkEnd w:id="200"/>
      <w:bookmarkEnd w:id="201"/>
      <w:r>
        <w:rPr>
          <w:rFonts w:ascii="楷体_GB2312" w:eastAsia="楷体_GB2312" w:hint="eastAsia"/>
          <w:b w:val="0"/>
          <w:bCs w:val="0"/>
          <w:sz w:val="24"/>
          <w:szCs w:val="24"/>
        </w:rPr>
        <w:t>及信息共享</w:t>
      </w:r>
    </w:p>
    <w:p w:rsidR="00E30963" w:rsidRDefault="007705EF">
      <w:pPr>
        <w:pStyle w:val="a2"/>
        <w:ind w:firstLine="425"/>
        <w:rPr>
          <w:rFonts w:ascii="楷体_GB2312" w:eastAsia="楷体_GB2312" w:hAnsi="Arial"/>
          <w:bCs/>
          <w:szCs w:val="24"/>
        </w:rPr>
      </w:pPr>
      <w:r>
        <w:rPr>
          <w:rFonts w:ascii="楷体_GB2312" w:eastAsia="楷体_GB2312" w:hAnsi="Arial" w:cs="Courier New" w:hint="eastAsia"/>
          <w:bCs/>
          <w:szCs w:val="24"/>
        </w:rPr>
        <w:t>WEB</w:t>
      </w:r>
      <w:r>
        <w:rPr>
          <w:rFonts w:ascii="楷体_GB2312" w:eastAsia="楷体_GB2312" w:hAnsi="Arial" w:hint="eastAsia"/>
          <w:bCs/>
          <w:szCs w:val="24"/>
        </w:rPr>
        <w:t>服务是将其实时监视和数据查询功能通过物理隔离设备安全地延拓至本系统之外的有效方式。</w:t>
      </w:r>
      <w:r>
        <w:rPr>
          <w:rFonts w:ascii="楷体_GB2312" w:eastAsia="楷体_GB2312" w:hAnsi="Arial" w:cs="Courier New" w:hint="eastAsia"/>
          <w:bCs/>
          <w:szCs w:val="24"/>
        </w:rPr>
        <w:t>WEB</w:t>
      </w:r>
      <w:r>
        <w:rPr>
          <w:rFonts w:ascii="楷体_GB2312" w:eastAsia="楷体_GB2312" w:hAnsi="Arial" w:hint="eastAsia"/>
          <w:bCs/>
          <w:szCs w:val="24"/>
        </w:rPr>
        <w:t>服务是基于因特网的</w:t>
      </w:r>
      <w:r>
        <w:rPr>
          <w:rFonts w:ascii="楷体_GB2312" w:eastAsia="楷体_GB2312" w:hAnsi="Arial" w:cs="Courier New" w:hint="eastAsia"/>
          <w:bCs/>
          <w:szCs w:val="24"/>
        </w:rPr>
        <w:t>WEB</w:t>
      </w:r>
      <w:r>
        <w:rPr>
          <w:rFonts w:ascii="楷体_GB2312" w:eastAsia="楷体_GB2312" w:hAnsi="Arial" w:hint="eastAsia"/>
          <w:bCs/>
          <w:szCs w:val="24"/>
        </w:rPr>
        <w:t>浏览技术。依赖此技术建立的网页画面，可供各种连网计算机友好方便地访问，对客户端没有任何特殊要求，不论计算机位于何处，是通过电话线还是企业网连接，不论客户端安装的是</w:t>
      </w:r>
      <w:r>
        <w:rPr>
          <w:rFonts w:ascii="楷体_GB2312" w:eastAsia="楷体_GB2312" w:hAnsi="Arial" w:cs="Courier New" w:hint="eastAsia"/>
          <w:bCs/>
          <w:szCs w:val="24"/>
        </w:rPr>
        <w:t>WindowsNT</w:t>
      </w:r>
      <w:r>
        <w:rPr>
          <w:rFonts w:ascii="楷体_GB2312" w:eastAsia="楷体_GB2312" w:hAnsi="Arial" w:hint="eastAsia"/>
          <w:bCs/>
          <w:szCs w:val="24"/>
        </w:rPr>
        <w:t>还是</w:t>
      </w:r>
      <w:r>
        <w:rPr>
          <w:rFonts w:ascii="楷体_GB2312" w:eastAsia="楷体_GB2312" w:hAnsi="Arial" w:cs="Courier New" w:hint="eastAsia"/>
          <w:bCs/>
          <w:szCs w:val="24"/>
        </w:rPr>
        <w:t>Windows2003/XP</w:t>
      </w:r>
      <w:r>
        <w:rPr>
          <w:rFonts w:ascii="楷体_GB2312" w:eastAsia="楷体_GB2312" w:hAnsi="Arial" w:hint="eastAsia"/>
          <w:bCs/>
          <w:szCs w:val="24"/>
        </w:rPr>
        <w:t>都可以，用户使用方便。浏览计算机中仅需具有标准的</w:t>
      </w:r>
      <w:r>
        <w:rPr>
          <w:rFonts w:ascii="楷体_GB2312" w:eastAsia="楷体_GB2312" w:hAnsi="Arial" w:cs="Courier New" w:hint="eastAsia"/>
          <w:bCs/>
          <w:szCs w:val="24"/>
        </w:rPr>
        <w:t>WEB</w:t>
      </w:r>
      <w:r>
        <w:rPr>
          <w:rFonts w:ascii="楷体_GB2312" w:eastAsia="楷体_GB2312" w:hAnsi="Arial" w:hint="eastAsia"/>
          <w:bCs/>
          <w:szCs w:val="24"/>
        </w:rPr>
        <w:t>浏览器软件，如</w:t>
      </w:r>
      <w:r>
        <w:rPr>
          <w:rFonts w:ascii="楷体_GB2312" w:eastAsia="楷体_GB2312" w:hAnsi="Arial" w:cs="Courier New" w:hint="eastAsia"/>
          <w:bCs/>
          <w:szCs w:val="24"/>
        </w:rPr>
        <w:t>I.E.</w:t>
      </w:r>
      <w:r>
        <w:rPr>
          <w:rFonts w:ascii="楷体_GB2312" w:eastAsia="楷体_GB2312" w:hAnsi="Arial" w:hint="eastAsia"/>
          <w:bCs/>
          <w:szCs w:val="24"/>
        </w:rPr>
        <w:t>。</w:t>
      </w:r>
    </w:p>
    <w:p w:rsidR="00E30963" w:rsidRDefault="007705EF">
      <w:pPr>
        <w:pStyle w:val="3"/>
        <w:numPr>
          <w:ilvl w:val="0"/>
          <w:numId w:val="23"/>
        </w:numPr>
        <w:spacing w:before="0" w:after="0" w:line="240" w:lineRule="auto"/>
        <w:ind w:hanging="60"/>
        <w:rPr>
          <w:rFonts w:ascii="楷体_GB2312" w:eastAsia="楷体_GB2312" w:hAnsi="Arial"/>
          <w:b w:val="0"/>
          <w:bCs/>
          <w:szCs w:val="24"/>
        </w:rPr>
      </w:pPr>
      <w:bookmarkStart w:id="211" w:name="_Toc507314023"/>
      <w:r>
        <w:rPr>
          <w:rFonts w:ascii="楷体_GB2312" w:eastAsia="楷体_GB2312" w:hAnsi="Arial" w:hint="eastAsia"/>
          <w:b w:val="0"/>
          <w:bCs/>
          <w:szCs w:val="24"/>
        </w:rPr>
        <w:t>WEB服务器平台</w:t>
      </w:r>
      <w:bookmarkEnd w:id="211"/>
    </w:p>
    <w:p w:rsidR="00E30963" w:rsidRDefault="007705EF">
      <w:pPr>
        <w:ind w:firstLine="425"/>
        <w:rPr>
          <w:rFonts w:ascii="楷体_GB2312" w:eastAsia="楷体_GB2312" w:hAnsi="Arial"/>
          <w:bCs/>
          <w:szCs w:val="24"/>
        </w:rPr>
      </w:pPr>
      <w:r>
        <w:rPr>
          <w:rFonts w:ascii="楷体_GB2312" w:eastAsia="楷体_GB2312" w:hAnsi="Arial" w:hint="eastAsia"/>
          <w:bCs/>
          <w:szCs w:val="24"/>
        </w:rPr>
        <w:t>本系统可以根据需求，为WEB服务器灵活选择各种方案。WEB网站（服务器）可选各种机型，如RISC工作站/服务器和PC机/PC服务器，以及各种UNIX、Windows操作系统平台。以后，用户可按需求增长升级WEB服务器。</w:t>
      </w:r>
    </w:p>
    <w:p w:rsidR="00E30963" w:rsidRDefault="007705EF">
      <w:pPr>
        <w:ind w:firstLine="425"/>
        <w:rPr>
          <w:rFonts w:ascii="楷体_GB2312" w:eastAsia="楷体_GB2312" w:hAnsi="Arial"/>
          <w:bCs/>
          <w:szCs w:val="24"/>
        </w:rPr>
      </w:pPr>
      <w:r>
        <w:rPr>
          <w:rFonts w:ascii="楷体_GB2312" w:eastAsia="楷体_GB2312" w:hAnsi="Arial" w:hint="eastAsia"/>
          <w:bCs/>
          <w:szCs w:val="24"/>
        </w:rPr>
        <w:t>WEB 实现方案在浏览器端全面亲近PC环境，最忠实地满足MIS网用户的浏览器端环境，各种工具紧跟Windows版本，以保证功能强，无版本困扰。</w:t>
      </w:r>
    </w:p>
    <w:p w:rsidR="00E30963" w:rsidRDefault="007705EF">
      <w:pPr>
        <w:pStyle w:val="3"/>
        <w:numPr>
          <w:ilvl w:val="0"/>
          <w:numId w:val="23"/>
        </w:numPr>
        <w:spacing w:before="0" w:after="0" w:line="240" w:lineRule="auto"/>
        <w:ind w:hanging="60"/>
        <w:rPr>
          <w:rFonts w:ascii="楷体_GB2312" w:eastAsia="楷体_GB2312" w:hAnsi="Arial"/>
          <w:b w:val="0"/>
          <w:bCs/>
          <w:szCs w:val="24"/>
        </w:rPr>
      </w:pPr>
      <w:bookmarkStart w:id="212" w:name="_Toc507314024"/>
      <w:r>
        <w:rPr>
          <w:rFonts w:ascii="楷体_GB2312" w:eastAsia="楷体_GB2312" w:hAnsi="Arial" w:hint="eastAsia"/>
          <w:b w:val="0"/>
          <w:bCs/>
          <w:szCs w:val="24"/>
        </w:rPr>
        <w:t>WEB实时画面</w:t>
      </w:r>
      <w:bookmarkEnd w:id="212"/>
    </w:p>
    <w:p w:rsidR="00E30963" w:rsidRDefault="007705EF">
      <w:pPr>
        <w:numPr>
          <w:ilvl w:val="0"/>
          <w:numId w:val="24"/>
        </w:numPr>
        <w:jc w:val="both"/>
        <w:rPr>
          <w:rFonts w:ascii="楷体_GB2312" w:eastAsia="楷体_GB2312" w:hAnsi="Arial"/>
          <w:bCs/>
          <w:szCs w:val="24"/>
        </w:rPr>
      </w:pPr>
      <w:r>
        <w:rPr>
          <w:rFonts w:ascii="楷体_GB2312" w:eastAsia="楷体_GB2312" w:hAnsi="Arial" w:cs="Courier New" w:hint="eastAsia"/>
          <w:bCs/>
          <w:szCs w:val="24"/>
        </w:rPr>
        <w:t>WEB</w:t>
      </w:r>
      <w:r>
        <w:rPr>
          <w:rFonts w:ascii="楷体_GB2312" w:eastAsia="楷体_GB2312" w:hAnsi="Arial" w:hint="eastAsia"/>
          <w:bCs/>
          <w:szCs w:val="24"/>
        </w:rPr>
        <w:t>实时画面自动与各平台调度员画面维护保持一致，不需用户二次绘图；</w:t>
      </w:r>
    </w:p>
    <w:p w:rsidR="00E30963" w:rsidRDefault="007705EF">
      <w:pPr>
        <w:pStyle w:val="a2"/>
        <w:numPr>
          <w:ilvl w:val="0"/>
          <w:numId w:val="24"/>
        </w:numPr>
        <w:rPr>
          <w:rFonts w:ascii="楷体_GB2312" w:eastAsia="楷体_GB2312" w:hAnsi="Arial"/>
          <w:bCs/>
          <w:kern w:val="0"/>
          <w:szCs w:val="24"/>
        </w:rPr>
      </w:pPr>
      <w:r>
        <w:rPr>
          <w:rFonts w:ascii="楷体_GB2312" w:eastAsia="楷体_GB2312" w:hAnsi="Arial" w:hint="eastAsia"/>
          <w:bCs/>
          <w:szCs w:val="24"/>
        </w:rPr>
        <w:t>所有图形文件和数据不下载到客户端，可大大减少病毒的传播概率，符合现代</w:t>
      </w:r>
      <w:r>
        <w:rPr>
          <w:rFonts w:ascii="楷体_GB2312" w:eastAsia="楷体_GB2312" w:hAnsi="Arial" w:cs="Courier New" w:hint="eastAsia"/>
          <w:bCs/>
          <w:szCs w:val="24"/>
        </w:rPr>
        <w:t>Internet</w:t>
      </w:r>
      <w:r>
        <w:rPr>
          <w:rFonts w:ascii="楷体_GB2312" w:eastAsia="楷体_GB2312" w:hAnsi="Arial" w:hint="eastAsia"/>
          <w:bCs/>
          <w:szCs w:val="24"/>
        </w:rPr>
        <w:t>的安全模式</w:t>
      </w:r>
    </w:p>
    <w:p w:rsidR="00E30963" w:rsidRDefault="007705EF">
      <w:pPr>
        <w:numPr>
          <w:ilvl w:val="0"/>
          <w:numId w:val="24"/>
        </w:numPr>
        <w:jc w:val="both"/>
        <w:rPr>
          <w:rFonts w:ascii="楷体_GB2312" w:eastAsia="楷体_GB2312" w:hAnsi="Arial"/>
          <w:bCs/>
          <w:szCs w:val="24"/>
        </w:rPr>
      </w:pPr>
      <w:r>
        <w:rPr>
          <w:rFonts w:ascii="楷体_GB2312" w:eastAsia="楷体_GB2312" w:hAnsi="Arial" w:hint="eastAsia"/>
          <w:bCs/>
          <w:szCs w:val="24"/>
        </w:rPr>
        <w:t>实时性高，采用了优化压缩技术，每一次只传送变化数据，对一些静态的信息只有在第一次调图时发送一次，</w:t>
      </w:r>
      <w:r>
        <w:rPr>
          <w:rFonts w:ascii="楷体_GB2312" w:eastAsia="楷体_GB2312" w:hAnsi="Arial" w:cs="Courier New" w:hint="eastAsia"/>
          <w:bCs/>
          <w:szCs w:val="24"/>
        </w:rPr>
        <w:t>MIS</w:t>
      </w:r>
      <w:r>
        <w:rPr>
          <w:rFonts w:ascii="楷体_GB2312" w:eastAsia="楷体_GB2312" w:hAnsi="Arial" w:hint="eastAsia"/>
          <w:bCs/>
          <w:szCs w:val="24"/>
        </w:rPr>
        <w:t>局域网服务图形刷新周期</w:t>
      </w:r>
      <w:r>
        <w:rPr>
          <w:rFonts w:ascii="楷体_GB2312" w:eastAsia="楷体_GB2312" w:hAnsi="Arial" w:cs="Courier New" w:hint="eastAsia"/>
          <w:bCs/>
          <w:szCs w:val="24"/>
        </w:rPr>
        <w:t>5s</w:t>
      </w:r>
      <w:r>
        <w:rPr>
          <w:rFonts w:ascii="楷体_GB2312" w:eastAsia="楷体_GB2312" w:hAnsi="Arial" w:hint="eastAsia"/>
          <w:bCs/>
          <w:szCs w:val="24"/>
        </w:rPr>
        <w:t>，电话线广域网服务刷新周期</w:t>
      </w:r>
      <w:r>
        <w:rPr>
          <w:rFonts w:ascii="楷体_GB2312" w:eastAsia="楷体_GB2312" w:hAnsi="Arial" w:cs="Courier New" w:hint="eastAsia"/>
          <w:bCs/>
          <w:szCs w:val="24"/>
        </w:rPr>
        <w:t>8s</w:t>
      </w:r>
      <w:r>
        <w:rPr>
          <w:rFonts w:ascii="楷体_GB2312" w:eastAsia="楷体_GB2312" w:hAnsi="Arial" w:hint="eastAsia"/>
          <w:bCs/>
          <w:szCs w:val="24"/>
        </w:rPr>
        <w:t>，大大优于普通技术实现的图形分钟级刷新；</w:t>
      </w:r>
    </w:p>
    <w:p w:rsidR="00E30963" w:rsidRDefault="007705EF">
      <w:pPr>
        <w:pStyle w:val="a2"/>
        <w:numPr>
          <w:ilvl w:val="0"/>
          <w:numId w:val="24"/>
        </w:numPr>
        <w:rPr>
          <w:rFonts w:ascii="楷体_GB2312" w:eastAsia="楷体_GB2312" w:hAnsi="Arial"/>
          <w:bCs/>
          <w:szCs w:val="24"/>
        </w:rPr>
      </w:pPr>
      <w:r>
        <w:rPr>
          <w:rFonts w:ascii="楷体_GB2312" w:eastAsia="楷体_GB2312" w:hAnsi="Arial" w:hint="eastAsia"/>
          <w:bCs/>
          <w:szCs w:val="24"/>
        </w:rPr>
        <w:t>浏览到的所有接线图、棒图、曲线图等图形完全矢量化，可任意缩放不失真，由于传送的是矢量图形而不是位图，传送一副比较复杂的图形也不超过</w:t>
      </w:r>
      <w:r>
        <w:rPr>
          <w:rFonts w:ascii="楷体_GB2312" w:eastAsia="楷体_GB2312" w:hAnsi="Arial" w:cs="Courier New" w:hint="eastAsia"/>
          <w:bCs/>
          <w:szCs w:val="24"/>
        </w:rPr>
        <w:t>15</w:t>
      </w:r>
      <w:r>
        <w:rPr>
          <w:rFonts w:ascii="楷体_GB2312" w:eastAsia="楷体_GB2312" w:hAnsi="Arial" w:hint="eastAsia"/>
          <w:bCs/>
          <w:szCs w:val="24"/>
        </w:rPr>
        <w:t>秒（用</w:t>
      </w:r>
      <w:r>
        <w:rPr>
          <w:rFonts w:ascii="楷体_GB2312" w:eastAsia="楷体_GB2312" w:hAnsi="Arial" w:cs="Courier New" w:hint="eastAsia"/>
          <w:bCs/>
          <w:szCs w:val="24"/>
        </w:rPr>
        <w:t>56K</w:t>
      </w:r>
      <w:r>
        <w:rPr>
          <w:rFonts w:ascii="楷体_GB2312" w:eastAsia="楷体_GB2312" w:hAnsi="Arial" w:hint="eastAsia"/>
          <w:bCs/>
          <w:szCs w:val="24"/>
        </w:rPr>
        <w:t>电话线传输），可以作到浏览实用化；</w:t>
      </w:r>
    </w:p>
    <w:p w:rsidR="00E30963" w:rsidRDefault="007705EF">
      <w:pPr>
        <w:pStyle w:val="a2"/>
        <w:numPr>
          <w:ilvl w:val="0"/>
          <w:numId w:val="24"/>
        </w:numPr>
        <w:rPr>
          <w:rFonts w:ascii="楷体_GB2312" w:eastAsia="楷体_GB2312" w:hAnsi="Arial"/>
          <w:bCs/>
          <w:szCs w:val="24"/>
        </w:rPr>
      </w:pPr>
      <w:r>
        <w:rPr>
          <w:rFonts w:ascii="楷体_GB2312" w:eastAsia="楷体_GB2312" w:hAnsi="Arial" w:hint="eastAsia"/>
          <w:bCs/>
          <w:szCs w:val="24"/>
        </w:rPr>
        <w:t>浏览客户端支持三维图形</w:t>
      </w:r>
      <w:r>
        <w:rPr>
          <w:rFonts w:ascii="楷体_GB2312" w:eastAsia="楷体_GB2312" w:hAnsi="Arial" w:cs="Courier New" w:hint="eastAsia"/>
          <w:bCs/>
          <w:szCs w:val="24"/>
        </w:rPr>
        <w:t>OpenGL</w:t>
      </w:r>
      <w:r>
        <w:rPr>
          <w:rFonts w:ascii="楷体_GB2312" w:eastAsia="楷体_GB2312" w:hAnsi="Arial" w:hint="eastAsia"/>
          <w:bCs/>
          <w:szCs w:val="24"/>
        </w:rPr>
        <w:t>，可以充分利用发挥计算机的硬件资源</w:t>
      </w:r>
    </w:p>
    <w:p w:rsidR="00E30963" w:rsidRDefault="007705EF">
      <w:pPr>
        <w:pStyle w:val="a2"/>
        <w:numPr>
          <w:ilvl w:val="0"/>
          <w:numId w:val="24"/>
        </w:numPr>
        <w:rPr>
          <w:rFonts w:ascii="楷体_GB2312" w:eastAsia="楷体_GB2312" w:hAnsi="Arial"/>
          <w:bCs/>
          <w:szCs w:val="24"/>
        </w:rPr>
      </w:pPr>
      <w:r>
        <w:rPr>
          <w:rFonts w:ascii="楷体_GB2312" w:eastAsia="楷体_GB2312" w:hAnsi="Arial" w:hint="eastAsia"/>
          <w:bCs/>
          <w:szCs w:val="24"/>
        </w:rPr>
        <w:t>支持图形拷屏，把所看到图形的当前状态在当地的打印机上打印出来。</w:t>
      </w:r>
    </w:p>
    <w:p w:rsidR="00E30963" w:rsidRDefault="007705EF">
      <w:pPr>
        <w:numPr>
          <w:ilvl w:val="0"/>
          <w:numId w:val="24"/>
        </w:numPr>
        <w:jc w:val="both"/>
        <w:rPr>
          <w:rFonts w:ascii="楷体_GB2312" w:eastAsia="楷体_GB2312" w:hAnsi="Arial"/>
          <w:bCs/>
          <w:szCs w:val="24"/>
        </w:rPr>
      </w:pPr>
      <w:r>
        <w:rPr>
          <w:rFonts w:ascii="楷体_GB2312" w:eastAsia="楷体_GB2312" w:hAnsi="Arial" w:hint="eastAsia"/>
          <w:bCs/>
          <w:szCs w:val="24"/>
        </w:rPr>
        <w:t>功能最强的</w:t>
      </w:r>
      <w:r>
        <w:rPr>
          <w:rFonts w:ascii="楷体_GB2312" w:eastAsia="楷体_GB2312" w:hAnsi="Arial" w:cs="Courier New" w:hint="eastAsia"/>
          <w:bCs/>
          <w:szCs w:val="24"/>
        </w:rPr>
        <w:t>WEB</w:t>
      </w:r>
      <w:r>
        <w:rPr>
          <w:rFonts w:ascii="楷体_GB2312" w:eastAsia="楷体_GB2312" w:hAnsi="Arial" w:hint="eastAsia"/>
          <w:bCs/>
          <w:szCs w:val="24"/>
        </w:rPr>
        <w:t>图形查询：调度员界面全部查询功能均在</w:t>
      </w:r>
      <w:r>
        <w:rPr>
          <w:rFonts w:ascii="楷体_GB2312" w:eastAsia="楷体_GB2312" w:hAnsi="Arial" w:cs="Courier New" w:hint="eastAsia"/>
          <w:bCs/>
          <w:szCs w:val="24"/>
        </w:rPr>
        <w:t>WEB</w:t>
      </w:r>
      <w:r>
        <w:rPr>
          <w:rFonts w:ascii="楷体_GB2312" w:eastAsia="楷体_GB2312" w:hAnsi="Arial" w:hint="eastAsia"/>
          <w:bCs/>
          <w:szCs w:val="24"/>
        </w:rPr>
        <w:t>上实现，如：</w:t>
      </w:r>
    </w:p>
    <w:p w:rsidR="00E30963" w:rsidRDefault="007705EF">
      <w:pPr>
        <w:ind w:leftChars="200" w:left="480" w:firstLineChars="200" w:firstLine="480"/>
        <w:rPr>
          <w:rFonts w:ascii="楷体_GB2312" w:eastAsia="楷体_GB2312" w:hAnsi="Arial"/>
          <w:bCs/>
          <w:szCs w:val="24"/>
        </w:rPr>
      </w:pPr>
      <w:r>
        <w:rPr>
          <w:rFonts w:ascii="楷体_GB2312" w:eastAsia="楷体_GB2312" w:hAnsi="Arial" w:hint="eastAsia"/>
          <w:bCs/>
          <w:szCs w:val="24"/>
        </w:rPr>
        <w:t>--在</w:t>
      </w:r>
      <w:r>
        <w:rPr>
          <w:rFonts w:ascii="楷体_GB2312" w:eastAsia="楷体_GB2312" w:hAnsi="Arial" w:cs="Courier New" w:hint="eastAsia"/>
          <w:bCs/>
          <w:szCs w:val="24"/>
        </w:rPr>
        <w:t>YC</w:t>
      </w:r>
      <w:r>
        <w:rPr>
          <w:rFonts w:ascii="楷体_GB2312" w:eastAsia="楷体_GB2312" w:hAnsi="Arial" w:hint="eastAsia"/>
          <w:bCs/>
          <w:szCs w:val="24"/>
        </w:rPr>
        <w:t>上查询今日、昨日、历史某日同比曲线；</w:t>
      </w:r>
    </w:p>
    <w:p w:rsidR="00E30963" w:rsidRDefault="007705EF">
      <w:pPr>
        <w:ind w:leftChars="200" w:left="480" w:firstLineChars="200" w:firstLine="480"/>
        <w:rPr>
          <w:rFonts w:ascii="楷体_GB2312" w:eastAsia="楷体_GB2312" w:hAnsi="Arial"/>
          <w:bCs/>
          <w:szCs w:val="24"/>
        </w:rPr>
      </w:pPr>
      <w:r>
        <w:rPr>
          <w:rFonts w:ascii="楷体_GB2312" w:eastAsia="楷体_GB2312" w:hAnsi="Arial" w:hint="eastAsia"/>
          <w:bCs/>
          <w:szCs w:val="24"/>
        </w:rPr>
        <w:t>--在主变、母线、开关、线路上查询设备参数，并可以当地打印；</w:t>
      </w:r>
    </w:p>
    <w:p w:rsidR="00E30963" w:rsidRDefault="007705EF">
      <w:pPr>
        <w:ind w:leftChars="200" w:left="480" w:firstLineChars="200" w:firstLine="480"/>
        <w:rPr>
          <w:rFonts w:ascii="楷体_GB2312" w:eastAsia="楷体_GB2312" w:hAnsi="Arial"/>
          <w:bCs/>
          <w:szCs w:val="24"/>
        </w:rPr>
      </w:pPr>
      <w:r>
        <w:rPr>
          <w:rFonts w:ascii="楷体_GB2312" w:eastAsia="楷体_GB2312" w:hAnsi="Arial" w:hint="eastAsia"/>
          <w:bCs/>
          <w:szCs w:val="24"/>
        </w:rPr>
        <w:t>--查看电力设备是否单电；</w:t>
      </w:r>
    </w:p>
    <w:p w:rsidR="00E30963" w:rsidRDefault="007705EF">
      <w:pPr>
        <w:ind w:leftChars="200" w:left="480" w:firstLineChars="200" w:firstLine="480"/>
        <w:rPr>
          <w:rFonts w:ascii="楷体_GB2312" w:eastAsia="楷体_GB2312" w:hAnsi="Arial"/>
          <w:bCs/>
          <w:szCs w:val="24"/>
        </w:rPr>
      </w:pPr>
      <w:r>
        <w:rPr>
          <w:rFonts w:ascii="楷体_GB2312" w:eastAsia="楷体_GB2312" w:hAnsi="Arial" w:hint="eastAsia"/>
          <w:bCs/>
          <w:szCs w:val="24"/>
        </w:rPr>
        <w:t>--在</w:t>
      </w:r>
      <w:r>
        <w:rPr>
          <w:rFonts w:ascii="楷体_GB2312" w:eastAsia="楷体_GB2312" w:hAnsi="Arial" w:cs="Courier New" w:hint="eastAsia"/>
          <w:bCs/>
          <w:szCs w:val="24"/>
        </w:rPr>
        <w:t>YC、YX</w:t>
      </w:r>
      <w:r>
        <w:rPr>
          <w:rFonts w:ascii="楷体_GB2312" w:eastAsia="楷体_GB2312" w:hAnsi="Arial" w:hint="eastAsia"/>
          <w:bCs/>
          <w:szCs w:val="24"/>
        </w:rPr>
        <w:t>上查询</w:t>
      </w:r>
      <w:r>
        <w:rPr>
          <w:rFonts w:ascii="楷体_GB2312" w:eastAsia="楷体_GB2312" w:hAnsi="Arial" w:cs="Courier New" w:hint="eastAsia"/>
          <w:bCs/>
          <w:szCs w:val="24"/>
        </w:rPr>
        <w:t>SCADA</w:t>
      </w:r>
      <w:r>
        <w:rPr>
          <w:rFonts w:ascii="楷体_GB2312" w:eastAsia="楷体_GB2312" w:hAnsi="Arial" w:hint="eastAsia"/>
          <w:bCs/>
          <w:szCs w:val="24"/>
        </w:rPr>
        <w:t>参数。</w:t>
      </w:r>
    </w:p>
    <w:p w:rsidR="00E30963" w:rsidRDefault="007705EF">
      <w:pPr>
        <w:numPr>
          <w:ilvl w:val="0"/>
          <w:numId w:val="24"/>
        </w:numPr>
        <w:jc w:val="both"/>
        <w:rPr>
          <w:rFonts w:ascii="楷体_GB2312" w:eastAsia="楷体_GB2312" w:hAnsi="Arial"/>
          <w:bCs/>
          <w:szCs w:val="24"/>
        </w:rPr>
      </w:pPr>
      <w:r>
        <w:rPr>
          <w:rFonts w:ascii="楷体_GB2312" w:eastAsia="楷体_GB2312" w:hAnsi="Arial" w:hint="eastAsia"/>
          <w:bCs/>
          <w:szCs w:val="24"/>
        </w:rPr>
        <w:t>支持系统图形经典的缩放、漫游、分层分面等功能。</w:t>
      </w:r>
    </w:p>
    <w:p w:rsidR="00E30963" w:rsidRDefault="007705EF">
      <w:pPr>
        <w:pStyle w:val="3"/>
        <w:numPr>
          <w:ilvl w:val="0"/>
          <w:numId w:val="23"/>
        </w:numPr>
        <w:spacing w:before="0" w:after="0" w:line="240" w:lineRule="auto"/>
        <w:ind w:hanging="60"/>
        <w:rPr>
          <w:rFonts w:ascii="楷体_GB2312" w:eastAsia="楷体_GB2312" w:hAnsi="Arial"/>
          <w:b w:val="0"/>
          <w:bCs/>
          <w:szCs w:val="24"/>
        </w:rPr>
      </w:pPr>
      <w:bookmarkStart w:id="213" w:name="_Toc507314025"/>
      <w:r>
        <w:rPr>
          <w:rFonts w:ascii="楷体_GB2312" w:eastAsia="楷体_GB2312" w:hAnsi="Arial" w:hint="eastAsia"/>
          <w:b w:val="0"/>
          <w:bCs/>
          <w:szCs w:val="24"/>
        </w:rPr>
        <w:t>WEB报表</w:t>
      </w:r>
      <w:bookmarkEnd w:id="213"/>
    </w:p>
    <w:p w:rsidR="00E30963" w:rsidRDefault="007705EF">
      <w:pPr>
        <w:ind w:firstLine="425"/>
        <w:rPr>
          <w:rFonts w:ascii="楷体_GB2312" w:eastAsia="楷体_GB2312" w:hAnsi="Arial"/>
          <w:bCs/>
          <w:szCs w:val="24"/>
        </w:rPr>
      </w:pPr>
      <w:r>
        <w:rPr>
          <w:rFonts w:ascii="楷体_GB2312" w:eastAsia="楷体_GB2312" w:hAnsi="Arial" w:hint="eastAsia"/>
          <w:bCs/>
          <w:szCs w:val="24"/>
        </w:rPr>
        <w:tab/>
        <w:t>WEB报表与调度员报表采用一致的流行MS　Excel平台，Excel报表功能强大，并可在WEB浏览时方便地打印、转存（另存为）、再处理、他系统交换等。比如要打印那一天的那一张报表，只需要用鼠标选择一下时间、报表，然后确定，报表就在您眼前的打印机上打印出来，而且发现有数据错误的可修改后再打印，非常方便自如。从选择到报表完全打印出来只需要不超过30秒的时间就可以。</w:t>
      </w:r>
    </w:p>
    <w:p w:rsidR="00E30963" w:rsidRDefault="007705EF">
      <w:pPr>
        <w:pStyle w:val="3"/>
        <w:numPr>
          <w:ilvl w:val="0"/>
          <w:numId w:val="23"/>
        </w:numPr>
        <w:spacing w:before="0" w:after="0" w:line="240" w:lineRule="auto"/>
        <w:ind w:hanging="60"/>
        <w:rPr>
          <w:rFonts w:ascii="楷体_GB2312" w:eastAsia="楷体_GB2312" w:hAnsi="Arial"/>
          <w:b w:val="0"/>
          <w:bCs/>
          <w:szCs w:val="24"/>
        </w:rPr>
      </w:pPr>
      <w:bookmarkStart w:id="214" w:name="_Toc507314026"/>
      <w:r>
        <w:rPr>
          <w:rFonts w:ascii="楷体_GB2312" w:eastAsia="楷体_GB2312" w:hAnsi="Arial" w:hint="eastAsia"/>
          <w:b w:val="0"/>
          <w:bCs/>
          <w:szCs w:val="24"/>
        </w:rPr>
        <w:lastRenderedPageBreak/>
        <w:t>WEB事项查询</w:t>
      </w:r>
      <w:bookmarkEnd w:id="214"/>
    </w:p>
    <w:p w:rsidR="00E30963" w:rsidRDefault="007705EF">
      <w:pPr>
        <w:ind w:firstLine="425"/>
        <w:rPr>
          <w:rFonts w:ascii="楷体_GB2312" w:eastAsia="楷体_GB2312" w:hAnsi="Arial"/>
          <w:bCs/>
          <w:szCs w:val="24"/>
        </w:rPr>
      </w:pPr>
      <w:r>
        <w:rPr>
          <w:rFonts w:ascii="楷体_GB2312" w:eastAsia="楷体_GB2312" w:hAnsi="Arial" w:hint="eastAsia"/>
          <w:bCs/>
          <w:szCs w:val="24"/>
        </w:rPr>
        <w:t>支持在WEB浏览时按类型、按时段、按重要性查询电网的历史事项。</w:t>
      </w:r>
    </w:p>
    <w:p w:rsidR="00E30963" w:rsidRDefault="007705EF">
      <w:pPr>
        <w:pStyle w:val="3"/>
        <w:numPr>
          <w:ilvl w:val="0"/>
          <w:numId w:val="23"/>
        </w:numPr>
        <w:spacing w:before="0" w:after="0" w:line="240" w:lineRule="auto"/>
        <w:ind w:hanging="60"/>
        <w:rPr>
          <w:rFonts w:ascii="楷体_GB2312" w:eastAsia="楷体_GB2312" w:hAnsi="Arial"/>
          <w:b w:val="0"/>
          <w:bCs/>
          <w:szCs w:val="24"/>
        </w:rPr>
      </w:pPr>
      <w:bookmarkStart w:id="215" w:name="_Toc507314027"/>
      <w:r>
        <w:rPr>
          <w:rFonts w:ascii="楷体_GB2312" w:eastAsia="楷体_GB2312" w:hAnsi="Arial" w:hint="eastAsia"/>
          <w:b w:val="0"/>
          <w:bCs/>
          <w:szCs w:val="24"/>
        </w:rPr>
        <w:t>WEB安全</w:t>
      </w:r>
      <w:bookmarkEnd w:id="215"/>
    </w:p>
    <w:p w:rsidR="00E30963" w:rsidRDefault="007705EF">
      <w:pPr>
        <w:ind w:firstLine="425"/>
        <w:rPr>
          <w:rFonts w:ascii="楷体_GB2312" w:eastAsia="楷体_GB2312" w:hAnsi="Arial"/>
          <w:bCs/>
          <w:szCs w:val="24"/>
        </w:rPr>
      </w:pPr>
      <w:r>
        <w:rPr>
          <w:rFonts w:ascii="楷体_GB2312" w:eastAsia="楷体_GB2312" w:hAnsi="Arial" w:hint="eastAsia"/>
          <w:bCs/>
          <w:szCs w:val="24"/>
        </w:rPr>
        <w:t>按人员类型确定访问权限，限制图、表访问权。</w:t>
      </w:r>
    </w:p>
    <w:p w:rsidR="00E30963" w:rsidRDefault="007705EF">
      <w:pPr>
        <w:pStyle w:val="2"/>
        <w:spacing w:line="240" w:lineRule="auto"/>
        <w:ind w:leftChars="-1" w:left="-2"/>
        <w:rPr>
          <w:rFonts w:ascii="楷体_GB2312" w:eastAsia="楷体_GB2312"/>
          <w:b w:val="0"/>
          <w:bCs w:val="0"/>
          <w:sz w:val="24"/>
          <w:szCs w:val="24"/>
        </w:rPr>
      </w:pPr>
      <w:bookmarkStart w:id="216" w:name="_Toc36432525"/>
      <w:bookmarkStart w:id="217" w:name="_Toc209325124"/>
      <w:r>
        <w:rPr>
          <w:rFonts w:ascii="楷体_GB2312" w:eastAsia="楷体_GB2312" w:hAnsi="宋体" w:cs="宋体" w:hint="eastAsia"/>
          <w:b w:val="0"/>
          <w:bCs w:val="0"/>
          <w:sz w:val="24"/>
          <w:szCs w:val="24"/>
        </w:rPr>
        <w:t xml:space="preserve">11.2.2.9 </w:t>
      </w:r>
      <w:r>
        <w:rPr>
          <w:rFonts w:ascii="楷体_GB2312" w:eastAsia="楷体_GB2312" w:hint="eastAsia"/>
          <w:b w:val="0"/>
          <w:bCs w:val="0"/>
          <w:sz w:val="24"/>
          <w:szCs w:val="24"/>
        </w:rPr>
        <w:t>丰富的用户级开放设计工具</w:t>
      </w:r>
      <w:bookmarkEnd w:id="202"/>
      <w:bookmarkEnd w:id="203"/>
      <w:bookmarkEnd w:id="204"/>
      <w:bookmarkEnd w:id="205"/>
      <w:bookmarkEnd w:id="206"/>
      <w:bookmarkEnd w:id="207"/>
      <w:bookmarkEnd w:id="208"/>
      <w:bookmarkEnd w:id="209"/>
      <w:bookmarkEnd w:id="210"/>
      <w:bookmarkEnd w:id="216"/>
      <w:bookmarkEnd w:id="217"/>
    </w:p>
    <w:p w:rsidR="00E30963" w:rsidRDefault="007705EF">
      <w:pPr>
        <w:ind w:firstLine="425"/>
        <w:rPr>
          <w:rFonts w:ascii="楷体_GB2312" w:eastAsia="楷体_GB2312" w:hAnsi="Arial"/>
          <w:bCs/>
          <w:szCs w:val="24"/>
        </w:rPr>
      </w:pPr>
      <w:r>
        <w:rPr>
          <w:rFonts w:ascii="楷体_GB2312" w:eastAsia="楷体_GB2312" w:hAnsi="Arial" w:hint="eastAsia"/>
          <w:bCs/>
          <w:szCs w:val="24"/>
        </w:rPr>
        <w:t>要求系统具有丰富的用户级开放设计工具。</w:t>
      </w:r>
    </w:p>
    <w:p w:rsidR="00E30963" w:rsidRDefault="007705EF">
      <w:pPr>
        <w:pStyle w:val="2"/>
        <w:spacing w:line="240" w:lineRule="auto"/>
        <w:ind w:leftChars="-1" w:left="-2"/>
        <w:rPr>
          <w:rFonts w:ascii="楷体_GB2312" w:eastAsia="楷体_GB2312"/>
          <w:b w:val="0"/>
          <w:bCs w:val="0"/>
          <w:sz w:val="24"/>
          <w:szCs w:val="24"/>
        </w:rPr>
      </w:pPr>
      <w:bookmarkStart w:id="218" w:name="_Toc394115246"/>
      <w:bookmarkStart w:id="219" w:name="_Toc448575541"/>
      <w:bookmarkStart w:id="220" w:name="_Toc448220729"/>
      <w:bookmarkStart w:id="221" w:name="_Toc209325130"/>
      <w:bookmarkStart w:id="222" w:name="_Toc36432531"/>
      <w:bookmarkStart w:id="223" w:name="_Toc448112849"/>
      <w:bookmarkStart w:id="224" w:name="_Toc448624344"/>
      <w:bookmarkStart w:id="225" w:name="_Toc448629026"/>
      <w:bookmarkStart w:id="226" w:name="_Toc448623790"/>
      <w:bookmarkStart w:id="227" w:name="_Toc394116724"/>
      <w:bookmarkStart w:id="228" w:name="_Toc441573901"/>
      <w:bookmarkStart w:id="229" w:name="_Toc393717059"/>
      <w:bookmarkStart w:id="230" w:name="_Toc448623717"/>
      <w:r>
        <w:rPr>
          <w:rFonts w:ascii="楷体_GB2312" w:eastAsia="楷体_GB2312" w:hAnsi="宋体" w:cs="宋体" w:hint="eastAsia"/>
          <w:b w:val="0"/>
          <w:bCs w:val="0"/>
          <w:sz w:val="24"/>
          <w:szCs w:val="24"/>
        </w:rPr>
        <w:t xml:space="preserve">11.2.2.10 </w:t>
      </w:r>
      <w:r>
        <w:rPr>
          <w:rFonts w:ascii="楷体_GB2312" w:eastAsia="楷体_GB2312" w:hint="eastAsia"/>
          <w:b w:val="0"/>
          <w:bCs w:val="0"/>
          <w:sz w:val="24"/>
          <w:szCs w:val="24"/>
        </w:rPr>
        <w:t>系统及网络通讯功能</w:t>
      </w:r>
      <w:bookmarkEnd w:id="218"/>
      <w:bookmarkEnd w:id="219"/>
      <w:bookmarkEnd w:id="220"/>
      <w:bookmarkEnd w:id="221"/>
      <w:bookmarkEnd w:id="222"/>
      <w:bookmarkEnd w:id="223"/>
      <w:bookmarkEnd w:id="224"/>
      <w:bookmarkEnd w:id="225"/>
      <w:bookmarkEnd w:id="226"/>
      <w:bookmarkEnd w:id="227"/>
      <w:bookmarkEnd w:id="228"/>
      <w:bookmarkEnd w:id="229"/>
      <w:bookmarkEnd w:id="230"/>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对各节点主机与各任务工作站的网络数据收发。</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由WEB服务器作为网络路由，实现与EMS系统单向数据通信。</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网络节点可以通过任何介质连接（细缆、粗缆、双绞线、电话拨号网络、无线网等）。</w:t>
      </w:r>
      <w:bookmarkStart w:id="231" w:name="_Toc441573902"/>
      <w:bookmarkStart w:id="232" w:name="_Toc394116725"/>
      <w:bookmarkStart w:id="233" w:name="_Toc394115247"/>
      <w:bookmarkStart w:id="234" w:name="_Toc423247799"/>
      <w:bookmarkStart w:id="235" w:name="_Toc393717060"/>
    </w:p>
    <w:p w:rsidR="00E30963" w:rsidRDefault="007705EF">
      <w:pPr>
        <w:pStyle w:val="2"/>
        <w:spacing w:line="240" w:lineRule="auto"/>
        <w:ind w:leftChars="-1" w:left="-2"/>
        <w:rPr>
          <w:rFonts w:ascii="楷体_GB2312" w:eastAsia="楷体_GB2312"/>
          <w:b w:val="0"/>
          <w:bCs w:val="0"/>
          <w:sz w:val="24"/>
          <w:szCs w:val="24"/>
        </w:rPr>
      </w:pPr>
      <w:bookmarkStart w:id="236" w:name="_Toc448629027"/>
      <w:bookmarkStart w:id="237" w:name="_Toc448623791"/>
      <w:bookmarkStart w:id="238" w:name="_Toc209325131"/>
      <w:bookmarkStart w:id="239" w:name="_Toc448112850"/>
      <w:bookmarkStart w:id="240" w:name="_Toc448623718"/>
      <w:bookmarkStart w:id="241" w:name="_Toc36432532"/>
      <w:bookmarkStart w:id="242" w:name="_Toc448624345"/>
      <w:bookmarkStart w:id="243" w:name="_Toc448220730"/>
      <w:bookmarkStart w:id="244" w:name="_Toc448575542"/>
      <w:r>
        <w:rPr>
          <w:rFonts w:ascii="楷体_GB2312" w:eastAsia="楷体_GB2312" w:hAnsi="宋体" w:cs="宋体" w:hint="eastAsia"/>
          <w:b w:val="0"/>
          <w:bCs w:val="0"/>
          <w:sz w:val="24"/>
          <w:szCs w:val="24"/>
        </w:rPr>
        <w:t>11.2.2.11</w:t>
      </w:r>
      <w:r>
        <w:rPr>
          <w:rFonts w:ascii="楷体_GB2312" w:eastAsia="楷体_GB2312" w:hint="eastAsia"/>
          <w:b w:val="0"/>
          <w:bCs w:val="0"/>
          <w:sz w:val="24"/>
          <w:szCs w:val="24"/>
        </w:rPr>
        <w:t>与变电站综合自动化系统的通信与监控</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微机保护系统</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低压综合保护系统</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四遥子系统</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其它功能子系统</w:t>
      </w:r>
      <w:bookmarkStart w:id="245" w:name="_Toc393717061"/>
      <w:bookmarkStart w:id="246" w:name="_Toc394116726"/>
      <w:bookmarkStart w:id="247" w:name="_Toc441573903"/>
      <w:bookmarkStart w:id="248" w:name="_Toc394115248"/>
      <w:bookmarkStart w:id="249" w:name="_Toc423247801"/>
    </w:p>
    <w:p w:rsidR="00E30963" w:rsidRDefault="007705EF">
      <w:pPr>
        <w:pStyle w:val="2"/>
        <w:spacing w:line="240" w:lineRule="auto"/>
        <w:ind w:leftChars="-1" w:left="-2"/>
        <w:rPr>
          <w:rFonts w:ascii="楷体_GB2312" w:eastAsia="楷体_GB2312"/>
          <w:b w:val="0"/>
          <w:bCs w:val="0"/>
          <w:sz w:val="24"/>
          <w:szCs w:val="24"/>
        </w:rPr>
      </w:pPr>
      <w:bookmarkStart w:id="250" w:name="_Toc448220731"/>
      <w:bookmarkStart w:id="251" w:name="_Toc36432533"/>
      <w:bookmarkStart w:id="252" w:name="_Toc448624346"/>
      <w:bookmarkStart w:id="253" w:name="_Toc448629028"/>
      <w:bookmarkStart w:id="254" w:name="_Toc448623719"/>
      <w:bookmarkStart w:id="255" w:name="_Toc448623792"/>
      <w:bookmarkStart w:id="256" w:name="_Toc448575543"/>
      <w:bookmarkStart w:id="257" w:name="_Toc209325132"/>
      <w:bookmarkStart w:id="258" w:name="_Toc448112851"/>
      <w:r>
        <w:rPr>
          <w:rFonts w:ascii="楷体_GB2312" w:eastAsia="楷体_GB2312" w:hAnsi="宋体" w:cs="宋体" w:hint="eastAsia"/>
          <w:b w:val="0"/>
          <w:bCs w:val="0"/>
          <w:sz w:val="24"/>
          <w:szCs w:val="24"/>
        </w:rPr>
        <w:t>11.2.2.12</w:t>
      </w:r>
      <w:r>
        <w:rPr>
          <w:rFonts w:ascii="楷体_GB2312" w:eastAsia="楷体_GB2312" w:hint="eastAsia"/>
          <w:b w:val="0"/>
          <w:bCs w:val="0"/>
          <w:sz w:val="24"/>
          <w:szCs w:val="24"/>
        </w:rPr>
        <w:t>转发通信系统</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rsidR="00E30963" w:rsidRDefault="007705EF">
      <w:pPr>
        <w:tabs>
          <w:tab w:val="left" w:pos="905"/>
        </w:tabs>
        <w:autoSpaceDE w:val="0"/>
        <w:autoSpaceDN w:val="0"/>
        <w:adjustRightInd w:val="0"/>
        <w:ind w:firstLine="150"/>
        <w:rPr>
          <w:rFonts w:ascii="楷体_GB2312" w:eastAsia="楷体_GB2312"/>
          <w:b/>
          <w:bCs/>
          <w:szCs w:val="24"/>
        </w:rPr>
      </w:pPr>
      <w:r>
        <w:rPr>
          <w:rFonts w:ascii="楷体_GB2312" w:eastAsia="楷体_GB2312" w:hAnsi="Arial" w:hint="eastAsia"/>
          <w:bCs/>
          <w:szCs w:val="24"/>
        </w:rPr>
        <w:t xml:space="preserve">   应用于与</w:t>
      </w:r>
      <w:r>
        <w:rPr>
          <w:rFonts w:ascii="楷体_GB2312" w:eastAsia="楷体_GB2312" w:hAnsi="Arial" w:cs="Courier New" w:hint="eastAsia"/>
          <w:bCs/>
          <w:szCs w:val="24"/>
        </w:rPr>
        <w:t>DCS</w:t>
      </w:r>
      <w:r>
        <w:rPr>
          <w:rFonts w:ascii="楷体_GB2312" w:eastAsia="楷体_GB2312" w:hAnsi="Arial" w:hint="eastAsia"/>
          <w:bCs/>
          <w:szCs w:val="24"/>
        </w:rPr>
        <w:t>系统、</w:t>
      </w:r>
      <w:r w:rsidR="00682888">
        <w:rPr>
          <w:rFonts w:ascii="楷体_GB2312" w:eastAsia="楷体_GB2312" w:hAnsi="Arial" w:hint="eastAsia"/>
          <w:bCs/>
          <w:szCs w:val="24"/>
          <w:lang w:eastAsia="zh-CN"/>
        </w:rPr>
        <w:t>35</w:t>
      </w:r>
      <w:r>
        <w:rPr>
          <w:rFonts w:ascii="楷体_GB2312" w:eastAsia="楷体_GB2312" w:hAnsi="Arial" w:hint="eastAsia"/>
          <w:bCs/>
          <w:szCs w:val="24"/>
        </w:rPr>
        <w:t>KV变电站、下级操作系统，以及其他企业网上各类应用的数据转发通信。</w:t>
      </w:r>
      <w:bookmarkStart w:id="259" w:name="_Toc209325133"/>
      <w:bookmarkStart w:id="260" w:name="_Toc448112852"/>
      <w:bookmarkStart w:id="261" w:name="_Toc441573904"/>
      <w:bookmarkStart w:id="262" w:name="_Toc448575544"/>
      <w:bookmarkStart w:id="263" w:name="_Toc448623720"/>
      <w:bookmarkStart w:id="264" w:name="_Toc36432534"/>
      <w:bookmarkStart w:id="265" w:name="_Toc448623793"/>
      <w:bookmarkStart w:id="266" w:name="_Toc448220732"/>
      <w:bookmarkStart w:id="267" w:name="_Toc448624347"/>
      <w:bookmarkStart w:id="268" w:name="_Toc448629029"/>
      <w:r>
        <w:rPr>
          <w:rFonts w:ascii="楷体_GB2312" w:eastAsia="楷体_GB2312" w:hAnsi="宋体" w:cs="宋体" w:hint="eastAsia"/>
          <w:b/>
          <w:bCs/>
          <w:szCs w:val="24"/>
        </w:rPr>
        <w:t xml:space="preserve">11.2.2.13 </w:t>
      </w:r>
      <w:r>
        <w:rPr>
          <w:rFonts w:ascii="楷体_GB2312" w:eastAsia="楷体_GB2312" w:hint="eastAsia"/>
          <w:b/>
          <w:bCs/>
          <w:szCs w:val="24"/>
        </w:rPr>
        <w:t>WEB浏览服务</w:t>
      </w:r>
      <w:bookmarkEnd w:id="259"/>
      <w:bookmarkEnd w:id="260"/>
      <w:bookmarkEnd w:id="261"/>
      <w:bookmarkEnd w:id="262"/>
      <w:bookmarkEnd w:id="263"/>
      <w:bookmarkEnd w:id="264"/>
      <w:bookmarkEnd w:id="265"/>
      <w:bookmarkEnd w:id="266"/>
      <w:bookmarkEnd w:id="267"/>
      <w:bookmarkEnd w:id="268"/>
    </w:p>
    <w:p w:rsidR="00E30963" w:rsidRDefault="007705EF">
      <w:pPr>
        <w:pStyle w:val="a2"/>
        <w:ind w:firstLine="480"/>
        <w:rPr>
          <w:rFonts w:ascii="楷体_GB2312" w:eastAsia="楷体_GB2312" w:hAnsi="Arial"/>
          <w:bCs/>
          <w:szCs w:val="24"/>
        </w:rPr>
      </w:pPr>
      <w:r>
        <w:rPr>
          <w:rFonts w:ascii="楷体_GB2312" w:eastAsia="楷体_GB2312" w:hAnsi="Arial" w:hint="eastAsia"/>
          <w:bCs/>
          <w:szCs w:val="24"/>
        </w:rPr>
        <w:t>本系统中可配置</w:t>
      </w:r>
      <w:r>
        <w:rPr>
          <w:rFonts w:ascii="楷体_GB2312" w:eastAsia="楷体_GB2312" w:hAnsi="Arial" w:cs="Courier New" w:hint="eastAsia"/>
          <w:bCs/>
          <w:szCs w:val="24"/>
        </w:rPr>
        <w:t>WEB</w:t>
      </w:r>
      <w:r>
        <w:rPr>
          <w:rFonts w:ascii="楷体_GB2312" w:eastAsia="楷体_GB2312" w:hAnsi="Arial" w:hint="eastAsia"/>
          <w:bCs/>
          <w:szCs w:val="24"/>
        </w:rPr>
        <w:t>服务器提供</w:t>
      </w:r>
      <w:r>
        <w:rPr>
          <w:rFonts w:ascii="楷体_GB2312" w:eastAsia="楷体_GB2312" w:hAnsi="Arial" w:cs="Courier New" w:hint="eastAsia"/>
          <w:bCs/>
          <w:szCs w:val="24"/>
        </w:rPr>
        <w:t>WEB</w:t>
      </w:r>
      <w:r>
        <w:rPr>
          <w:rFonts w:ascii="楷体_GB2312" w:eastAsia="楷体_GB2312" w:hAnsi="Arial" w:hint="eastAsia"/>
          <w:bCs/>
          <w:szCs w:val="24"/>
        </w:rPr>
        <w:t xml:space="preserve">主页实时画面公布。　</w:t>
      </w:r>
      <w:r>
        <w:rPr>
          <w:rFonts w:ascii="楷体_GB2312" w:eastAsia="楷体_GB2312" w:hAnsi="Arial" w:cs="Courier New" w:hint="eastAsia"/>
          <w:bCs/>
          <w:szCs w:val="24"/>
        </w:rPr>
        <w:t>MIS</w:t>
      </w:r>
      <w:r>
        <w:rPr>
          <w:rFonts w:ascii="楷体_GB2312" w:eastAsia="楷体_GB2312" w:hAnsi="Arial" w:hint="eastAsia"/>
          <w:bCs/>
          <w:szCs w:val="24"/>
        </w:rPr>
        <w:t>网上的客户机采用通用的</w:t>
      </w:r>
      <w:r>
        <w:rPr>
          <w:rFonts w:ascii="楷体_GB2312" w:eastAsia="楷体_GB2312" w:hAnsi="Arial" w:cs="Courier New" w:hint="eastAsia"/>
          <w:bCs/>
          <w:szCs w:val="24"/>
        </w:rPr>
        <w:t xml:space="preserve">Internet　</w:t>
      </w:r>
      <w:r>
        <w:rPr>
          <w:rFonts w:ascii="楷体_GB2312" w:eastAsia="楷体_GB2312" w:hAnsi="Arial" w:hint="eastAsia"/>
          <w:bCs/>
          <w:szCs w:val="24"/>
        </w:rPr>
        <w:t>浏览方式调用实时画面；这种方式使得</w:t>
      </w:r>
      <w:r>
        <w:rPr>
          <w:rFonts w:ascii="楷体_GB2312" w:eastAsia="楷体_GB2312" w:hAnsi="Arial" w:cs="Courier New" w:hint="eastAsia"/>
          <w:bCs/>
          <w:szCs w:val="24"/>
        </w:rPr>
        <w:t>MIS</w:t>
      </w:r>
      <w:r>
        <w:rPr>
          <w:rFonts w:ascii="楷体_GB2312" w:eastAsia="楷体_GB2312" w:hAnsi="Arial" w:hint="eastAsia"/>
          <w:bCs/>
          <w:szCs w:val="24"/>
        </w:rPr>
        <w:t>网上的人机工作站上无须任何专用程序支持，并且实时画面的修改更新均由</w:t>
      </w:r>
      <w:r>
        <w:rPr>
          <w:rFonts w:ascii="楷体_GB2312" w:eastAsia="楷体_GB2312" w:hAnsi="Arial" w:cs="Courier New" w:hint="eastAsia"/>
          <w:bCs/>
          <w:szCs w:val="24"/>
        </w:rPr>
        <w:t>WEB</w:t>
      </w:r>
      <w:r>
        <w:rPr>
          <w:rFonts w:ascii="楷体_GB2312" w:eastAsia="楷体_GB2312" w:hAnsi="Arial" w:hint="eastAsia"/>
          <w:bCs/>
          <w:szCs w:val="24"/>
        </w:rPr>
        <w:t>服务器在实时网上自动得到同步更新，真正实现免维护。</w:t>
      </w:r>
      <w:bookmarkStart w:id="269" w:name="_Toc423247815"/>
    </w:p>
    <w:p w:rsidR="00E30963" w:rsidRDefault="007705EF">
      <w:pPr>
        <w:pStyle w:val="2"/>
        <w:spacing w:line="240" w:lineRule="auto"/>
        <w:ind w:leftChars="-1" w:left="-2"/>
        <w:rPr>
          <w:rFonts w:ascii="楷体_GB2312" w:eastAsia="楷体_GB2312" w:hAnsi="宋体" w:cs="宋体"/>
          <w:b w:val="0"/>
          <w:bCs w:val="0"/>
          <w:sz w:val="24"/>
          <w:szCs w:val="24"/>
        </w:rPr>
      </w:pPr>
      <w:bookmarkStart w:id="270" w:name="_Toc209325134"/>
      <w:r>
        <w:rPr>
          <w:rFonts w:ascii="楷体_GB2312" w:eastAsia="楷体_GB2312" w:hAnsi="宋体" w:cs="宋体" w:hint="eastAsia"/>
          <w:b w:val="0"/>
          <w:bCs w:val="0"/>
          <w:sz w:val="24"/>
          <w:szCs w:val="24"/>
        </w:rPr>
        <w:t>11.2.3调度主站SCADA与变电站当地后台的基本功能</w:t>
      </w:r>
      <w:bookmarkEnd w:id="270"/>
    </w:p>
    <w:p w:rsidR="00E30963" w:rsidRDefault="007705EF">
      <w:pPr>
        <w:pStyle w:val="2"/>
        <w:spacing w:line="240" w:lineRule="auto"/>
        <w:ind w:leftChars="-1" w:left="-2"/>
        <w:rPr>
          <w:rFonts w:ascii="楷体_GB2312" w:eastAsia="楷体_GB2312" w:hAnsi="宋体"/>
          <w:b w:val="0"/>
          <w:bCs w:val="0"/>
          <w:sz w:val="24"/>
          <w:szCs w:val="24"/>
        </w:rPr>
      </w:pPr>
      <w:bookmarkStart w:id="271" w:name="_Toc94950926"/>
      <w:bookmarkStart w:id="272" w:name="_Toc209325135"/>
      <w:r>
        <w:rPr>
          <w:rFonts w:ascii="楷体_GB2312" w:eastAsia="楷体_GB2312" w:hAnsi="宋体" w:cs="宋体" w:hint="eastAsia"/>
          <w:b w:val="0"/>
          <w:bCs w:val="0"/>
          <w:sz w:val="24"/>
          <w:szCs w:val="24"/>
        </w:rPr>
        <w:t>11.2.3.1</w:t>
      </w:r>
      <w:r>
        <w:rPr>
          <w:rFonts w:ascii="楷体_GB2312" w:eastAsia="楷体_GB2312" w:hAnsi="宋体" w:hint="eastAsia"/>
          <w:b w:val="0"/>
          <w:bCs w:val="0"/>
          <w:sz w:val="24"/>
          <w:szCs w:val="24"/>
        </w:rPr>
        <w:t>数据采集功能</w:t>
      </w:r>
      <w:bookmarkEnd w:id="271"/>
      <w:bookmarkEnd w:id="272"/>
    </w:p>
    <w:p w:rsidR="00E30963" w:rsidRDefault="007705EF">
      <w:pPr>
        <w:pStyle w:val="a2"/>
        <w:ind w:firstLine="480"/>
        <w:rPr>
          <w:rFonts w:ascii="楷体_GB2312" w:eastAsia="楷体_GB2312" w:hAnsi="Arial"/>
          <w:bCs/>
          <w:szCs w:val="24"/>
        </w:rPr>
      </w:pPr>
      <w:bookmarkStart w:id="273" w:name="_Toc393717028"/>
      <w:bookmarkStart w:id="274" w:name="_Toc394115213"/>
      <w:bookmarkStart w:id="275" w:name="_Toc394116691"/>
      <w:bookmarkStart w:id="276" w:name="_Toc451997410"/>
      <w:bookmarkStart w:id="277" w:name="_Toc455199899"/>
      <w:bookmarkStart w:id="278" w:name="_Toc454856627"/>
      <w:r>
        <w:rPr>
          <w:rFonts w:ascii="楷体_GB2312" w:eastAsia="楷体_GB2312" w:hAnsi="Arial" w:hint="eastAsia"/>
          <w:bCs/>
          <w:szCs w:val="24"/>
        </w:rPr>
        <w:t>本系统支持广泛的电力系统通讯协议</w:t>
      </w:r>
      <w:bookmarkEnd w:id="273"/>
      <w:bookmarkEnd w:id="274"/>
      <w:bookmarkEnd w:id="275"/>
      <w:bookmarkEnd w:id="276"/>
      <w:bookmarkEnd w:id="277"/>
      <w:bookmarkEnd w:id="278"/>
      <w:r>
        <w:rPr>
          <w:rFonts w:ascii="楷体_GB2312" w:eastAsia="楷体_GB2312" w:hAnsi="Arial" w:hint="eastAsia"/>
          <w:bCs/>
          <w:szCs w:val="24"/>
        </w:rPr>
        <w:t>，可以以网络或串口方式实现集控站SCADA监控系统与间隔层、集控站SCADA监控系统智能设备的连接，主要功能有：</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支持各种类型通讯规约（包括CDT、Polling、SC1801、DNP3.0、IEC870-5-101、IEC870-5-102、 IEC870-5-103、 IEC870-5-104、u4F等）；支持网络路由和交换机方式，在TCP/IP协议上走各种通讯规约。</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支持全双工方式通讯，传输速率300、600、1200、2400、4800和9600bps可选；支持网络交换机通讯数据采集，传输速率10Mbps/100Mbps；支持网络路由数据采集，传输速率19.2kbps、2Mbps等。</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能够接收处理不同格式的遥测量、遥信量和电度量，并处理为系统要求的统一格式。</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能够接收处理I/O单元记录的SOE事件信息。</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lastRenderedPageBreak/>
        <w:t>能实现对I/O单元的遥控、遥调等下行信息。</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可以单通道或双通道方式收发同一I/O单元数据，双通道工作时，可各自使用不同通信模式（数字或模拟通信），并能根据通道状态判优切换主/备通道。</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支持一点多址方式通讯。</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可接收同步/异步通道信号。</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具有对通讯过程监视诊断，统计通道停运时间。</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能在线关闭和打开指定通道，可动态复位通讯口。</w:t>
      </w:r>
    </w:p>
    <w:p w:rsidR="00E30963" w:rsidRDefault="007705EF">
      <w:pPr>
        <w:pStyle w:val="2"/>
        <w:spacing w:line="240" w:lineRule="auto"/>
        <w:ind w:leftChars="-1" w:left="-2"/>
        <w:rPr>
          <w:rFonts w:ascii="楷体_GB2312" w:eastAsia="楷体_GB2312" w:hAnsi="宋体"/>
          <w:b w:val="0"/>
          <w:bCs w:val="0"/>
          <w:sz w:val="24"/>
          <w:szCs w:val="24"/>
        </w:rPr>
      </w:pPr>
      <w:bookmarkStart w:id="279" w:name="_Toc209325136"/>
      <w:bookmarkStart w:id="280" w:name="_Toc94950927"/>
      <w:r>
        <w:rPr>
          <w:rFonts w:ascii="楷体_GB2312" w:eastAsia="楷体_GB2312" w:hAnsi="宋体" w:cs="宋体" w:hint="eastAsia"/>
          <w:b w:val="0"/>
          <w:bCs w:val="0"/>
          <w:sz w:val="24"/>
          <w:szCs w:val="24"/>
        </w:rPr>
        <w:t>11.2.3.2</w:t>
      </w:r>
      <w:r>
        <w:rPr>
          <w:rFonts w:ascii="楷体_GB2312" w:eastAsia="楷体_GB2312" w:hAnsi="宋体" w:hint="eastAsia"/>
          <w:b w:val="0"/>
          <w:bCs w:val="0"/>
          <w:sz w:val="24"/>
          <w:szCs w:val="24"/>
        </w:rPr>
        <w:t>数据处理功能</w:t>
      </w:r>
      <w:bookmarkEnd w:id="279"/>
      <w:bookmarkEnd w:id="280"/>
    </w:p>
    <w:p w:rsidR="00E30963" w:rsidRDefault="007705EF">
      <w:pPr>
        <w:pStyle w:val="ae"/>
        <w:numPr>
          <w:ilvl w:val="0"/>
          <w:numId w:val="26"/>
        </w:numPr>
        <w:adjustRightInd w:val="0"/>
        <w:textAlignment w:val="baseline"/>
        <w:rPr>
          <w:rFonts w:ascii="楷体_GB2312" w:eastAsia="楷体_GB2312" w:hAnsi="宋体"/>
          <w:bCs/>
          <w:sz w:val="24"/>
          <w:szCs w:val="24"/>
        </w:rPr>
      </w:pPr>
      <w:r>
        <w:rPr>
          <w:rFonts w:ascii="楷体_GB2312" w:eastAsia="楷体_GB2312" w:hAnsi="宋体" w:hint="eastAsia"/>
          <w:bCs/>
          <w:sz w:val="24"/>
          <w:szCs w:val="24"/>
        </w:rPr>
        <w:t>遥信处理</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变压器档位遥信信号转变为遥测量上屏，仪表/数值多种画面显示</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旁路替代处理，当线路检修旁路带路时：</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操作员可通过对检修线路进行带路操作，将旁路有功、无功等代替检修线路的值；</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开关量人工置数及挂接地线</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开关动作次数统计</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对检修和不可用状态的开关进行屏蔽（告警和遥控操作）</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根据事故总信号是否动作，对开关作出事故跳闸或人工拉闸的告警，在没有事故总信号时，可根据相关保护等进行判断。开关事故跳闸到指定次数，给出需要检修的提示。</w:t>
      </w:r>
    </w:p>
    <w:p w:rsidR="00E30963" w:rsidRDefault="007705EF">
      <w:pPr>
        <w:pStyle w:val="ae"/>
        <w:numPr>
          <w:ilvl w:val="0"/>
          <w:numId w:val="26"/>
        </w:numPr>
        <w:adjustRightInd w:val="0"/>
        <w:textAlignment w:val="baseline"/>
        <w:rPr>
          <w:rFonts w:ascii="楷体_GB2312" w:eastAsia="楷体_GB2312" w:hAnsi="宋体"/>
          <w:bCs/>
          <w:sz w:val="24"/>
          <w:szCs w:val="24"/>
        </w:rPr>
      </w:pPr>
      <w:r>
        <w:rPr>
          <w:rFonts w:ascii="楷体_GB2312" w:eastAsia="楷体_GB2312" w:hAnsi="宋体" w:hint="eastAsia"/>
          <w:bCs/>
          <w:sz w:val="24"/>
          <w:szCs w:val="24"/>
        </w:rPr>
        <w:t>遥测处理</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数字滤波：规定数据的最大合法值和最小合法值，当数据超出范围时，视为不合格数据被滤掉</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零飘处理：规定数据的零值范围，当数据处于该范围内时，视为零值</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跳变滤波：规定数据的相邻两桢的最大跳变量，当数据一次跳变超量时视为不合格数据被滤掉</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YC在开关分时归零处理：线路开关断开时，系统可自动判断线路YC值合理性，将其归零。</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各类虚拟点计算/统计/控制</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模拟量人工置数</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完成连续模拟量输出记录，遥测类曲线</w:t>
      </w:r>
    </w:p>
    <w:p w:rsidR="00E30963" w:rsidRDefault="007705EF">
      <w:pPr>
        <w:pStyle w:val="ae"/>
        <w:numPr>
          <w:ilvl w:val="0"/>
          <w:numId w:val="26"/>
        </w:numPr>
        <w:adjustRightInd w:val="0"/>
        <w:textAlignment w:val="baseline"/>
        <w:rPr>
          <w:rFonts w:ascii="楷体_GB2312" w:eastAsia="楷体_GB2312" w:hAnsi="宋体"/>
          <w:bCs/>
          <w:sz w:val="24"/>
          <w:szCs w:val="24"/>
        </w:rPr>
      </w:pPr>
      <w:r>
        <w:rPr>
          <w:rFonts w:ascii="楷体_GB2312" w:eastAsia="楷体_GB2312" w:hAnsi="宋体" w:hint="eastAsia"/>
          <w:bCs/>
          <w:sz w:val="24"/>
          <w:szCs w:val="24"/>
        </w:rPr>
        <w:t>电度量处理</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接收并处理间隔层发送的实测脉冲计数值</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对有关有功、无功功率进行积分累计生成电度量值。包括送电、受电累计</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调度员人工设置电度量值</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能按峰、谷、平时段处理电度量, 峰谷时段可定义选择</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日总供电量、网供电量和网损计算</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对累计的各种时段的电量进行日、月、年统计计算</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对累计的各种时段的电量按不同费率进行电费的计算</w:t>
      </w:r>
    </w:p>
    <w:p w:rsidR="00E30963" w:rsidRDefault="007705EF">
      <w:pPr>
        <w:pStyle w:val="ae"/>
        <w:numPr>
          <w:ilvl w:val="0"/>
          <w:numId w:val="26"/>
        </w:numPr>
        <w:adjustRightInd w:val="0"/>
        <w:textAlignment w:val="baseline"/>
        <w:rPr>
          <w:rFonts w:ascii="楷体_GB2312" w:eastAsia="楷体_GB2312" w:hAnsi="宋体"/>
          <w:bCs/>
          <w:sz w:val="24"/>
          <w:szCs w:val="24"/>
        </w:rPr>
      </w:pPr>
      <w:r>
        <w:rPr>
          <w:rFonts w:ascii="楷体_GB2312" w:eastAsia="楷体_GB2312" w:hAnsi="宋体" w:hint="eastAsia"/>
          <w:bCs/>
          <w:sz w:val="24"/>
          <w:szCs w:val="24"/>
        </w:rPr>
        <w:t>统计计算功能</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系统及各厂站有功功率总加、无功功率总加、电度量总加电压合格率、频率越限时间累计计算</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采用触发机制，完成日、月、年负荷峰谷值、平均值和负荷率计算</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利用实测值计算出用户需要的各种值, 如功率因数、发电出力、用电负荷和交换功率等</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能实时计算总加负荷的超欠情况, 并计算超欠值占计划值的百分比, 用电负荷指标可任意设置时段</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安全天数自动计算功能(仅输入安全天数起始日期, 即可显示当前安全天数)</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能正确统计间隔层月停运时间，停运次数及动作率</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lastRenderedPageBreak/>
        <w:t>能正确统计遥控, 遥调次数和动作率</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根据用户提供的各种公式进行计算</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电容器的投切率计算：根据计算公式实现对电容器日、月、年投切率的计算</w:t>
      </w:r>
    </w:p>
    <w:p w:rsidR="00E30963" w:rsidRDefault="007705EF">
      <w:pPr>
        <w:pStyle w:val="2"/>
        <w:spacing w:line="240" w:lineRule="auto"/>
        <w:ind w:leftChars="-1" w:left="-2"/>
        <w:rPr>
          <w:rFonts w:ascii="楷体_GB2312" w:eastAsia="楷体_GB2312" w:hAnsi="宋体"/>
          <w:b w:val="0"/>
          <w:bCs w:val="0"/>
          <w:sz w:val="24"/>
          <w:szCs w:val="24"/>
        </w:rPr>
      </w:pPr>
      <w:bookmarkStart w:id="281" w:name="_Toc478460770"/>
      <w:bookmarkStart w:id="282" w:name="_Toc94950928"/>
      <w:bookmarkStart w:id="283" w:name="_Toc482325524"/>
      <w:bookmarkStart w:id="284" w:name="_Toc478533268"/>
      <w:bookmarkStart w:id="285" w:name="_Toc480965320"/>
      <w:bookmarkStart w:id="286" w:name="_Toc516041973"/>
      <w:bookmarkStart w:id="287" w:name="_Toc209325137"/>
      <w:r>
        <w:rPr>
          <w:rFonts w:ascii="楷体_GB2312" w:eastAsia="楷体_GB2312" w:hAnsi="宋体" w:cs="宋体" w:hint="eastAsia"/>
          <w:b w:val="0"/>
          <w:bCs w:val="0"/>
          <w:sz w:val="24"/>
          <w:szCs w:val="24"/>
        </w:rPr>
        <w:t>11.2.3.3</w:t>
      </w:r>
      <w:r>
        <w:rPr>
          <w:rFonts w:ascii="楷体_GB2312" w:eastAsia="楷体_GB2312" w:hAnsi="宋体" w:hint="eastAsia"/>
          <w:b w:val="0"/>
          <w:bCs w:val="0"/>
          <w:sz w:val="24"/>
          <w:szCs w:val="24"/>
        </w:rPr>
        <w:t>人机交互</w:t>
      </w:r>
      <w:bookmarkEnd w:id="281"/>
      <w:bookmarkEnd w:id="282"/>
      <w:bookmarkEnd w:id="283"/>
      <w:bookmarkEnd w:id="284"/>
      <w:bookmarkEnd w:id="285"/>
      <w:bookmarkEnd w:id="286"/>
      <w:bookmarkEnd w:id="287"/>
    </w:p>
    <w:p w:rsidR="00E30963" w:rsidRDefault="007705EF">
      <w:pPr>
        <w:ind w:firstLineChars="200" w:firstLine="480"/>
        <w:rPr>
          <w:rFonts w:ascii="楷体_GB2312" w:eastAsia="楷体_GB2312" w:hAnsi="宋体" w:cs="Arial"/>
          <w:bCs/>
          <w:szCs w:val="24"/>
        </w:rPr>
      </w:pPr>
      <w:r>
        <w:rPr>
          <w:rFonts w:ascii="楷体_GB2312" w:eastAsia="楷体_GB2312" w:hAnsi="宋体" w:cs="Arial" w:hint="eastAsia"/>
          <w:bCs/>
          <w:szCs w:val="24"/>
        </w:rPr>
        <w:t>所有界面采用统一的Windows风格。</w:t>
      </w:r>
    </w:p>
    <w:p w:rsidR="00E30963" w:rsidRDefault="007705EF">
      <w:pPr>
        <w:numPr>
          <w:ilvl w:val="0"/>
          <w:numId w:val="27"/>
        </w:numPr>
        <w:jc w:val="both"/>
        <w:rPr>
          <w:rFonts w:ascii="楷体_GB2312" w:eastAsia="楷体_GB2312" w:hAnsi="宋体" w:cs="Arial"/>
          <w:bCs/>
          <w:szCs w:val="24"/>
        </w:rPr>
      </w:pPr>
      <w:r>
        <w:rPr>
          <w:rFonts w:ascii="楷体_GB2312" w:eastAsia="楷体_GB2312" w:hAnsi="宋体" w:cs="Arial" w:hint="eastAsia"/>
          <w:bCs/>
          <w:szCs w:val="24"/>
        </w:rPr>
        <w:t>画面类型</w:t>
      </w:r>
    </w:p>
    <w:p w:rsidR="00E30963" w:rsidRDefault="007705EF">
      <w:pPr>
        <w:ind w:firstLineChars="200" w:firstLine="480"/>
        <w:rPr>
          <w:rFonts w:ascii="楷体_GB2312" w:eastAsia="楷体_GB2312" w:hAnsi="宋体" w:cs="Arial"/>
          <w:bCs/>
          <w:szCs w:val="24"/>
        </w:rPr>
      </w:pPr>
      <w:r>
        <w:rPr>
          <w:rFonts w:ascii="楷体_GB2312" w:eastAsia="楷体_GB2312" w:hAnsi="宋体" w:cs="Arial" w:hint="eastAsia"/>
          <w:bCs/>
          <w:szCs w:val="24"/>
        </w:rPr>
        <w:t>变电站接线图、网络潮流图、负荷曲线图、频率曲线图、系统总控、I、P、Q、V曲线图(历史/实时)、动态棒图、全网系统图窗、棒图越限域对比色彩刷新、实时/历史数据报表、事项追忆重演曲线图、地理位置图、系统配置图、系统工况图、主机资源图（CPU负荷、磁盘使用率等）、通道工况图、实时事项弹出、报表修改、用户自定义各类画面等。</w:t>
      </w:r>
    </w:p>
    <w:p w:rsidR="00E30963" w:rsidRDefault="007705EF">
      <w:pPr>
        <w:ind w:firstLineChars="200" w:firstLine="480"/>
        <w:rPr>
          <w:rFonts w:ascii="楷体_GB2312" w:eastAsia="楷体_GB2312" w:hAnsi="宋体" w:cs="Arial"/>
          <w:bCs/>
          <w:szCs w:val="24"/>
        </w:rPr>
      </w:pPr>
      <w:r>
        <w:rPr>
          <w:rFonts w:ascii="楷体_GB2312" w:eastAsia="楷体_GB2312" w:hAnsi="宋体" w:cs="Arial" w:hint="eastAsia"/>
          <w:bCs/>
          <w:szCs w:val="24"/>
        </w:rPr>
        <w:t>国家标准一、二级字库汉字、多种矢量汉字。</w:t>
      </w:r>
    </w:p>
    <w:p w:rsidR="00E30963" w:rsidRDefault="007705EF">
      <w:pPr>
        <w:numPr>
          <w:ilvl w:val="0"/>
          <w:numId w:val="27"/>
        </w:numPr>
        <w:jc w:val="both"/>
        <w:rPr>
          <w:rFonts w:ascii="楷体_GB2312" w:eastAsia="楷体_GB2312" w:hAnsi="宋体" w:cs="Arial"/>
          <w:bCs/>
          <w:szCs w:val="24"/>
        </w:rPr>
      </w:pPr>
      <w:r>
        <w:rPr>
          <w:rFonts w:ascii="楷体_GB2312" w:eastAsia="楷体_GB2312" w:hAnsi="宋体" w:cs="Arial" w:hint="eastAsia"/>
          <w:bCs/>
          <w:szCs w:val="24"/>
        </w:rPr>
        <w:t>显示内容</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遥测、遥信（开关、刀闸、保护信号、变压器挡位信号等）、电度量、频率、系统实时或置入的数据和状态、计算处理量（功率总加，电度量总加，峰、谷、平电电量累计值。计划负荷与实际负荷的差值、功率因数、奖罚电量等）、时间等；</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 xml:space="preserve">全开放显示对象：实时数据库所有对象的任何字段均可上画面显示，如：越限值、对象名、开关跳闸次数、主机CPU负荷、主机磁盘占用率、网络状态、通道状态及用户增加的任何字段；  </w:t>
      </w:r>
    </w:p>
    <w:p w:rsidR="00E30963" w:rsidRDefault="007705EF">
      <w:pPr>
        <w:numPr>
          <w:ilvl w:val="0"/>
          <w:numId w:val="27"/>
        </w:numPr>
        <w:jc w:val="both"/>
        <w:rPr>
          <w:rFonts w:ascii="楷体_GB2312" w:eastAsia="楷体_GB2312" w:hAnsi="宋体" w:cs="Arial"/>
          <w:bCs/>
          <w:szCs w:val="24"/>
        </w:rPr>
      </w:pPr>
      <w:r>
        <w:rPr>
          <w:rFonts w:ascii="楷体_GB2312" w:eastAsia="楷体_GB2312" w:hAnsi="宋体" w:cs="Arial" w:hint="eastAsia"/>
          <w:bCs/>
          <w:szCs w:val="24"/>
        </w:rPr>
        <w:t>图素类型</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各种静态图素</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常用电力对象动态图素：YC、YX、KWH和潮流等，YC量显示位数可定义</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开放式动态图素设计：本系统支持的每一种静态图素或图片，都可由用户设计为动态图素。动态图素可按用户的设计以颜色、大小、位置、旋转角度、改换图片和改换字串等多种方式表达动态数据的值。</w:t>
      </w:r>
    </w:p>
    <w:p w:rsidR="00E30963" w:rsidRDefault="007705EF">
      <w:pPr>
        <w:numPr>
          <w:ilvl w:val="0"/>
          <w:numId w:val="27"/>
        </w:numPr>
        <w:jc w:val="both"/>
        <w:rPr>
          <w:rFonts w:ascii="楷体_GB2312" w:eastAsia="楷体_GB2312" w:hAnsi="宋体" w:cs="Arial"/>
          <w:bCs/>
          <w:szCs w:val="24"/>
        </w:rPr>
      </w:pPr>
      <w:r>
        <w:rPr>
          <w:rFonts w:ascii="楷体_GB2312" w:eastAsia="楷体_GB2312" w:hAnsi="宋体" w:cs="Arial" w:hint="eastAsia"/>
          <w:bCs/>
          <w:szCs w:val="24"/>
        </w:rPr>
        <w:t>操作类型</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调图方式有热点、菜单、图名三种</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各显示器可显示不同的画面</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可以在线进行报表数据修改</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可以在线修改实时数据库和历史数据库</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能进行用电计划负荷的设置与修改</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操作员执行的所有操作都严格受到权限的控制，没有相应操作权限的操作员无法执行相应的操作。系统提供的主要调度员操作有：</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挂牌操作</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挂接地线</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拉闸开始</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拉闸结束</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限电开始</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限电结束</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选择检修区</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检修开始</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检修结束</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停止告警</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lastRenderedPageBreak/>
        <w:t>恢复告警</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代路操作</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遥控操作</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升降操作</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批量遥控</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保电开始</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保电结束</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人工置数</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人工变位</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设置清除</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保护装置投切</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保护定值整定</w:t>
      </w:r>
      <w:bookmarkStart w:id="288" w:name="_Toc482325525"/>
      <w:bookmarkStart w:id="289" w:name="_Toc478460771"/>
      <w:bookmarkStart w:id="290" w:name="_Toc478533269"/>
      <w:bookmarkStart w:id="291" w:name="_Toc480965321"/>
    </w:p>
    <w:p w:rsidR="00E30963" w:rsidRDefault="007705EF">
      <w:pPr>
        <w:pStyle w:val="2"/>
        <w:spacing w:line="240" w:lineRule="auto"/>
        <w:ind w:leftChars="-1" w:left="-2"/>
        <w:rPr>
          <w:rFonts w:ascii="楷体_GB2312" w:eastAsia="楷体_GB2312" w:hAnsi="宋体"/>
          <w:b w:val="0"/>
          <w:bCs w:val="0"/>
          <w:sz w:val="24"/>
          <w:szCs w:val="24"/>
        </w:rPr>
      </w:pPr>
      <w:bookmarkStart w:id="292" w:name="_Toc516041974"/>
      <w:bookmarkStart w:id="293" w:name="_Toc209325138"/>
      <w:bookmarkStart w:id="294" w:name="_Toc94950929"/>
      <w:r>
        <w:rPr>
          <w:rFonts w:ascii="楷体_GB2312" w:eastAsia="楷体_GB2312" w:hAnsi="宋体" w:cs="宋体" w:hint="eastAsia"/>
          <w:b w:val="0"/>
          <w:bCs w:val="0"/>
          <w:sz w:val="24"/>
          <w:szCs w:val="24"/>
        </w:rPr>
        <w:t>11.2.3.4</w:t>
      </w:r>
      <w:r>
        <w:rPr>
          <w:rFonts w:ascii="楷体_GB2312" w:eastAsia="楷体_GB2312" w:hAnsi="宋体" w:hint="eastAsia"/>
          <w:b w:val="0"/>
          <w:bCs w:val="0"/>
          <w:sz w:val="24"/>
          <w:szCs w:val="24"/>
        </w:rPr>
        <w:t>遥控和操作闭锁</w:t>
      </w:r>
      <w:bookmarkEnd w:id="288"/>
      <w:bookmarkEnd w:id="289"/>
      <w:bookmarkEnd w:id="290"/>
      <w:bookmarkEnd w:id="291"/>
      <w:bookmarkEnd w:id="292"/>
      <w:bookmarkEnd w:id="293"/>
      <w:bookmarkEnd w:id="294"/>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可对变电站间隔层接入的断路器及隔离开关正确控制；</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可对有载调压变压器分接头调节；</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可对其他可控点进行控制（隔离开关，高频自发信起动，距离保护闭锁复归等）；</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控制时综合检查各种防误条件，具有严格的防误闭锁功能；</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遥控和遥调具备操作坐席、操作员权限设置；</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操作使用对话框进行，安全可靠。每个操作步骤可自定义时限限制；</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控制功能可增加异座席（如主座席）认可机构；</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每个操作步骤系统自动记录；</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高级用户控制语言定义的控制序列命令，用户可根据具体需要定义用户控制过程来控制遥控过程，控制序列可人工执行。</w:t>
      </w:r>
    </w:p>
    <w:p w:rsidR="00E30963" w:rsidRDefault="007705EF">
      <w:pPr>
        <w:pStyle w:val="2"/>
        <w:spacing w:line="240" w:lineRule="auto"/>
        <w:ind w:leftChars="-1" w:left="-2"/>
        <w:rPr>
          <w:rFonts w:ascii="楷体_GB2312" w:eastAsia="楷体_GB2312" w:hAnsi="宋体"/>
          <w:b w:val="0"/>
          <w:bCs w:val="0"/>
          <w:sz w:val="24"/>
          <w:szCs w:val="24"/>
        </w:rPr>
      </w:pPr>
      <w:bookmarkStart w:id="295" w:name="_Toc480965322"/>
      <w:bookmarkStart w:id="296" w:name="_Toc94950930"/>
      <w:bookmarkStart w:id="297" w:name="_Toc516041975"/>
      <w:bookmarkStart w:id="298" w:name="_Toc209325139"/>
      <w:bookmarkStart w:id="299" w:name="_Toc482325526"/>
      <w:bookmarkStart w:id="300" w:name="_Toc478533270"/>
      <w:bookmarkStart w:id="301" w:name="_Toc478460772"/>
      <w:r>
        <w:rPr>
          <w:rFonts w:ascii="楷体_GB2312" w:eastAsia="楷体_GB2312" w:hAnsi="宋体" w:cs="宋体" w:hint="eastAsia"/>
          <w:b w:val="0"/>
          <w:bCs w:val="0"/>
          <w:sz w:val="24"/>
          <w:szCs w:val="24"/>
        </w:rPr>
        <w:t xml:space="preserve">11.2.3.5 </w:t>
      </w:r>
      <w:r>
        <w:rPr>
          <w:rFonts w:ascii="楷体_GB2312" w:eastAsia="楷体_GB2312" w:hAnsi="宋体" w:hint="eastAsia"/>
          <w:b w:val="0"/>
          <w:bCs w:val="0"/>
          <w:sz w:val="24"/>
          <w:szCs w:val="24"/>
        </w:rPr>
        <w:t>事项及事故处理</w:t>
      </w:r>
      <w:bookmarkEnd w:id="295"/>
      <w:bookmarkEnd w:id="296"/>
      <w:bookmarkEnd w:id="297"/>
      <w:bookmarkEnd w:id="298"/>
      <w:bookmarkEnd w:id="299"/>
      <w:bookmarkEnd w:id="300"/>
      <w:bookmarkEnd w:id="301"/>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系统具有完善的报警机制，事故时可自动调图、事项打印、声光或语音报警等；</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可根据间隔层发送的事故总信号，保护信号和相应的模拟量，或线路有关刀闸状态区别事故信息与正常变位信息，可保存事故信息并随时打印存档；</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具有事故预告信号，无人值守变电站各类信号（如油温、UPS失电和保护信号等）的处理功能，能对这类信号的异常情况进行监视；</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自动电话拨号告警；</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事项实时打印功能；</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报警确认功能。</w:t>
      </w:r>
    </w:p>
    <w:p w:rsidR="00E30963" w:rsidRDefault="007705EF">
      <w:pPr>
        <w:pStyle w:val="ae"/>
        <w:ind w:firstLineChars="200" w:firstLine="480"/>
        <w:rPr>
          <w:rFonts w:ascii="楷体_GB2312" w:eastAsia="楷体_GB2312" w:hAnsi="宋体"/>
          <w:bCs/>
          <w:sz w:val="24"/>
          <w:szCs w:val="24"/>
        </w:rPr>
      </w:pPr>
      <w:r>
        <w:rPr>
          <w:rFonts w:ascii="楷体_GB2312" w:eastAsia="楷体_GB2312" w:hAnsi="宋体" w:hint="eastAsia"/>
          <w:bCs/>
          <w:sz w:val="24"/>
          <w:szCs w:val="24"/>
        </w:rPr>
        <w:t>系统出现报警信息后，调度员需进行人工确认，以表示以发现该报警，确认后的报警不再显示，确认人的姓名、及确认时间等系统自动记录。</w:t>
      </w:r>
    </w:p>
    <w:p w:rsidR="00E30963" w:rsidRDefault="007705EF">
      <w:pPr>
        <w:pStyle w:val="2"/>
        <w:spacing w:line="240" w:lineRule="auto"/>
        <w:ind w:leftChars="-1" w:left="-2"/>
        <w:rPr>
          <w:rFonts w:ascii="楷体_GB2312" w:eastAsia="楷体_GB2312" w:hAnsi="宋体"/>
          <w:b w:val="0"/>
          <w:bCs w:val="0"/>
          <w:sz w:val="24"/>
          <w:szCs w:val="24"/>
        </w:rPr>
      </w:pPr>
      <w:bookmarkStart w:id="302" w:name="_Toc478533271"/>
      <w:bookmarkStart w:id="303" w:name="_Toc482325527"/>
      <w:bookmarkStart w:id="304" w:name="_Toc209325140"/>
      <w:bookmarkStart w:id="305" w:name="_Toc94950931"/>
      <w:bookmarkStart w:id="306" w:name="_Toc480965323"/>
      <w:bookmarkStart w:id="307" w:name="_Toc516041976"/>
      <w:bookmarkStart w:id="308" w:name="_Toc478460773"/>
      <w:r>
        <w:rPr>
          <w:rFonts w:ascii="楷体_GB2312" w:eastAsia="楷体_GB2312" w:hAnsi="宋体" w:cs="宋体" w:hint="eastAsia"/>
          <w:b w:val="0"/>
          <w:bCs w:val="0"/>
          <w:sz w:val="24"/>
          <w:szCs w:val="24"/>
        </w:rPr>
        <w:t>11.2.3.6</w:t>
      </w:r>
      <w:r>
        <w:rPr>
          <w:rFonts w:ascii="楷体_GB2312" w:eastAsia="楷体_GB2312" w:hAnsi="宋体" w:hint="eastAsia"/>
          <w:b w:val="0"/>
          <w:bCs w:val="0"/>
          <w:sz w:val="24"/>
          <w:szCs w:val="24"/>
        </w:rPr>
        <w:t>事件顺序记录(SOE)</w:t>
      </w:r>
      <w:bookmarkEnd w:id="302"/>
      <w:bookmarkEnd w:id="303"/>
      <w:bookmarkEnd w:id="304"/>
      <w:bookmarkEnd w:id="305"/>
      <w:bookmarkEnd w:id="306"/>
      <w:bookmarkEnd w:id="307"/>
      <w:bookmarkEnd w:id="308"/>
    </w:p>
    <w:p w:rsidR="00E30963" w:rsidRDefault="007705EF">
      <w:pPr>
        <w:pStyle w:val="ae"/>
        <w:ind w:firstLineChars="200" w:firstLine="480"/>
        <w:rPr>
          <w:rFonts w:ascii="楷体_GB2312" w:eastAsia="楷体_GB2312" w:hAnsi="宋体"/>
          <w:bCs/>
          <w:sz w:val="24"/>
          <w:szCs w:val="24"/>
        </w:rPr>
      </w:pPr>
      <w:r>
        <w:rPr>
          <w:rFonts w:ascii="楷体_GB2312" w:eastAsia="楷体_GB2312" w:hAnsi="宋体" w:hint="eastAsia"/>
          <w:bCs/>
          <w:sz w:val="24"/>
          <w:szCs w:val="24"/>
        </w:rPr>
        <w:t>事件顺序记录以毫秒级时标记录线路开关或继电保护的动作，它们由变电站设备形成，传送至主站监控系统。主站将接收到的事件顺序记录保存在历史事件库中。本系统提供的历史事件浏览工具可用来</w:t>
      </w:r>
      <w:r>
        <w:rPr>
          <w:rFonts w:ascii="楷体_GB2312" w:eastAsia="楷体_GB2312" w:hAnsi="宋体" w:hint="eastAsia"/>
          <w:bCs/>
          <w:sz w:val="24"/>
          <w:szCs w:val="24"/>
        </w:rPr>
        <w:lastRenderedPageBreak/>
        <w:t>按照时间顺序显示或打印事件顺序记录，供操作人员按照设备动作的顺序分析系统的事故。</w:t>
      </w:r>
    </w:p>
    <w:p w:rsidR="00E30963" w:rsidRDefault="007705EF">
      <w:pPr>
        <w:pStyle w:val="2"/>
        <w:spacing w:line="240" w:lineRule="auto"/>
        <w:ind w:leftChars="-1" w:left="-2"/>
        <w:rPr>
          <w:rFonts w:ascii="楷体_GB2312" w:eastAsia="楷体_GB2312" w:hAnsi="宋体"/>
          <w:b w:val="0"/>
          <w:bCs w:val="0"/>
          <w:sz w:val="24"/>
          <w:szCs w:val="24"/>
        </w:rPr>
      </w:pPr>
      <w:bookmarkStart w:id="309" w:name="_Toc478460774"/>
      <w:bookmarkStart w:id="310" w:name="_Toc484406845"/>
      <w:bookmarkStart w:id="311" w:name="_Toc94950932"/>
      <w:bookmarkStart w:id="312" w:name="_Toc516041977"/>
      <w:bookmarkStart w:id="313" w:name="_Toc209325141"/>
      <w:r>
        <w:rPr>
          <w:rFonts w:ascii="楷体_GB2312" w:eastAsia="楷体_GB2312" w:hAnsi="宋体" w:cs="宋体" w:hint="eastAsia"/>
          <w:b w:val="0"/>
          <w:bCs w:val="0"/>
          <w:sz w:val="24"/>
          <w:szCs w:val="24"/>
        </w:rPr>
        <w:t>11.2.3.7</w:t>
      </w:r>
      <w:r>
        <w:rPr>
          <w:rFonts w:ascii="楷体_GB2312" w:eastAsia="楷体_GB2312" w:hAnsi="宋体" w:hint="eastAsia"/>
          <w:b w:val="0"/>
          <w:bCs w:val="0"/>
          <w:sz w:val="24"/>
          <w:szCs w:val="24"/>
        </w:rPr>
        <w:t>事故追忆及反演</w:t>
      </w:r>
      <w:bookmarkEnd w:id="309"/>
      <w:bookmarkEnd w:id="310"/>
      <w:bookmarkEnd w:id="311"/>
      <w:bookmarkEnd w:id="312"/>
      <w:bookmarkEnd w:id="313"/>
    </w:p>
    <w:p w:rsidR="00E30963" w:rsidRDefault="007705EF">
      <w:pPr>
        <w:pStyle w:val="ae"/>
        <w:ind w:firstLineChars="200" w:firstLine="480"/>
        <w:rPr>
          <w:rFonts w:ascii="楷体_GB2312" w:eastAsia="楷体_GB2312" w:hAnsi="宋体"/>
          <w:bCs/>
          <w:sz w:val="24"/>
          <w:szCs w:val="24"/>
        </w:rPr>
      </w:pPr>
      <w:r>
        <w:rPr>
          <w:rFonts w:ascii="楷体_GB2312" w:eastAsia="楷体_GB2312" w:hAnsi="宋体" w:hint="eastAsia"/>
          <w:bCs/>
          <w:sz w:val="24"/>
          <w:szCs w:val="24"/>
        </w:rPr>
        <w:t>对开关跳闸等事故，系统提供追忆功能，事故追忆功能在电力系统发生事故后启动，事故追忆信息是操作员分析事故前后电网状态的有效方法。</w:t>
      </w:r>
    </w:p>
    <w:p w:rsidR="00E30963" w:rsidRDefault="007705EF">
      <w:pPr>
        <w:pStyle w:val="2"/>
        <w:spacing w:line="240" w:lineRule="auto"/>
        <w:ind w:leftChars="-1" w:left="-2"/>
        <w:rPr>
          <w:rFonts w:ascii="楷体_GB2312" w:eastAsia="楷体_GB2312" w:hAnsi="宋体"/>
          <w:b w:val="0"/>
          <w:bCs w:val="0"/>
          <w:sz w:val="24"/>
          <w:szCs w:val="24"/>
        </w:rPr>
      </w:pPr>
      <w:bookmarkStart w:id="314" w:name="_Toc209325142"/>
      <w:r>
        <w:rPr>
          <w:rFonts w:ascii="楷体_GB2312" w:eastAsia="楷体_GB2312" w:hAnsi="宋体" w:cs="宋体" w:hint="eastAsia"/>
          <w:b w:val="0"/>
          <w:bCs w:val="0"/>
          <w:sz w:val="24"/>
          <w:szCs w:val="24"/>
        </w:rPr>
        <w:t>11.2.3.8</w:t>
      </w:r>
      <w:r>
        <w:rPr>
          <w:rFonts w:ascii="楷体_GB2312" w:eastAsia="楷体_GB2312" w:hAnsi="宋体" w:hint="eastAsia"/>
          <w:b w:val="0"/>
          <w:bCs w:val="0"/>
          <w:sz w:val="24"/>
          <w:szCs w:val="24"/>
        </w:rPr>
        <w:t>系统事故状态的存储和记录</w:t>
      </w:r>
      <w:bookmarkEnd w:id="314"/>
    </w:p>
    <w:p w:rsidR="00E30963" w:rsidRDefault="007705EF">
      <w:pPr>
        <w:pStyle w:val="ae"/>
        <w:rPr>
          <w:rFonts w:ascii="楷体_GB2312" w:eastAsia="楷体_GB2312" w:hAnsi="宋体" w:cs="Arial"/>
          <w:bCs/>
          <w:sz w:val="24"/>
          <w:szCs w:val="24"/>
        </w:rPr>
      </w:pPr>
      <w:r>
        <w:rPr>
          <w:rFonts w:ascii="楷体_GB2312" w:eastAsia="楷体_GB2312" w:hAnsi="宋体" w:hint="eastAsia"/>
          <w:bCs/>
          <w:sz w:val="24"/>
          <w:szCs w:val="24"/>
        </w:rPr>
        <w:t>本系统存储和记录以下数据：</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采集数据的快照断面</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趋势数据</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状态变化的数据</w:t>
      </w:r>
    </w:p>
    <w:p w:rsidR="00E30963" w:rsidRDefault="007705EF">
      <w:pPr>
        <w:pStyle w:val="ae"/>
        <w:ind w:firstLineChars="200" w:firstLine="480"/>
        <w:rPr>
          <w:rFonts w:ascii="楷体_GB2312" w:eastAsia="楷体_GB2312" w:hAnsi="宋体" w:cs="Arial"/>
          <w:bCs/>
          <w:sz w:val="24"/>
          <w:szCs w:val="24"/>
        </w:rPr>
      </w:pPr>
      <w:r>
        <w:rPr>
          <w:rFonts w:ascii="楷体_GB2312" w:eastAsia="楷体_GB2312" w:hAnsi="宋体" w:hint="eastAsia"/>
          <w:bCs/>
          <w:sz w:val="24"/>
          <w:szCs w:val="24"/>
        </w:rPr>
        <w:t>追忆时间为事故前后共12分钟，事故前或后各多长时间用户可随意定义。追忆按照实际发生的触发条件记录存储。追忆对象支持整个电力系统实时状态。</w:t>
      </w:r>
    </w:p>
    <w:p w:rsidR="00E30963" w:rsidRDefault="007705EF">
      <w:pPr>
        <w:pStyle w:val="2"/>
        <w:spacing w:line="240" w:lineRule="auto"/>
        <w:ind w:leftChars="-1" w:left="-2"/>
        <w:rPr>
          <w:rFonts w:ascii="楷体_GB2312" w:eastAsia="楷体_GB2312" w:hAnsi="宋体"/>
          <w:b w:val="0"/>
          <w:bCs w:val="0"/>
          <w:sz w:val="24"/>
          <w:szCs w:val="24"/>
        </w:rPr>
      </w:pPr>
      <w:bookmarkStart w:id="315" w:name="_Toc209325143"/>
      <w:r>
        <w:rPr>
          <w:rFonts w:ascii="楷体_GB2312" w:eastAsia="楷体_GB2312" w:hAnsi="宋体" w:cs="宋体" w:hint="eastAsia"/>
          <w:b w:val="0"/>
          <w:bCs w:val="0"/>
          <w:sz w:val="24"/>
          <w:szCs w:val="24"/>
        </w:rPr>
        <w:t>11.2.3.9</w:t>
      </w:r>
      <w:r>
        <w:rPr>
          <w:rFonts w:ascii="楷体_GB2312" w:eastAsia="楷体_GB2312" w:hAnsi="宋体" w:hint="eastAsia"/>
          <w:b w:val="0"/>
          <w:bCs w:val="0"/>
          <w:sz w:val="24"/>
          <w:szCs w:val="24"/>
        </w:rPr>
        <w:t>事故追忆的启动</w:t>
      </w:r>
      <w:bookmarkEnd w:id="315"/>
    </w:p>
    <w:p w:rsidR="00E30963" w:rsidRDefault="007705EF">
      <w:pPr>
        <w:pStyle w:val="ae"/>
        <w:rPr>
          <w:rFonts w:ascii="楷体_GB2312" w:eastAsia="楷体_GB2312" w:hAnsi="宋体" w:cs="Arial"/>
          <w:bCs/>
          <w:sz w:val="24"/>
          <w:szCs w:val="24"/>
        </w:rPr>
      </w:pPr>
      <w:r>
        <w:rPr>
          <w:rFonts w:ascii="楷体_GB2312" w:eastAsia="楷体_GB2312" w:hAnsi="宋体" w:hint="eastAsia"/>
          <w:bCs/>
          <w:sz w:val="24"/>
          <w:szCs w:val="24"/>
        </w:rPr>
        <w:t>追忆启动源：</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宋体" w:hint="eastAsia"/>
          <w:bCs/>
          <w:szCs w:val="24"/>
        </w:rPr>
        <w:t>追</w:t>
      </w:r>
      <w:r>
        <w:rPr>
          <w:rFonts w:ascii="楷体_GB2312" w:eastAsia="楷体_GB2312" w:hAnsi="Arial" w:hint="eastAsia"/>
          <w:bCs/>
          <w:szCs w:val="24"/>
        </w:rPr>
        <w:t>忆启动条件（触发条件）支持任意个YC和YX对象组成的复杂算术及逻辑条件；</w:t>
      </w:r>
    </w:p>
    <w:p w:rsidR="00E30963" w:rsidRDefault="007705EF">
      <w:pPr>
        <w:numPr>
          <w:ilvl w:val="0"/>
          <w:numId w:val="25"/>
        </w:numPr>
        <w:tabs>
          <w:tab w:val="left" w:pos="905"/>
        </w:tabs>
        <w:autoSpaceDE w:val="0"/>
        <w:autoSpaceDN w:val="0"/>
        <w:adjustRightInd w:val="0"/>
        <w:ind w:left="875"/>
        <w:jc w:val="both"/>
        <w:rPr>
          <w:rFonts w:ascii="楷体_GB2312" w:eastAsia="楷体_GB2312" w:hAnsi="Arial"/>
          <w:bCs/>
          <w:szCs w:val="24"/>
        </w:rPr>
      </w:pPr>
      <w:r>
        <w:rPr>
          <w:rFonts w:ascii="楷体_GB2312" w:eastAsia="楷体_GB2312" w:hAnsi="Arial" w:hint="eastAsia"/>
          <w:bCs/>
          <w:szCs w:val="24"/>
        </w:rPr>
        <w:t>操作员的命令。</w:t>
      </w:r>
    </w:p>
    <w:p w:rsidR="00E30963" w:rsidRDefault="007705EF">
      <w:pPr>
        <w:pStyle w:val="2"/>
        <w:spacing w:line="240" w:lineRule="auto"/>
        <w:ind w:leftChars="-1" w:left="-2"/>
        <w:rPr>
          <w:rFonts w:ascii="楷体_GB2312" w:eastAsia="楷体_GB2312" w:hAnsi="宋体"/>
          <w:b w:val="0"/>
          <w:bCs w:val="0"/>
          <w:sz w:val="24"/>
          <w:szCs w:val="24"/>
        </w:rPr>
      </w:pPr>
      <w:bookmarkStart w:id="316" w:name="_Toc209325144"/>
      <w:r>
        <w:rPr>
          <w:rFonts w:ascii="楷体_GB2312" w:eastAsia="楷体_GB2312" w:hAnsi="宋体" w:cs="宋体" w:hint="eastAsia"/>
          <w:b w:val="0"/>
          <w:bCs w:val="0"/>
          <w:sz w:val="24"/>
          <w:szCs w:val="24"/>
        </w:rPr>
        <w:t>11.2.3.10</w:t>
      </w:r>
      <w:r>
        <w:rPr>
          <w:rFonts w:ascii="楷体_GB2312" w:eastAsia="楷体_GB2312" w:hAnsi="宋体" w:hint="eastAsia"/>
          <w:b w:val="0"/>
          <w:bCs w:val="0"/>
          <w:sz w:val="24"/>
          <w:szCs w:val="24"/>
        </w:rPr>
        <w:t>事故重演</w:t>
      </w:r>
      <w:bookmarkEnd w:id="316"/>
    </w:p>
    <w:p w:rsidR="00E30963" w:rsidRDefault="007705EF">
      <w:pPr>
        <w:pStyle w:val="ae"/>
        <w:rPr>
          <w:rFonts w:ascii="楷体_GB2312" w:eastAsia="楷体_GB2312" w:hAnsi="宋体" w:cs="Arial"/>
          <w:bCs/>
          <w:sz w:val="24"/>
          <w:szCs w:val="24"/>
        </w:rPr>
      </w:pPr>
      <w:r>
        <w:rPr>
          <w:rFonts w:ascii="楷体_GB2312" w:eastAsia="楷体_GB2312" w:hAnsi="宋体" w:hint="eastAsia"/>
          <w:bCs/>
          <w:sz w:val="24"/>
          <w:szCs w:val="24"/>
        </w:rPr>
        <w:t>事故重演的人机界面支持用户下列定义：</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选择事故画面</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选择事故触发条件</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设定重演的速度（快放或慢放）</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设定重演的起始时间</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随时暂停正在进行的事故重演，并可继续进行，或重新开始其他事故重演</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选择事故分析对象按时间段打印</w:t>
      </w:r>
      <w:bookmarkStart w:id="317" w:name="_Toc478533276"/>
      <w:bookmarkStart w:id="318" w:name="_Toc478460778"/>
      <w:bookmarkStart w:id="319" w:name="_Toc482325530"/>
      <w:bookmarkStart w:id="320" w:name="_Toc480965331"/>
      <w:bookmarkStart w:id="321" w:name="_Toc516041979"/>
    </w:p>
    <w:p w:rsidR="00E30963" w:rsidRDefault="007705EF">
      <w:pPr>
        <w:pStyle w:val="2"/>
        <w:spacing w:line="240" w:lineRule="auto"/>
        <w:ind w:leftChars="-1" w:left="-2"/>
        <w:rPr>
          <w:rFonts w:ascii="楷体_GB2312" w:eastAsia="楷体_GB2312" w:hAnsi="宋体"/>
          <w:b w:val="0"/>
          <w:bCs w:val="0"/>
          <w:sz w:val="24"/>
          <w:szCs w:val="24"/>
        </w:rPr>
      </w:pPr>
      <w:bookmarkStart w:id="322" w:name="_Toc209325145"/>
      <w:bookmarkStart w:id="323" w:name="_Toc94950933"/>
      <w:r>
        <w:rPr>
          <w:rFonts w:ascii="楷体_GB2312" w:eastAsia="楷体_GB2312" w:hAnsi="宋体" w:cs="宋体" w:hint="eastAsia"/>
          <w:b w:val="0"/>
          <w:bCs w:val="0"/>
          <w:sz w:val="24"/>
          <w:szCs w:val="24"/>
        </w:rPr>
        <w:t>11.2.3.11</w:t>
      </w:r>
      <w:r>
        <w:rPr>
          <w:rFonts w:ascii="楷体_GB2312" w:eastAsia="楷体_GB2312" w:hAnsi="宋体" w:hint="eastAsia"/>
          <w:b w:val="0"/>
          <w:bCs w:val="0"/>
          <w:sz w:val="24"/>
          <w:szCs w:val="24"/>
        </w:rPr>
        <w:t>系统时钟同步</w:t>
      </w:r>
      <w:bookmarkEnd w:id="317"/>
      <w:bookmarkEnd w:id="318"/>
      <w:bookmarkEnd w:id="319"/>
      <w:bookmarkEnd w:id="320"/>
      <w:bookmarkEnd w:id="321"/>
      <w:bookmarkEnd w:id="322"/>
      <w:bookmarkEnd w:id="323"/>
    </w:p>
    <w:p w:rsidR="00E30963" w:rsidRDefault="007705EF">
      <w:pPr>
        <w:ind w:firstLineChars="200" w:firstLine="480"/>
        <w:rPr>
          <w:rFonts w:ascii="楷体_GB2312" w:eastAsia="楷体_GB2312" w:hAnsi="宋体" w:cs="Arial"/>
          <w:bCs/>
          <w:szCs w:val="24"/>
        </w:rPr>
      </w:pPr>
      <w:r>
        <w:rPr>
          <w:rFonts w:ascii="楷体_GB2312" w:eastAsia="楷体_GB2312" w:hAnsi="宋体" w:cs="Arial" w:hint="eastAsia"/>
          <w:bCs/>
          <w:szCs w:val="24"/>
        </w:rPr>
        <w:t>系统的监控和管理部分可接受全球卫星定位系统(GPS)的标准授时信号，系统具有时钟同步网络传输校正措施，可保证时钟同步率达到精确度要求，当GPS故障时，可利用与监控中心的时钟同步来校正。</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GPS时钟系统对时</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系统全网时钟同步</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数采机按周期与间隔层对时</w:t>
      </w:r>
    </w:p>
    <w:p w:rsidR="00E30963" w:rsidRDefault="007705EF">
      <w:pPr>
        <w:pStyle w:val="2"/>
        <w:spacing w:line="240" w:lineRule="auto"/>
        <w:ind w:leftChars="-1" w:left="-2"/>
        <w:rPr>
          <w:rFonts w:ascii="楷体_GB2312" w:eastAsia="楷体_GB2312" w:hAnsi="宋体" w:cs="宋体"/>
          <w:b w:val="0"/>
          <w:bCs w:val="0"/>
          <w:sz w:val="24"/>
          <w:szCs w:val="24"/>
        </w:rPr>
      </w:pPr>
      <w:bookmarkStart w:id="324" w:name="_Toc516041980"/>
      <w:bookmarkStart w:id="325" w:name="_Toc478460779"/>
      <w:bookmarkStart w:id="326" w:name="_Toc480965332"/>
      <w:bookmarkStart w:id="327" w:name="_Toc94950934"/>
      <w:bookmarkStart w:id="328" w:name="_Toc482325531"/>
      <w:bookmarkStart w:id="329" w:name="_Toc209325146"/>
      <w:bookmarkStart w:id="330" w:name="_Toc478533277"/>
      <w:r>
        <w:rPr>
          <w:rFonts w:ascii="楷体_GB2312" w:eastAsia="楷体_GB2312" w:hAnsi="宋体" w:cs="宋体" w:hint="eastAsia"/>
          <w:b w:val="0"/>
          <w:bCs w:val="0"/>
          <w:sz w:val="24"/>
          <w:szCs w:val="24"/>
        </w:rPr>
        <w:t>11.2.3.12用户可自定义运算</w:t>
      </w:r>
      <w:bookmarkEnd w:id="324"/>
      <w:bookmarkEnd w:id="325"/>
      <w:bookmarkEnd w:id="326"/>
      <w:bookmarkEnd w:id="327"/>
      <w:bookmarkEnd w:id="328"/>
      <w:bookmarkEnd w:id="329"/>
      <w:bookmarkEnd w:id="330"/>
    </w:p>
    <w:p w:rsidR="00E30963" w:rsidRDefault="007705EF">
      <w:pPr>
        <w:ind w:firstLineChars="200" w:firstLine="480"/>
        <w:rPr>
          <w:rFonts w:ascii="楷体_GB2312" w:eastAsia="楷体_GB2312" w:hAnsi="宋体" w:cs="Arial"/>
          <w:bCs/>
          <w:szCs w:val="24"/>
        </w:rPr>
      </w:pPr>
      <w:r>
        <w:rPr>
          <w:rFonts w:ascii="楷体_GB2312" w:eastAsia="楷体_GB2312" w:hAnsi="宋体" w:cs="Arial" w:hint="eastAsia"/>
          <w:bCs/>
          <w:szCs w:val="24"/>
        </w:rPr>
        <w:t>不论我们现在的应用程序的功能如何的多而全，我们也无法包容用户未来所有的需求。随着用户业务和需求的扩展，用户需要在原有的系统上增加新的功能，而又不影响原有系统的运行。因此，我们提</w:t>
      </w:r>
      <w:r>
        <w:rPr>
          <w:rFonts w:ascii="楷体_GB2312" w:eastAsia="楷体_GB2312" w:hAnsi="宋体" w:cs="Arial" w:hint="eastAsia"/>
          <w:bCs/>
          <w:szCs w:val="24"/>
        </w:rPr>
        <w:lastRenderedPageBreak/>
        <w:t>供强大的面向用户的高级计算处理环境，使用户方便地任意增加新的功能。不用考虑运行环境、各个程序之间的联系，只需考虑所要增加的新功能本身。高级计算处理环境提供的语言是一种功能强大的、直观的高级表达，它所计算处理的对象直接选自实时数据库，使增加新功能变成了一种轻松的工作。利用用户控制语言，用户可自定义运算过程，对系统中所出现的所有实际点和虚拟点进行相关处理计算，该语言强大的处理功能使得复杂的用户计算显得异常简单和灵活。</w:t>
      </w:r>
    </w:p>
    <w:p w:rsidR="00E30963" w:rsidRDefault="007705EF">
      <w:pPr>
        <w:ind w:firstLineChars="200" w:firstLine="480"/>
        <w:rPr>
          <w:rFonts w:ascii="楷体_GB2312" w:eastAsia="楷体_GB2312" w:hAnsi="宋体" w:cs="Arial"/>
          <w:bCs/>
          <w:szCs w:val="24"/>
        </w:rPr>
      </w:pPr>
      <w:r>
        <w:rPr>
          <w:rFonts w:ascii="楷体_GB2312" w:eastAsia="楷体_GB2312" w:hAnsi="宋体" w:cs="Arial" w:hint="eastAsia"/>
          <w:bCs/>
          <w:szCs w:val="24"/>
        </w:rPr>
        <w:t>高级计算处理环境提供的语言主要包括以下主要功能：</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加、减、乘、除、幂运算</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三角函数、LOG函数</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逻辑运算、位操作</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系统时钟</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条件判断</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循环语句</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自定义过程调用</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返回语句</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函数调用</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数据库操作语句</w:t>
      </w:r>
    </w:p>
    <w:p w:rsidR="00E30963" w:rsidRDefault="007705EF">
      <w:pPr>
        <w:pStyle w:val="13"/>
        <w:spacing w:before="120" w:after="120" w:line="240" w:lineRule="auto"/>
        <w:rPr>
          <w:rFonts w:ascii="楷体_GB2312" w:eastAsia="楷体_GB2312" w:hAnsi="宋体"/>
          <w:b w:val="0"/>
          <w:bCs/>
          <w:color w:val="auto"/>
        </w:rPr>
      </w:pPr>
      <w:r>
        <w:rPr>
          <w:rFonts w:ascii="楷体_GB2312" w:eastAsia="楷体_GB2312" w:hAnsi="宋体" w:hint="eastAsia"/>
          <w:b w:val="0"/>
          <w:bCs/>
          <w:color w:val="auto"/>
        </w:rPr>
        <w:t>用户变量启动方式有：</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间隔</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定时</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事件</w:t>
      </w:r>
    </w:p>
    <w:p w:rsidR="00E30963" w:rsidRDefault="007705EF">
      <w:pPr>
        <w:pStyle w:val="2"/>
        <w:spacing w:line="240" w:lineRule="auto"/>
        <w:ind w:leftChars="-1" w:left="-2"/>
        <w:rPr>
          <w:rFonts w:ascii="楷体_GB2312" w:eastAsia="楷体_GB2312" w:hAnsi="宋体" w:cs="宋体"/>
          <w:b w:val="0"/>
          <w:bCs w:val="0"/>
          <w:sz w:val="24"/>
          <w:szCs w:val="24"/>
        </w:rPr>
      </w:pPr>
      <w:bookmarkStart w:id="331" w:name="_Toc94950935"/>
      <w:bookmarkStart w:id="332" w:name="_Toc209325147"/>
      <w:r>
        <w:rPr>
          <w:rFonts w:ascii="楷体_GB2312" w:eastAsia="楷体_GB2312" w:hAnsi="宋体" w:cs="宋体" w:hint="eastAsia"/>
          <w:b w:val="0"/>
          <w:bCs w:val="0"/>
          <w:sz w:val="24"/>
          <w:szCs w:val="24"/>
        </w:rPr>
        <w:t>11.2.3.13报表打印</w:t>
      </w:r>
      <w:bookmarkEnd w:id="331"/>
      <w:bookmarkEnd w:id="332"/>
    </w:p>
    <w:p w:rsidR="00E30963" w:rsidRDefault="007705EF">
      <w:pPr>
        <w:pStyle w:val="13"/>
        <w:numPr>
          <w:ilvl w:val="0"/>
          <w:numId w:val="28"/>
        </w:numPr>
        <w:spacing w:before="120" w:after="120" w:line="240" w:lineRule="auto"/>
        <w:rPr>
          <w:rFonts w:ascii="楷体_GB2312" w:eastAsia="楷体_GB2312" w:hAnsi="宋体"/>
          <w:b w:val="0"/>
          <w:bCs/>
          <w:color w:val="auto"/>
        </w:rPr>
      </w:pPr>
      <w:bookmarkStart w:id="333" w:name="_Toc480965337"/>
      <w:r>
        <w:rPr>
          <w:rFonts w:ascii="楷体_GB2312" w:eastAsia="楷体_GB2312" w:hAnsi="宋体" w:hint="eastAsia"/>
          <w:b w:val="0"/>
          <w:bCs/>
          <w:color w:val="auto"/>
        </w:rPr>
        <w:t>报表生成</w:t>
      </w:r>
      <w:bookmarkEnd w:id="333"/>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可生成各种格式灵活的报表，并可在表中插图，如曲线、棒图、饼图及其它图形；</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具有灵活的报表处理功能，可进行表格内的各种数学运算，运算公式可在线设置和修改；</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可在报表上对报表数据进行修改，由电子表格计算出的量，当分量改变时，计算后的量也相应改变。</w:t>
      </w:r>
    </w:p>
    <w:p w:rsidR="00E30963" w:rsidRDefault="007705EF">
      <w:pPr>
        <w:pStyle w:val="13"/>
        <w:numPr>
          <w:ilvl w:val="0"/>
          <w:numId w:val="28"/>
        </w:numPr>
        <w:spacing w:before="120" w:after="120" w:line="240" w:lineRule="auto"/>
        <w:rPr>
          <w:rFonts w:ascii="楷体_GB2312" w:eastAsia="楷体_GB2312" w:hAnsi="宋体"/>
          <w:b w:val="0"/>
          <w:bCs/>
          <w:color w:val="auto"/>
        </w:rPr>
      </w:pPr>
      <w:bookmarkStart w:id="334" w:name="_Toc480965338"/>
      <w:r>
        <w:rPr>
          <w:rFonts w:ascii="楷体_GB2312" w:eastAsia="楷体_GB2312" w:hAnsi="宋体" w:hint="eastAsia"/>
          <w:b w:val="0"/>
          <w:bCs/>
          <w:color w:val="auto"/>
        </w:rPr>
        <w:t>报表打印</w:t>
      </w:r>
      <w:bookmarkEnd w:id="334"/>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定点打印日、月报表，操作记录，打印时间可自行调整设定；</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召唤打印实时和历史报表。</w:t>
      </w:r>
    </w:p>
    <w:p w:rsidR="00E30963" w:rsidRDefault="007705EF">
      <w:pPr>
        <w:pStyle w:val="13"/>
        <w:numPr>
          <w:ilvl w:val="0"/>
          <w:numId w:val="28"/>
        </w:numPr>
        <w:spacing w:before="120" w:after="120" w:line="240" w:lineRule="auto"/>
        <w:rPr>
          <w:rFonts w:ascii="楷体_GB2312" w:eastAsia="楷体_GB2312" w:hAnsi="宋体"/>
          <w:b w:val="0"/>
          <w:bCs/>
          <w:color w:val="auto"/>
        </w:rPr>
      </w:pPr>
      <w:bookmarkStart w:id="335" w:name="_Toc480965339"/>
      <w:r>
        <w:rPr>
          <w:rFonts w:ascii="楷体_GB2312" w:eastAsia="楷体_GB2312" w:hAnsi="宋体" w:hint="eastAsia"/>
          <w:b w:val="0"/>
          <w:bCs/>
          <w:color w:val="auto"/>
        </w:rPr>
        <w:t>事项打印</w:t>
      </w:r>
      <w:bookmarkEnd w:id="335"/>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实时打印各种电网事项和系统事项；</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召唤打印历史事项（分时段、分类）。</w:t>
      </w:r>
    </w:p>
    <w:p w:rsidR="00E30963" w:rsidRDefault="007705EF">
      <w:pPr>
        <w:pStyle w:val="13"/>
        <w:numPr>
          <w:ilvl w:val="0"/>
          <w:numId w:val="28"/>
        </w:numPr>
        <w:spacing w:before="120" w:after="120" w:line="240" w:lineRule="auto"/>
        <w:rPr>
          <w:rFonts w:ascii="楷体_GB2312" w:eastAsia="楷体_GB2312" w:hAnsi="宋体"/>
          <w:b w:val="0"/>
          <w:bCs/>
          <w:color w:val="auto"/>
        </w:rPr>
      </w:pPr>
      <w:bookmarkStart w:id="336" w:name="_Toc454856656"/>
      <w:bookmarkStart w:id="337" w:name="_Toc394116718"/>
      <w:bookmarkStart w:id="338" w:name="_Toc394116941"/>
      <w:bookmarkStart w:id="339" w:name="_Toc451997440"/>
      <w:bookmarkStart w:id="340" w:name="_Toc393717053"/>
      <w:bookmarkStart w:id="341" w:name="_Toc467290117"/>
      <w:bookmarkStart w:id="342" w:name="_Toc480965340"/>
      <w:bookmarkStart w:id="343" w:name="_Toc394115240"/>
      <w:bookmarkStart w:id="344" w:name="_Toc464622623"/>
      <w:bookmarkStart w:id="345" w:name="_Toc455199928"/>
      <w:r>
        <w:rPr>
          <w:rFonts w:ascii="楷体_GB2312" w:eastAsia="楷体_GB2312" w:hAnsi="宋体" w:hint="eastAsia"/>
          <w:b w:val="0"/>
          <w:bCs/>
          <w:color w:val="auto"/>
        </w:rPr>
        <w:t>其他</w:t>
      </w:r>
      <w:bookmarkEnd w:id="336"/>
      <w:bookmarkEnd w:id="337"/>
      <w:bookmarkEnd w:id="338"/>
      <w:bookmarkEnd w:id="339"/>
      <w:bookmarkEnd w:id="340"/>
      <w:bookmarkEnd w:id="341"/>
      <w:bookmarkEnd w:id="342"/>
      <w:bookmarkEnd w:id="343"/>
      <w:bookmarkEnd w:id="344"/>
      <w:bookmarkEnd w:id="345"/>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实时和召唤打印各种操作记录（分时段、分类）；</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管理信息图表；</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各类统计表；</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具有拷屏功能。</w:t>
      </w:r>
    </w:p>
    <w:p w:rsidR="00E30963" w:rsidRDefault="007705EF">
      <w:pPr>
        <w:pStyle w:val="2"/>
        <w:tabs>
          <w:tab w:val="left" w:pos="2310"/>
        </w:tabs>
        <w:spacing w:line="240" w:lineRule="auto"/>
        <w:ind w:leftChars="-1" w:left="-2"/>
        <w:rPr>
          <w:rFonts w:ascii="楷体_GB2312" w:eastAsia="楷体_GB2312" w:hAnsi="宋体" w:cs="宋体"/>
          <w:b w:val="0"/>
          <w:bCs w:val="0"/>
          <w:sz w:val="24"/>
          <w:szCs w:val="24"/>
        </w:rPr>
      </w:pPr>
      <w:bookmarkStart w:id="346" w:name="_Toc478460786"/>
      <w:bookmarkStart w:id="347" w:name="_Toc480965341"/>
      <w:bookmarkStart w:id="348" w:name="_Toc94950936"/>
      <w:bookmarkStart w:id="349" w:name="_Toc482325535"/>
      <w:bookmarkStart w:id="350" w:name="_Toc478533284"/>
      <w:bookmarkStart w:id="351" w:name="_Toc516041983"/>
      <w:bookmarkStart w:id="352" w:name="_Toc209325148"/>
      <w:r>
        <w:rPr>
          <w:rFonts w:ascii="楷体_GB2312" w:eastAsia="楷体_GB2312" w:hAnsi="宋体" w:cs="宋体" w:hint="eastAsia"/>
          <w:b w:val="0"/>
          <w:bCs w:val="0"/>
          <w:sz w:val="24"/>
          <w:szCs w:val="24"/>
        </w:rPr>
        <w:lastRenderedPageBreak/>
        <w:t>11.2.3.14安全功能</w:t>
      </w:r>
      <w:bookmarkEnd w:id="346"/>
      <w:bookmarkEnd w:id="347"/>
      <w:bookmarkEnd w:id="348"/>
      <w:bookmarkEnd w:id="349"/>
      <w:bookmarkEnd w:id="350"/>
      <w:bookmarkEnd w:id="351"/>
      <w:bookmarkEnd w:id="352"/>
      <w:r>
        <w:rPr>
          <w:rFonts w:ascii="楷体_GB2312" w:eastAsia="楷体_GB2312" w:hAnsi="宋体" w:cs="宋体" w:hint="eastAsia"/>
          <w:b w:val="0"/>
          <w:bCs w:val="0"/>
          <w:sz w:val="24"/>
          <w:szCs w:val="24"/>
        </w:rPr>
        <w:tab/>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工作模式</w:t>
      </w:r>
    </w:p>
    <w:p w:rsidR="00E30963" w:rsidRDefault="007705EF">
      <w:pPr>
        <w:ind w:firstLineChars="200" w:firstLine="480"/>
        <w:rPr>
          <w:rFonts w:ascii="楷体_GB2312" w:eastAsia="楷体_GB2312" w:hAnsi="宋体" w:cs="Arial"/>
          <w:bCs/>
          <w:szCs w:val="24"/>
        </w:rPr>
      </w:pPr>
      <w:r>
        <w:rPr>
          <w:rFonts w:ascii="楷体_GB2312" w:eastAsia="楷体_GB2312" w:hAnsi="宋体" w:cs="Arial" w:hint="eastAsia"/>
          <w:bCs/>
          <w:szCs w:val="24"/>
        </w:rPr>
        <w:t>所有的系统操作员能根据需要被赋予某些特性。这些特性规定操作员对系统中各种业务活动的使用范围，如用户名、口令字、用户组、节点名、操作权限及操作范围等。操作员权限表和实时事项表是使用统一的Microsoft SQL DB表GUI风格定义的。权限表中对操作员的操作权限以及实时事项表中该用户要求的实时事项信息/报警选择进行了实际定义。</w:t>
      </w:r>
    </w:p>
    <w:p w:rsidR="00E30963" w:rsidRDefault="007705EF">
      <w:pPr>
        <w:ind w:firstLineChars="200" w:firstLine="480"/>
        <w:rPr>
          <w:rFonts w:ascii="楷体_GB2312" w:eastAsia="楷体_GB2312" w:hAnsi="宋体" w:cs="Arial"/>
          <w:bCs/>
          <w:szCs w:val="24"/>
        </w:rPr>
      </w:pPr>
      <w:r>
        <w:rPr>
          <w:rFonts w:ascii="楷体_GB2312" w:eastAsia="楷体_GB2312" w:hAnsi="宋体" w:cs="Arial" w:hint="eastAsia"/>
          <w:bCs/>
          <w:szCs w:val="24"/>
        </w:rPr>
        <w:t>操作权限特性：改历史数据、存图、改参数、置YC、置YX、控盘、控RTU、光字牌和安全级等。</w:t>
      </w:r>
    </w:p>
    <w:p w:rsidR="00E30963" w:rsidRDefault="007705EF">
      <w:pPr>
        <w:ind w:firstLineChars="200" w:firstLine="480"/>
        <w:rPr>
          <w:rFonts w:ascii="楷体_GB2312" w:eastAsia="楷体_GB2312" w:hAnsi="宋体" w:cs="Arial"/>
          <w:bCs/>
          <w:szCs w:val="24"/>
        </w:rPr>
      </w:pPr>
      <w:r>
        <w:rPr>
          <w:rFonts w:ascii="楷体_GB2312" w:eastAsia="楷体_GB2312" w:hAnsi="宋体" w:cs="Arial" w:hint="eastAsia"/>
          <w:bCs/>
          <w:szCs w:val="24"/>
        </w:rPr>
        <w:t>实时事项信息/报警选择特性：YX、YC、保护、操作和系统等：</w:t>
      </w:r>
    </w:p>
    <w:p w:rsidR="00E30963" w:rsidRDefault="007705EF">
      <w:pPr>
        <w:pStyle w:val="afff1"/>
        <w:tabs>
          <w:tab w:val="left" w:pos="425"/>
        </w:tabs>
        <w:spacing w:line="240" w:lineRule="auto"/>
        <w:ind w:left="425" w:firstLine="100"/>
        <w:rPr>
          <w:rFonts w:ascii="楷体_GB2312" w:eastAsia="楷体_GB2312" w:hAnsi="宋体" w:cs="Arial"/>
          <w:bCs/>
          <w:szCs w:val="24"/>
        </w:rPr>
      </w:pPr>
      <w:r>
        <w:rPr>
          <w:rFonts w:ascii="楷体_GB2312" w:eastAsia="楷体_GB2312" w:hAnsi="宋体" w:cs="Arial" w:hint="eastAsia"/>
          <w:bCs/>
          <w:szCs w:val="24"/>
        </w:rPr>
        <w:t>1.模式1可执行所有操作</w:t>
      </w:r>
    </w:p>
    <w:p w:rsidR="00E30963" w:rsidRDefault="007705EF">
      <w:pPr>
        <w:pStyle w:val="afff1"/>
        <w:tabs>
          <w:tab w:val="left" w:pos="425"/>
        </w:tabs>
        <w:spacing w:line="240" w:lineRule="auto"/>
        <w:ind w:left="425" w:firstLine="100"/>
        <w:rPr>
          <w:rFonts w:ascii="楷体_GB2312" w:eastAsia="楷体_GB2312" w:hAnsi="宋体" w:cs="Arial"/>
          <w:bCs/>
          <w:szCs w:val="24"/>
        </w:rPr>
      </w:pPr>
      <w:r>
        <w:rPr>
          <w:rFonts w:ascii="楷体_GB2312" w:eastAsia="楷体_GB2312" w:hAnsi="宋体" w:cs="Arial" w:hint="eastAsia"/>
          <w:bCs/>
          <w:szCs w:val="24"/>
        </w:rPr>
        <w:t>2.模式2调度操作</w:t>
      </w:r>
    </w:p>
    <w:p w:rsidR="00E30963" w:rsidRDefault="007705EF">
      <w:pPr>
        <w:pStyle w:val="afff1"/>
        <w:tabs>
          <w:tab w:val="left" w:pos="425"/>
        </w:tabs>
        <w:spacing w:line="240" w:lineRule="auto"/>
        <w:ind w:left="425" w:firstLine="100"/>
        <w:rPr>
          <w:rFonts w:ascii="楷体_GB2312" w:eastAsia="楷体_GB2312" w:hAnsi="宋体" w:cs="Arial"/>
          <w:bCs/>
          <w:szCs w:val="24"/>
        </w:rPr>
      </w:pPr>
      <w:r>
        <w:rPr>
          <w:rFonts w:ascii="楷体_GB2312" w:eastAsia="楷体_GB2312" w:hAnsi="宋体" w:cs="Arial" w:hint="eastAsia"/>
          <w:bCs/>
          <w:szCs w:val="24"/>
        </w:rPr>
        <w:t>3.模式3系统管理</w:t>
      </w:r>
    </w:p>
    <w:p w:rsidR="00E30963" w:rsidRDefault="007705EF">
      <w:pPr>
        <w:pStyle w:val="afff1"/>
        <w:tabs>
          <w:tab w:val="left" w:pos="425"/>
        </w:tabs>
        <w:spacing w:line="240" w:lineRule="auto"/>
        <w:ind w:left="425" w:firstLine="100"/>
        <w:rPr>
          <w:rFonts w:ascii="楷体_GB2312" w:eastAsia="楷体_GB2312" w:hAnsi="宋体" w:cs="Arial"/>
          <w:bCs/>
          <w:szCs w:val="24"/>
        </w:rPr>
      </w:pPr>
      <w:r>
        <w:rPr>
          <w:rFonts w:ascii="楷体_GB2312" w:eastAsia="楷体_GB2312" w:hAnsi="宋体" w:cs="Arial" w:hint="eastAsia"/>
          <w:bCs/>
          <w:szCs w:val="24"/>
        </w:rPr>
        <w:t>4.模式4无修改权操作</w:t>
      </w:r>
    </w:p>
    <w:p w:rsidR="00E30963" w:rsidRDefault="007705EF">
      <w:pPr>
        <w:pStyle w:val="afff1"/>
        <w:tabs>
          <w:tab w:val="left" w:pos="425"/>
        </w:tabs>
        <w:spacing w:line="240" w:lineRule="auto"/>
        <w:ind w:left="425" w:firstLine="100"/>
        <w:rPr>
          <w:rFonts w:ascii="楷体_GB2312" w:eastAsia="楷体_GB2312" w:hAnsi="宋体" w:cs="Arial"/>
          <w:bCs/>
          <w:szCs w:val="24"/>
        </w:rPr>
      </w:pPr>
      <w:r>
        <w:rPr>
          <w:rFonts w:ascii="楷体_GB2312" w:eastAsia="楷体_GB2312" w:hAnsi="宋体" w:cs="Arial" w:hint="eastAsia"/>
          <w:bCs/>
          <w:szCs w:val="24"/>
        </w:rPr>
        <w:t>5.模式5自行定义</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安全功能</w:t>
      </w:r>
    </w:p>
    <w:p w:rsidR="00E30963" w:rsidRDefault="007705EF">
      <w:pPr>
        <w:pStyle w:val="afff1"/>
        <w:tabs>
          <w:tab w:val="left" w:pos="425"/>
        </w:tabs>
        <w:spacing w:line="240" w:lineRule="auto"/>
        <w:ind w:leftChars="202" w:left="485"/>
        <w:rPr>
          <w:rFonts w:ascii="楷体_GB2312" w:eastAsia="楷体_GB2312" w:hAnsi="宋体" w:cs="Arial"/>
          <w:bCs/>
          <w:szCs w:val="24"/>
        </w:rPr>
      </w:pPr>
      <w:r>
        <w:rPr>
          <w:rFonts w:ascii="楷体_GB2312" w:eastAsia="楷体_GB2312" w:hAnsi="宋体" w:cs="Arial" w:hint="eastAsia"/>
          <w:bCs/>
          <w:szCs w:val="24"/>
        </w:rPr>
        <w:t>1.操作员在坐席上的登录需要身份认证</w:t>
      </w:r>
    </w:p>
    <w:p w:rsidR="00E30963" w:rsidRDefault="007705EF">
      <w:pPr>
        <w:pStyle w:val="afff1"/>
        <w:tabs>
          <w:tab w:val="left" w:pos="425"/>
        </w:tabs>
        <w:spacing w:line="240" w:lineRule="auto"/>
        <w:ind w:leftChars="202" w:left="485"/>
        <w:rPr>
          <w:rFonts w:ascii="楷体_GB2312" w:eastAsia="楷体_GB2312" w:hAnsi="宋体" w:cs="Arial"/>
          <w:bCs/>
          <w:szCs w:val="24"/>
        </w:rPr>
      </w:pPr>
      <w:r>
        <w:rPr>
          <w:rFonts w:ascii="楷体_GB2312" w:eastAsia="楷体_GB2312" w:hAnsi="宋体" w:cs="Arial" w:hint="eastAsia"/>
          <w:bCs/>
          <w:szCs w:val="24"/>
        </w:rPr>
        <w:t>2.操作员的任何操作（遥控、人工置数、修改数据参数和修改历史数据等）均要经过操作人员与坐席的双重权限认证</w:t>
      </w:r>
    </w:p>
    <w:p w:rsidR="00E30963" w:rsidRDefault="007705EF">
      <w:pPr>
        <w:pStyle w:val="afff1"/>
        <w:tabs>
          <w:tab w:val="left" w:pos="425"/>
        </w:tabs>
        <w:spacing w:line="240" w:lineRule="auto"/>
        <w:ind w:leftChars="202" w:left="485"/>
        <w:rPr>
          <w:rFonts w:ascii="楷体_GB2312" w:eastAsia="楷体_GB2312" w:hAnsi="宋体"/>
          <w:bCs/>
          <w:szCs w:val="24"/>
        </w:rPr>
      </w:pPr>
      <w:r>
        <w:rPr>
          <w:rFonts w:ascii="楷体_GB2312" w:eastAsia="楷体_GB2312" w:hAnsi="宋体" w:hint="eastAsia"/>
          <w:bCs/>
          <w:szCs w:val="24"/>
        </w:rPr>
        <w:t>3.系统对每一个重要操作均可形成操作记录</w:t>
      </w:r>
    </w:p>
    <w:p w:rsidR="00E30963" w:rsidRDefault="007705EF">
      <w:pPr>
        <w:pStyle w:val="2"/>
        <w:tabs>
          <w:tab w:val="left" w:pos="2310"/>
        </w:tabs>
        <w:spacing w:after="0" w:line="240" w:lineRule="auto"/>
        <w:ind w:leftChars="-1" w:left="-2"/>
        <w:rPr>
          <w:rFonts w:ascii="楷体_GB2312" w:eastAsia="楷体_GB2312" w:hAnsi="宋体" w:cs="宋体"/>
          <w:b w:val="0"/>
          <w:bCs w:val="0"/>
          <w:sz w:val="24"/>
          <w:szCs w:val="24"/>
        </w:rPr>
      </w:pPr>
      <w:bookmarkStart w:id="353" w:name="_Toc448575545"/>
      <w:bookmarkStart w:id="354" w:name="_Toc448112853"/>
      <w:bookmarkStart w:id="355" w:name="_Toc448629030"/>
      <w:bookmarkStart w:id="356" w:name="_Toc209325149"/>
      <w:bookmarkStart w:id="357" w:name="_Toc36432535"/>
      <w:bookmarkStart w:id="358" w:name="_Toc448623721"/>
      <w:bookmarkStart w:id="359" w:name="_Toc448624348"/>
      <w:bookmarkStart w:id="360" w:name="_Toc448623794"/>
      <w:bookmarkStart w:id="361" w:name="_Toc448220733"/>
      <w:r>
        <w:rPr>
          <w:rFonts w:ascii="楷体_GB2312" w:eastAsia="楷体_GB2312" w:hAnsi="宋体" w:cs="宋体" w:hint="eastAsia"/>
          <w:b w:val="0"/>
          <w:bCs w:val="0"/>
          <w:sz w:val="24"/>
          <w:szCs w:val="24"/>
        </w:rPr>
        <w:t>11.2.4 高级应用软件（PAS）</w:t>
      </w:r>
      <w:bookmarkEnd w:id="353"/>
      <w:bookmarkEnd w:id="354"/>
      <w:bookmarkEnd w:id="355"/>
      <w:bookmarkEnd w:id="356"/>
      <w:bookmarkEnd w:id="357"/>
      <w:bookmarkEnd w:id="358"/>
      <w:bookmarkEnd w:id="359"/>
      <w:bookmarkEnd w:id="360"/>
      <w:bookmarkEnd w:id="361"/>
    </w:p>
    <w:p w:rsidR="00E30963" w:rsidRDefault="007705EF">
      <w:pPr>
        <w:ind w:firstLineChars="200" w:firstLine="480"/>
        <w:rPr>
          <w:rFonts w:ascii="楷体_GB2312" w:eastAsia="楷体_GB2312" w:hAnsi="宋体" w:cs="Arial"/>
          <w:bCs/>
          <w:szCs w:val="24"/>
        </w:rPr>
      </w:pPr>
      <w:r>
        <w:rPr>
          <w:rFonts w:ascii="楷体_GB2312" w:eastAsia="楷体_GB2312" w:hAnsi="宋体" w:cs="Arial" w:hint="eastAsia"/>
          <w:bCs/>
          <w:szCs w:val="24"/>
        </w:rPr>
        <w:t>高级应用软件功能（PAS），为用户提供实用的电网分析应用工具，应用于电力系统的分析控制中，提高电网调度及监控水平，从而有效地提高电网的安全、优质和经济运行水平。</w:t>
      </w:r>
    </w:p>
    <w:p w:rsidR="00E30963" w:rsidRDefault="007705EF">
      <w:pPr>
        <w:ind w:firstLineChars="200" w:firstLine="480"/>
        <w:rPr>
          <w:rFonts w:ascii="楷体_GB2312" w:eastAsia="楷体_GB2312" w:hAnsi="宋体" w:cs="Arial"/>
          <w:bCs/>
          <w:szCs w:val="24"/>
        </w:rPr>
      </w:pPr>
      <w:r>
        <w:rPr>
          <w:rFonts w:ascii="楷体_GB2312" w:eastAsia="楷体_GB2312" w:hAnsi="宋体" w:cs="Arial" w:hint="eastAsia"/>
          <w:bCs/>
          <w:szCs w:val="24"/>
        </w:rPr>
        <w:t>高级应用软件由若干模块化的应用软件构成，通过系统集成，实现实时态和研究态两种应用方式。实时态软件根据电网运行的实时状态进行电网安全分析，为研究态软件提供基态数据；研究态软件根据过去、现在、未来时刻的电网运行状态进行分析，为调度员提供最优调度方案，提高电网的安全运行质量。</w:t>
      </w:r>
    </w:p>
    <w:p w:rsidR="00E30963" w:rsidRDefault="007705EF">
      <w:pPr>
        <w:pStyle w:val="ae"/>
        <w:rPr>
          <w:rFonts w:ascii="楷体_GB2312" w:eastAsia="楷体_GB2312" w:hAnsi="宋体"/>
          <w:bCs/>
          <w:sz w:val="24"/>
          <w:szCs w:val="24"/>
        </w:rPr>
      </w:pPr>
      <w:bookmarkStart w:id="362" w:name="_Toc209325150"/>
      <w:bookmarkStart w:id="363" w:name="_Toc448624349"/>
      <w:bookmarkStart w:id="364" w:name="_Toc448623722"/>
      <w:bookmarkStart w:id="365" w:name="_Toc448220734"/>
      <w:bookmarkStart w:id="366" w:name="_Toc448629031"/>
      <w:bookmarkStart w:id="367" w:name="_Toc448575546"/>
      <w:bookmarkStart w:id="368" w:name="_Toc36432536"/>
      <w:bookmarkStart w:id="369" w:name="_Toc448112854"/>
      <w:bookmarkStart w:id="370" w:name="_Toc448623795"/>
      <w:r>
        <w:rPr>
          <w:rFonts w:ascii="楷体_GB2312" w:eastAsia="楷体_GB2312" w:hAnsi="宋体" w:hint="eastAsia"/>
          <w:bCs/>
          <w:sz w:val="24"/>
          <w:szCs w:val="24"/>
        </w:rPr>
        <w:t>11.2.4.1 网络建模</w:t>
      </w:r>
      <w:bookmarkEnd w:id="362"/>
    </w:p>
    <w:p w:rsidR="00E30963" w:rsidRDefault="007705EF">
      <w:pPr>
        <w:pStyle w:val="ae"/>
        <w:ind w:firstLineChars="200" w:firstLine="480"/>
        <w:rPr>
          <w:rFonts w:ascii="楷体_GB2312" w:eastAsia="楷体_GB2312" w:hAnsi="宋体"/>
          <w:bCs/>
          <w:sz w:val="24"/>
          <w:szCs w:val="24"/>
        </w:rPr>
      </w:pPr>
      <w:r>
        <w:rPr>
          <w:rFonts w:ascii="楷体_GB2312" w:eastAsia="楷体_GB2312" w:hAnsi="宋体" w:hint="eastAsia"/>
          <w:bCs/>
          <w:sz w:val="24"/>
          <w:szCs w:val="24"/>
        </w:rPr>
        <w:t>采用图形制导建模的方式，利用厂站单线图中隐含的电网的结构信息，在绘制厂站单线图时，根据用户绘制生成的电气设备及设备间的连接关系，采用拓扑搜索算法自动生成电网结构数据库；并直接面向设备录入其模型参数，实现了图模库的一体化维护，降低用户的维护工作量，直接面向各种电网设备模型进行编辑的方式也便于用户直观的维护。</w:t>
      </w:r>
    </w:p>
    <w:p w:rsidR="00E30963" w:rsidRDefault="007705EF">
      <w:pPr>
        <w:pStyle w:val="2"/>
        <w:spacing w:after="0" w:line="240" w:lineRule="auto"/>
        <w:ind w:leftChars="-1" w:left="-2"/>
        <w:rPr>
          <w:rFonts w:ascii="楷体_GB2312" w:eastAsia="楷体_GB2312" w:hAnsi="宋体"/>
          <w:b w:val="0"/>
          <w:bCs w:val="0"/>
          <w:sz w:val="24"/>
          <w:szCs w:val="24"/>
        </w:rPr>
      </w:pPr>
      <w:bookmarkStart w:id="371" w:name="_Toc209325151"/>
      <w:r>
        <w:rPr>
          <w:rFonts w:ascii="楷体_GB2312" w:eastAsia="楷体_GB2312" w:hAnsi="宋体" w:cs="宋体" w:hint="eastAsia"/>
          <w:b w:val="0"/>
          <w:bCs w:val="0"/>
          <w:sz w:val="24"/>
          <w:szCs w:val="24"/>
        </w:rPr>
        <w:t>11.2.4..2 网络拓扑</w:t>
      </w:r>
      <w:bookmarkEnd w:id="363"/>
      <w:bookmarkEnd w:id="364"/>
      <w:bookmarkEnd w:id="365"/>
      <w:bookmarkEnd w:id="366"/>
      <w:bookmarkEnd w:id="367"/>
      <w:bookmarkEnd w:id="368"/>
      <w:bookmarkEnd w:id="369"/>
      <w:bookmarkEnd w:id="370"/>
      <w:bookmarkEnd w:id="371"/>
    </w:p>
    <w:p w:rsidR="00E30963" w:rsidRDefault="007705EF">
      <w:pPr>
        <w:pStyle w:val="ae"/>
        <w:ind w:firstLineChars="200" w:firstLine="480"/>
        <w:rPr>
          <w:rFonts w:ascii="楷体_GB2312" w:eastAsia="楷体_GB2312" w:hAnsi="宋体"/>
          <w:bCs/>
          <w:sz w:val="24"/>
          <w:szCs w:val="24"/>
        </w:rPr>
      </w:pPr>
      <w:r>
        <w:rPr>
          <w:rFonts w:ascii="楷体_GB2312" w:eastAsia="楷体_GB2312" w:hAnsi="宋体" w:hint="eastAsia"/>
          <w:bCs/>
          <w:sz w:val="24"/>
          <w:szCs w:val="24"/>
        </w:rPr>
        <w:t>根据电力系统所有元件的连接关系、开关和刀闸状态形成计算用的母线模型。网络拓扑软件是电网应用软件的公共模块，它既可以用于实时态，也可用于研究态。实时态时从SCADA系统中获得实时状态信息，采用事件驱动方式启动；研究态时，一般采用人工方式，或由其他软件调用。</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可处理任何电气主接线方式，并根据开关、刀闸以及线路、发电机的状态形成正确的母线模型；</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可自动划分系统，确定多岛分区和系统解列情况；</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根据注入量，量测量的个数判断系统的可观测性；</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元件的带电状态可通过单线图显示，实现网络着色。</w:t>
      </w:r>
    </w:p>
    <w:p w:rsidR="00E30963" w:rsidRDefault="007705EF">
      <w:pPr>
        <w:pStyle w:val="2"/>
        <w:spacing w:after="0" w:line="240" w:lineRule="auto"/>
        <w:ind w:leftChars="-1" w:left="-2"/>
        <w:rPr>
          <w:rFonts w:ascii="楷体_GB2312" w:eastAsia="楷体_GB2312" w:hAnsi="宋体" w:cs="宋体"/>
          <w:b w:val="0"/>
          <w:bCs w:val="0"/>
          <w:sz w:val="24"/>
          <w:szCs w:val="24"/>
        </w:rPr>
      </w:pPr>
      <w:bookmarkStart w:id="372" w:name="_Toc448575547"/>
      <w:bookmarkStart w:id="373" w:name="_Toc448629032"/>
      <w:bookmarkStart w:id="374" w:name="_Toc448112855"/>
      <w:bookmarkStart w:id="375" w:name="_Toc209325152"/>
      <w:bookmarkStart w:id="376" w:name="_Toc448220735"/>
      <w:bookmarkStart w:id="377" w:name="_Toc448623723"/>
      <w:bookmarkStart w:id="378" w:name="_Toc448623796"/>
      <w:bookmarkStart w:id="379" w:name="_Toc36432537"/>
      <w:bookmarkStart w:id="380" w:name="_Toc448624350"/>
      <w:r>
        <w:rPr>
          <w:rFonts w:ascii="楷体_GB2312" w:eastAsia="楷体_GB2312" w:hAnsi="宋体" w:cs="宋体" w:hint="eastAsia"/>
          <w:b w:val="0"/>
          <w:bCs w:val="0"/>
          <w:sz w:val="24"/>
          <w:szCs w:val="24"/>
        </w:rPr>
        <w:lastRenderedPageBreak/>
        <w:t>11.2.4.3 状态估计</w:t>
      </w:r>
      <w:bookmarkEnd w:id="372"/>
      <w:bookmarkEnd w:id="373"/>
      <w:bookmarkEnd w:id="374"/>
      <w:bookmarkEnd w:id="375"/>
      <w:bookmarkEnd w:id="376"/>
      <w:bookmarkEnd w:id="377"/>
      <w:bookmarkEnd w:id="378"/>
      <w:bookmarkEnd w:id="379"/>
      <w:bookmarkEnd w:id="380"/>
    </w:p>
    <w:p w:rsidR="00E30963" w:rsidRDefault="007705EF">
      <w:pPr>
        <w:pStyle w:val="a2"/>
        <w:rPr>
          <w:rFonts w:ascii="楷体_GB2312" w:eastAsia="楷体_GB2312" w:hAnsi="宋体"/>
          <w:bCs/>
          <w:szCs w:val="24"/>
        </w:rPr>
      </w:pPr>
      <w:r>
        <w:rPr>
          <w:rFonts w:ascii="楷体_GB2312" w:eastAsia="楷体_GB2312" w:hAnsi="宋体" w:hint="eastAsia"/>
          <w:bCs/>
          <w:szCs w:val="24"/>
        </w:rPr>
        <w:t>采用统计的估计方法，从实时网络的冗余量测中取得一组电力系统的母线电压幅值和相角，从而维护实时网络数据库的可靠性和完整性，提高系统数据的质量，为其他应用软件提供电网实时方式的运行数据。</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采用基于加权最小二乘法的快速解偶状态估计；</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采用正交化分解算法保证数据的稳定性；</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利用母线负荷预报、发电计划、电压调节计划等作为伪量测，保证全网的可观测性；</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采用基于预报残差的不良数据辩识法，保证最强的不良数据辩识能力；</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可对两卷变压器和三卷变压器的抽头分别进行单独估计与联合估计；</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采用量测误差估计法，在线监视量测偏差和方差。</w:t>
      </w:r>
    </w:p>
    <w:p w:rsidR="00E30963" w:rsidRDefault="007705EF">
      <w:pPr>
        <w:pStyle w:val="2"/>
        <w:spacing w:after="0" w:line="240" w:lineRule="auto"/>
        <w:ind w:leftChars="-1" w:left="-2"/>
        <w:rPr>
          <w:rFonts w:ascii="楷体_GB2312" w:eastAsia="楷体_GB2312" w:hAnsi="宋体" w:cs="宋体"/>
          <w:b w:val="0"/>
          <w:bCs w:val="0"/>
          <w:sz w:val="24"/>
          <w:szCs w:val="24"/>
        </w:rPr>
      </w:pPr>
      <w:bookmarkStart w:id="381" w:name="_Toc448220736"/>
      <w:bookmarkStart w:id="382" w:name="_Toc448623724"/>
      <w:bookmarkStart w:id="383" w:name="_Toc209325153"/>
      <w:bookmarkStart w:id="384" w:name="_Toc448112856"/>
      <w:bookmarkStart w:id="385" w:name="_Toc36432538"/>
      <w:bookmarkStart w:id="386" w:name="_Toc448575548"/>
      <w:bookmarkStart w:id="387" w:name="_Toc448629033"/>
      <w:bookmarkStart w:id="388" w:name="_Toc448624351"/>
      <w:bookmarkStart w:id="389" w:name="_Toc448623797"/>
      <w:r>
        <w:rPr>
          <w:rFonts w:ascii="楷体_GB2312" w:eastAsia="楷体_GB2312" w:hAnsi="宋体" w:cs="宋体" w:hint="eastAsia"/>
          <w:b w:val="0"/>
          <w:bCs w:val="0"/>
          <w:sz w:val="24"/>
          <w:szCs w:val="24"/>
        </w:rPr>
        <w:t>11.2.4.4 调度员潮流</w:t>
      </w:r>
      <w:bookmarkEnd w:id="381"/>
      <w:bookmarkEnd w:id="382"/>
      <w:bookmarkEnd w:id="383"/>
      <w:bookmarkEnd w:id="384"/>
      <w:bookmarkEnd w:id="385"/>
      <w:bookmarkEnd w:id="386"/>
      <w:bookmarkEnd w:id="387"/>
      <w:bookmarkEnd w:id="388"/>
      <w:bookmarkEnd w:id="389"/>
    </w:p>
    <w:p w:rsidR="00E30963" w:rsidRDefault="007705EF">
      <w:pPr>
        <w:pStyle w:val="a2"/>
        <w:ind w:firstLine="360"/>
        <w:rPr>
          <w:rFonts w:ascii="楷体_GB2312" w:eastAsia="楷体_GB2312" w:hAnsi="宋体"/>
          <w:bCs/>
          <w:szCs w:val="24"/>
        </w:rPr>
      </w:pPr>
      <w:r>
        <w:rPr>
          <w:rFonts w:ascii="楷体_GB2312" w:eastAsia="楷体_GB2312" w:hAnsi="宋体" w:hint="eastAsia"/>
          <w:bCs/>
          <w:szCs w:val="24"/>
        </w:rPr>
        <w:t xml:space="preserve"> 潮流计算是研究电力系统稳定运行最基本的计算，是电力系统运行分析和规划设计中最常用的工具。调度员潮流又称在线潮流，是用来分析实时状态下的电力系统运行工况，从而评定电力系统运行方式的合理性与经济性。</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提供N-R法、P-Q分解法和最优乘子法潮流算法；</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提供多种数据方式，如实时、历史和计划方式数据等；</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会话方式改变运行方式，如机组出力、母线负荷、变压器抽头、电容电抗器的投切；</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当电力系统解列成多个电气岛时，可自动完成多岛计算；</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考虑了静态负荷特性；</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可进行灵敏度分析，为调度员采取控制措施提供参考；</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提供丰富、直观的潮流分析结果。</w:t>
      </w:r>
    </w:p>
    <w:p w:rsidR="00E30963" w:rsidRDefault="007705EF">
      <w:pPr>
        <w:pStyle w:val="2"/>
        <w:spacing w:after="0" w:line="240" w:lineRule="auto"/>
        <w:ind w:leftChars="-1" w:left="-2"/>
        <w:rPr>
          <w:rFonts w:ascii="楷体_GB2312" w:eastAsia="楷体_GB2312" w:hAnsi="宋体" w:cs="宋体"/>
          <w:b w:val="0"/>
          <w:bCs w:val="0"/>
          <w:sz w:val="24"/>
          <w:szCs w:val="24"/>
        </w:rPr>
      </w:pPr>
      <w:bookmarkStart w:id="390" w:name="_Toc209325154"/>
      <w:bookmarkStart w:id="391" w:name="_Toc448623799"/>
      <w:bookmarkStart w:id="392" w:name="_Toc448220738"/>
      <w:bookmarkStart w:id="393" w:name="_Toc448624353"/>
      <w:bookmarkStart w:id="394" w:name="_Toc448623726"/>
      <w:bookmarkStart w:id="395" w:name="_Toc36432540"/>
      <w:bookmarkStart w:id="396" w:name="_Toc448575550"/>
      <w:bookmarkStart w:id="397" w:name="_Toc448629035"/>
      <w:bookmarkStart w:id="398" w:name="_Toc448112858"/>
      <w:r>
        <w:rPr>
          <w:rFonts w:ascii="楷体_GB2312" w:eastAsia="楷体_GB2312" w:hAnsi="宋体" w:cs="宋体" w:hint="eastAsia"/>
          <w:b w:val="0"/>
          <w:bCs w:val="0"/>
          <w:sz w:val="24"/>
          <w:szCs w:val="24"/>
        </w:rPr>
        <w:t>11.4.2.5 短路电流计算</w:t>
      </w:r>
      <w:bookmarkEnd w:id="390"/>
      <w:bookmarkEnd w:id="391"/>
      <w:bookmarkEnd w:id="392"/>
      <w:bookmarkEnd w:id="393"/>
      <w:bookmarkEnd w:id="394"/>
      <w:bookmarkEnd w:id="395"/>
      <w:bookmarkEnd w:id="396"/>
      <w:bookmarkEnd w:id="397"/>
      <w:bookmarkEnd w:id="398"/>
    </w:p>
    <w:p w:rsidR="00E30963" w:rsidRDefault="007705EF">
      <w:pPr>
        <w:pStyle w:val="a2"/>
        <w:rPr>
          <w:rFonts w:ascii="楷体_GB2312" w:eastAsia="楷体_GB2312" w:hAnsi="宋体"/>
          <w:bCs/>
          <w:szCs w:val="24"/>
        </w:rPr>
      </w:pPr>
      <w:r>
        <w:rPr>
          <w:rFonts w:ascii="楷体_GB2312" w:eastAsia="楷体_GB2312" w:hAnsi="宋体" w:hint="eastAsia"/>
          <w:bCs/>
          <w:szCs w:val="24"/>
        </w:rPr>
        <w:t>可进行短路电流计算，主要用于分析故障发生时对电力系统电气设备可能造成的危害，以及继电保护装置的整定计算。</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基于实时态的在线短路电流计算，用来确定可能出现的开关失灵；</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基于研究态的离线短路电流计算，用来校验系统电气设备的性能；</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支持对称短路和各种不对称短路（单相短路接地、两相短路、两相短路接地）的计算；</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可进行复杂故障计算；</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故障点的设置采用图形交互方式进行，故障后各元件上的信息分别按相、序分量显示；</w:t>
      </w:r>
    </w:p>
    <w:p w:rsidR="00E30963" w:rsidRDefault="007705EF">
      <w:pPr>
        <w:numPr>
          <w:ilvl w:val="0"/>
          <w:numId w:val="25"/>
        </w:numPr>
        <w:tabs>
          <w:tab w:val="left" w:pos="905"/>
        </w:tabs>
        <w:autoSpaceDE w:val="0"/>
        <w:autoSpaceDN w:val="0"/>
        <w:adjustRightInd w:val="0"/>
        <w:ind w:left="875"/>
        <w:jc w:val="both"/>
        <w:rPr>
          <w:rFonts w:ascii="楷体_GB2312" w:eastAsia="楷体_GB2312" w:hAnsi="宋体"/>
          <w:bCs/>
          <w:szCs w:val="24"/>
        </w:rPr>
      </w:pPr>
      <w:r>
        <w:rPr>
          <w:rFonts w:ascii="楷体_GB2312" w:eastAsia="楷体_GB2312" w:hAnsi="宋体" w:hint="eastAsia"/>
          <w:bCs/>
          <w:szCs w:val="24"/>
        </w:rPr>
        <w:t>可对各种线路、变压器进行静态继电保护校核。</w:t>
      </w:r>
    </w:p>
    <w:p w:rsidR="00E30963" w:rsidRDefault="007705EF">
      <w:pPr>
        <w:pStyle w:val="2"/>
        <w:tabs>
          <w:tab w:val="left" w:pos="2310"/>
        </w:tabs>
        <w:spacing w:after="0" w:line="240" w:lineRule="auto"/>
        <w:ind w:leftChars="-1" w:left="-2"/>
        <w:rPr>
          <w:rFonts w:ascii="楷体_GB2312" w:eastAsia="楷体_GB2312" w:hAnsi="宋体" w:cs="宋体"/>
          <w:b w:val="0"/>
          <w:bCs w:val="0"/>
          <w:sz w:val="24"/>
          <w:szCs w:val="24"/>
        </w:rPr>
      </w:pPr>
      <w:bookmarkStart w:id="399" w:name="_Toc107372740"/>
      <w:bookmarkStart w:id="400" w:name="_Toc131656546"/>
      <w:r>
        <w:rPr>
          <w:rFonts w:ascii="楷体_GB2312" w:eastAsia="楷体_GB2312" w:hAnsi="宋体" w:cs="宋体" w:hint="eastAsia"/>
          <w:b w:val="0"/>
          <w:bCs w:val="0"/>
          <w:sz w:val="24"/>
          <w:szCs w:val="24"/>
        </w:rPr>
        <w:t>11.2.5电能计费</w:t>
      </w:r>
      <w:bookmarkEnd w:id="399"/>
      <w:bookmarkEnd w:id="400"/>
    </w:p>
    <w:p w:rsidR="00E30963" w:rsidRDefault="007705EF">
      <w:pPr>
        <w:pStyle w:val="a2"/>
        <w:rPr>
          <w:rFonts w:ascii="楷体_GB2312" w:eastAsia="楷体_GB2312" w:hAnsi="宋体"/>
          <w:bCs/>
          <w:szCs w:val="24"/>
        </w:rPr>
      </w:pPr>
      <w:r>
        <w:rPr>
          <w:rFonts w:ascii="楷体_GB2312" w:eastAsia="楷体_GB2312" w:hAnsi="宋体" w:hint="eastAsia"/>
          <w:bCs/>
          <w:szCs w:val="24"/>
        </w:rPr>
        <w:t>电量计量（以下简称TMR）是架构在统一支撑平台上的一个具体应用，主要用于实现输、配电网以及用电网电能量的自动采集、分析功能。</w:t>
      </w:r>
    </w:p>
    <w:p w:rsidR="00E30963" w:rsidRDefault="007705EF">
      <w:pPr>
        <w:adjustRightInd w:val="0"/>
        <w:snapToGrid w:val="0"/>
        <w:ind w:firstLine="522"/>
        <w:rPr>
          <w:rFonts w:ascii="楷体_GB2312" w:eastAsia="楷体_GB2312" w:hAnsi="宋体"/>
          <w:bCs/>
          <w:szCs w:val="24"/>
        </w:rPr>
      </w:pPr>
      <w:r>
        <w:rPr>
          <w:rFonts w:ascii="楷体_GB2312" w:eastAsia="楷体_GB2312" w:hAnsi="宋体" w:hint="eastAsia"/>
          <w:bCs/>
          <w:szCs w:val="24"/>
        </w:rPr>
        <w:t>TMR应用利用系统软件支撑平台提供的服务，主要实现以下功能：</w:t>
      </w:r>
    </w:p>
    <w:p w:rsidR="00E30963" w:rsidRDefault="007705EF">
      <w:pPr>
        <w:adjustRightInd w:val="0"/>
        <w:snapToGrid w:val="0"/>
        <w:ind w:firstLine="522"/>
        <w:rPr>
          <w:rFonts w:ascii="楷体_GB2312" w:eastAsia="楷体_GB2312" w:hAnsi="宋体"/>
          <w:bCs/>
          <w:szCs w:val="24"/>
        </w:rPr>
      </w:pPr>
      <w:r>
        <w:rPr>
          <w:rFonts w:ascii="楷体_GB2312" w:eastAsia="楷体_GB2312" w:hAnsi="宋体" w:hint="eastAsia"/>
          <w:bCs/>
          <w:szCs w:val="24"/>
        </w:rPr>
        <w:t>数据采集</w:t>
      </w:r>
    </w:p>
    <w:p w:rsidR="00E30963" w:rsidRDefault="007705EF">
      <w:pPr>
        <w:adjustRightInd w:val="0"/>
        <w:snapToGrid w:val="0"/>
        <w:ind w:firstLine="522"/>
        <w:rPr>
          <w:rFonts w:ascii="楷体_GB2312" w:eastAsia="楷体_GB2312" w:hAnsi="宋体"/>
          <w:bCs/>
          <w:szCs w:val="24"/>
        </w:rPr>
      </w:pPr>
      <w:r>
        <w:rPr>
          <w:rFonts w:ascii="楷体_GB2312" w:eastAsia="楷体_GB2312" w:hAnsi="宋体" w:hint="eastAsia"/>
          <w:bCs/>
          <w:szCs w:val="24"/>
        </w:rPr>
        <w:t>人工召测数据和对钟</w:t>
      </w:r>
    </w:p>
    <w:p w:rsidR="00E30963" w:rsidRDefault="007705EF">
      <w:pPr>
        <w:adjustRightInd w:val="0"/>
        <w:snapToGrid w:val="0"/>
        <w:ind w:firstLine="522"/>
        <w:rPr>
          <w:rFonts w:ascii="楷体_GB2312" w:eastAsia="楷体_GB2312" w:hAnsi="宋体"/>
          <w:bCs/>
          <w:szCs w:val="24"/>
        </w:rPr>
      </w:pPr>
      <w:r>
        <w:rPr>
          <w:rFonts w:ascii="楷体_GB2312" w:eastAsia="楷体_GB2312" w:hAnsi="宋体" w:hint="eastAsia"/>
          <w:bCs/>
          <w:szCs w:val="24"/>
        </w:rPr>
        <w:t>数据计算处理</w:t>
      </w:r>
    </w:p>
    <w:p w:rsidR="00E30963" w:rsidRDefault="007705EF">
      <w:pPr>
        <w:adjustRightInd w:val="0"/>
        <w:snapToGrid w:val="0"/>
        <w:ind w:firstLine="522"/>
        <w:rPr>
          <w:rFonts w:ascii="楷体_GB2312" w:eastAsia="楷体_GB2312" w:hAnsi="宋体"/>
          <w:bCs/>
          <w:szCs w:val="24"/>
        </w:rPr>
      </w:pPr>
      <w:r>
        <w:rPr>
          <w:rFonts w:ascii="楷体_GB2312" w:eastAsia="楷体_GB2312" w:hAnsi="宋体" w:hint="eastAsia"/>
          <w:bCs/>
          <w:szCs w:val="24"/>
        </w:rPr>
        <w:t>事件和报警处理</w:t>
      </w:r>
    </w:p>
    <w:p w:rsidR="00E30963" w:rsidRDefault="007705EF">
      <w:pPr>
        <w:adjustRightInd w:val="0"/>
        <w:snapToGrid w:val="0"/>
        <w:ind w:firstLine="522"/>
        <w:rPr>
          <w:rFonts w:ascii="楷体_GB2312" w:eastAsia="楷体_GB2312" w:hAnsi="宋体"/>
          <w:bCs/>
          <w:szCs w:val="24"/>
        </w:rPr>
      </w:pPr>
      <w:r>
        <w:rPr>
          <w:rFonts w:ascii="楷体_GB2312" w:eastAsia="楷体_GB2312" w:hAnsi="宋体" w:hint="eastAsia"/>
          <w:bCs/>
          <w:szCs w:val="24"/>
        </w:rPr>
        <w:t>参数档案管理</w:t>
      </w:r>
    </w:p>
    <w:p w:rsidR="00E30963" w:rsidRDefault="007705EF">
      <w:pPr>
        <w:adjustRightInd w:val="0"/>
        <w:snapToGrid w:val="0"/>
        <w:ind w:firstLine="522"/>
        <w:rPr>
          <w:rFonts w:ascii="楷体_GB2312" w:eastAsia="楷体_GB2312" w:hAnsi="宋体"/>
          <w:bCs/>
          <w:szCs w:val="24"/>
        </w:rPr>
      </w:pPr>
      <w:r>
        <w:rPr>
          <w:rFonts w:ascii="楷体_GB2312" w:eastAsia="楷体_GB2312" w:hAnsi="宋体" w:hint="eastAsia"/>
          <w:bCs/>
          <w:szCs w:val="24"/>
        </w:rPr>
        <w:t>权限管理</w:t>
      </w:r>
    </w:p>
    <w:p w:rsidR="00E30963" w:rsidRDefault="007705EF">
      <w:pPr>
        <w:adjustRightInd w:val="0"/>
        <w:snapToGrid w:val="0"/>
        <w:ind w:firstLine="522"/>
        <w:rPr>
          <w:rFonts w:ascii="楷体_GB2312" w:eastAsia="楷体_GB2312" w:hAnsi="宋体"/>
          <w:bCs/>
          <w:szCs w:val="24"/>
        </w:rPr>
      </w:pPr>
      <w:r>
        <w:rPr>
          <w:rFonts w:ascii="楷体_GB2312" w:eastAsia="楷体_GB2312" w:hAnsi="宋体" w:hint="eastAsia"/>
          <w:bCs/>
          <w:szCs w:val="24"/>
        </w:rPr>
        <w:lastRenderedPageBreak/>
        <w:t>日志事项浏览</w:t>
      </w:r>
    </w:p>
    <w:p w:rsidR="00E30963" w:rsidRDefault="007705EF">
      <w:pPr>
        <w:adjustRightInd w:val="0"/>
        <w:snapToGrid w:val="0"/>
        <w:ind w:firstLine="522"/>
        <w:rPr>
          <w:rFonts w:ascii="楷体_GB2312" w:eastAsia="楷体_GB2312" w:hAnsi="宋体"/>
          <w:bCs/>
          <w:szCs w:val="24"/>
        </w:rPr>
      </w:pPr>
      <w:r>
        <w:rPr>
          <w:rFonts w:ascii="楷体_GB2312" w:eastAsia="楷体_GB2312" w:hAnsi="宋体" w:hint="eastAsia"/>
          <w:bCs/>
          <w:szCs w:val="24"/>
        </w:rPr>
        <w:t>原始数据浏览</w:t>
      </w:r>
    </w:p>
    <w:p w:rsidR="00E30963" w:rsidRDefault="007705EF">
      <w:pPr>
        <w:adjustRightInd w:val="0"/>
        <w:snapToGrid w:val="0"/>
        <w:ind w:firstLine="522"/>
        <w:rPr>
          <w:rFonts w:ascii="楷体_GB2312" w:eastAsia="楷体_GB2312" w:hAnsi="宋体"/>
          <w:bCs/>
          <w:szCs w:val="24"/>
        </w:rPr>
      </w:pPr>
      <w:r>
        <w:rPr>
          <w:rFonts w:ascii="楷体_GB2312" w:eastAsia="楷体_GB2312" w:hAnsi="宋体" w:hint="eastAsia"/>
          <w:bCs/>
          <w:szCs w:val="24"/>
        </w:rPr>
        <w:t>日常业务</w:t>
      </w:r>
    </w:p>
    <w:p w:rsidR="00E30963" w:rsidRDefault="007705EF">
      <w:pPr>
        <w:adjustRightInd w:val="0"/>
        <w:snapToGrid w:val="0"/>
        <w:ind w:firstLine="522"/>
        <w:rPr>
          <w:rFonts w:ascii="楷体_GB2312" w:eastAsia="楷体_GB2312" w:hAnsi="宋体"/>
          <w:bCs/>
          <w:szCs w:val="24"/>
        </w:rPr>
      </w:pPr>
      <w:r>
        <w:rPr>
          <w:rFonts w:ascii="楷体_GB2312" w:eastAsia="楷体_GB2312" w:hAnsi="宋体" w:hint="eastAsia"/>
          <w:bCs/>
          <w:szCs w:val="24"/>
        </w:rPr>
        <w:t>电量分析</w:t>
      </w:r>
    </w:p>
    <w:p w:rsidR="00E30963" w:rsidRDefault="007705EF">
      <w:pPr>
        <w:adjustRightInd w:val="0"/>
        <w:snapToGrid w:val="0"/>
        <w:ind w:firstLine="522"/>
        <w:rPr>
          <w:rFonts w:ascii="楷体_GB2312" w:eastAsia="楷体_GB2312" w:hAnsi="宋体"/>
          <w:bCs/>
          <w:szCs w:val="24"/>
        </w:rPr>
      </w:pPr>
      <w:r>
        <w:rPr>
          <w:rFonts w:ascii="楷体_GB2312" w:eastAsia="楷体_GB2312" w:hAnsi="宋体" w:hint="eastAsia"/>
          <w:bCs/>
          <w:szCs w:val="24"/>
        </w:rPr>
        <w:t>线损分析</w:t>
      </w:r>
    </w:p>
    <w:p w:rsidR="00E30963" w:rsidRDefault="007705EF">
      <w:pPr>
        <w:adjustRightInd w:val="0"/>
        <w:snapToGrid w:val="0"/>
        <w:ind w:firstLine="522"/>
        <w:rPr>
          <w:rFonts w:ascii="楷体_GB2312" w:eastAsia="楷体_GB2312" w:hAnsi="宋体"/>
          <w:bCs/>
          <w:szCs w:val="24"/>
        </w:rPr>
      </w:pPr>
      <w:r>
        <w:rPr>
          <w:rFonts w:ascii="楷体_GB2312" w:eastAsia="楷体_GB2312" w:hAnsi="宋体" w:hint="eastAsia"/>
          <w:bCs/>
          <w:szCs w:val="24"/>
        </w:rPr>
        <w:t>数据图形曲线分析</w:t>
      </w:r>
    </w:p>
    <w:p w:rsidR="00E30963" w:rsidRDefault="007705EF">
      <w:pPr>
        <w:adjustRightInd w:val="0"/>
        <w:snapToGrid w:val="0"/>
        <w:ind w:firstLine="522"/>
        <w:rPr>
          <w:rFonts w:ascii="楷体_GB2312" w:eastAsia="楷体_GB2312" w:hAnsi="宋体"/>
          <w:bCs/>
          <w:szCs w:val="24"/>
        </w:rPr>
      </w:pPr>
      <w:r>
        <w:rPr>
          <w:rFonts w:ascii="楷体_GB2312" w:eastAsia="楷体_GB2312" w:hAnsi="宋体" w:hint="eastAsia"/>
          <w:bCs/>
          <w:szCs w:val="24"/>
        </w:rPr>
        <w:t>报表管理</w:t>
      </w:r>
    </w:p>
    <w:p w:rsidR="00E30963" w:rsidRDefault="007705EF">
      <w:pPr>
        <w:adjustRightInd w:val="0"/>
        <w:snapToGrid w:val="0"/>
        <w:ind w:firstLine="522"/>
        <w:rPr>
          <w:rFonts w:ascii="楷体_GB2312" w:eastAsia="楷体_GB2312" w:hAnsi="宋体"/>
          <w:bCs/>
          <w:szCs w:val="24"/>
        </w:rPr>
      </w:pPr>
      <w:r>
        <w:rPr>
          <w:rFonts w:ascii="楷体_GB2312" w:eastAsia="楷体_GB2312" w:hAnsi="宋体" w:hint="eastAsia"/>
          <w:bCs/>
          <w:szCs w:val="24"/>
        </w:rPr>
        <w:t>图形制作和查询</w:t>
      </w:r>
    </w:p>
    <w:p w:rsidR="00E30963" w:rsidRDefault="007705EF">
      <w:pPr>
        <w:pStyle w:val="2"/>
        <w:spacing w:after="0" w:line="240" w:lineRule="auto"/>
        <w:ind w:leftChars="-1" w:left="-2"/>
        <w:rPr>
          <w:rFonts w:ascii="楷体_GB2312" w:eastAsia="楷体_GB2312" w:hAnsi="宋体" w:cs="宋体"/>
          <w:b w:val="0"/>
          <w:bCs w:val="0"/>
          <w:sz w:val="24"/>
          <w:szCs w:val="24"/>
        </w:rPr>
      </w:pPr>
      <w:bookmarkStart w:id="401" w:name="_Toc49593778"/>
      <w:bookmarkStart w:id="402" w:name="_Toc42481261"/>
      <w:bookmarkStart w:id="403" w:name="_Toc107372741"/>
      <w:r>
        <w:rPr>
          <w:rFonts w:ascii="楷体_GB2312" w:eastAsia="楷体_GB2312" w:hAnsi="宋体" w:cs="宋体" w:hint="eastAsia"/>
          <w:b w:val="0"/>
          <w:bCs w:val="0"/>
          <w:sz w:val="24"/>
          <w:szCs w:val="24"/>
        </w:rPr>
        <w:t>11.2.5.1数据采集</w:t>
      </w:r>
      <w:bookmarkEnd w:id="401"/>
      <w:bookmarkEnd w:id="402"/>
      <w:bookmarkEnd w:id="403"/>
    </w:p>
    <w:p w:rsidR="00E30963" w:rsidRDefault="007705EF">
      <w:pPr>
        <w:pStyle w:val="a2"/>
        <w:rPr>
          <w:rFonts w:ascii="楷体_GB2312" w:eastAsia="楷体_GB2312" w:hAnsi="宋体"/>
          <w:bCs/>
          <w:szCs w:val="24"/>
        </w:rPr>
      </w:pPr>
      <w:r>
        <w:rPr>
          <w:rFonts w:ascii="楷体_GB2312" w:eastAsia="楷体_GB2312" w:hAnsi="宋体" w:hint="eastAsia"/>
          <w:bCs/>
          <w:szCs w:val="24"/>
        </w:rPr>
        <w:t>采集系统（前置机系统），采用IEC102 /DL/T645-1997规约，根据预先设置的采集方案自动定时召测电能表的电能量数据，也可以人工下发数据召测命令进行人工召测。对召测上来的原始数据进行规约解释和数据存储。除了召测数据和数据存储的基本功能外，采集系统内还具有设置通道暂停，采集终端参数、通道参数、主站抄表方案等参数的查看，当前采集任务、方案任务运行日志、采集任务日志、历史事件、终端通讯状况、通讯报文、通道通讯状况等数据的监视等功能。</w:t>
      </w:r>
    </w:p>
    <w:p w:rsidR="00E30963" w:rsidRDefault="007705EF">
      <w:pPr>
        <w:pStyle w:val="2"/>
        <w:spacing w:after="0" w:line="240" w:lineRule="auto"/>
        <w:ind w:leftChars="-1" w:left="-2"/>
        <w:rPr>
          <w:rFonts w:ascii="楷体_GB2312" w:eastAsia="楷体_GB2312" w:hAnsi="宋体" w:cs="宋体"/>
          <w:b w:val="0"/>
          <w:bCs w:val="0"/>
          <w:sz w:val="24"/>
          <w:szCs w:val="24"/>
        </w:rPr>
      </w:pPr>
      <w:bookmarkStart w:id="404" w:name="_Toc49593779"/>
      <w:bookmarkStart w:id="405" w:name="_Toc42481262"/>
      <w:bookmarkStart w:id="406" w:name="_Toc107372742"/>
      <w:r>
        <w:rPr>
          <w:rFonts w:ascii="楷体_GB2312" w:eastAsia="楷体_GB2312" w:hAnsi="宋体" w:cs="宋体" w:hint="eastAsia"/>
          <w:b w:val="0"/>
          <w:bCs w:val="0"/>
          <w:sz w:val="24"/>
          <w:szCs w:val="24"/>
        </w:rPr>
        <w:t>11.2.5.2人工召测数据和对钟</w:t>
      </w:r>
      <w:bookmarkEnd w:id="404"/>
      <w:bookmarkEnd w:id="405"/>
      <w:bookmarkEnd w:id="406"/>
    </w:p>
    <w:p w:rsidR="00E30963" w:rsidRDefault="007705EF">
      <w:pPr>
        <w:pStyle w:val="a2"/>
        <w:rPr>
          <w:rFonts w:ascii="楷体_GB2312" w:eastAsia="楷体_GB2312" w:hAnsi="宋体"/>
          <w:bCs/>
          <w:szCs w:val="24"/>
        </w:rPr>
      </w:pPr>
      <w:r>
        <w:rPr>
          <w:rFonts w:ascii="楷体_GB2312" w:eastAsia="楷体_GB2312" w:hAnsi="宋体" w:hint="eastAsia"/>
          <w:bCs/>
          <w:szCs w:val="24"/>
        </w:rPr>
        <w:t>有3种召唤类型，分别如下：</w:t>
      </w:r>
    </w:p>
    <w:p w:rsidR="00E30963" w:rsidRDefault="007705EF">
      <w:pPr>
        <w:pStyle w:val="a2"/>
        <w:rPr>
          <w:rFonts w:ascii="楷体_GB2312" w:eastAsia="楷体_GB2312" w:hAnsi="宋体"/>
          <w:bCs/>
          <w:szCs w:val="24"/>
        </w:rPr>
      </w:pPr>
      <w:r>
        <w:rPr>
          <w:rFonts w:ascii="楷体_GB2312" w:eastAsia="楷体_GB2312" w:hAnsi="宋体" w:hint="eastAsia"/>
          <w:bCs/>
          <w:szCs w:val="24"/>
        </w:rPr>
        <w:t>历史数据补测</w:t>
      </w:r>
      <w:r>
        <w:rPr>
          <w:rFonts w:ascii="楷体_GB2312" w:eastAsia="楷体_GB2312" w:hAnsi="宋体" w:hint="eastAsia"/>
          <w:bCs/>
          <w:szCs w:val="24"/>
        </w:rPr>
        <w:tab/>
      </w:r>
      <w:r>
        <w:rPr>
          <w:rFonts w:ascii="楷体_GB2312" w:eastAsia="楷体_GB2312" w:hAnsi="宋体" w:hint="eastAsia"/>
          <w:bCs/>
          <w:szCs w:val="24"/>
        </w:rPr>
        <w:tab/>
        <w:t>可以手工选择补测的起始时间、结束时间和数据类型。</w:t>
      </w:r>
    </w:p>
    <w:p w:rsidR="00E30963" w:rsidRDefault="007705EF">
      <w:pPr>
        <w:pStyle w:val="a2"/>
        <w:rPr>
          <w:rFonts w:ascii="楷体_GB2312" w:eastAsia="楷体_GB2312" w:hAnsi="宋体"/>
          <w:bCs/>
          <w:szCs w:val="24"/>
        </w:rPr>
      </w:pPr>
      <w:r>
        <w:rPr>
          <w:rFonts w:ascii="楷体_GB2312" w:eastAsia="楷体_GB2312" w:hAnsi="宋体" w:hint="eastAsia"/>
          <w:bCs/>
          <w:szCs w:val="24"/>
        </w:rPr>
        <w:t>当前数据</w:t>
      </w:r>
      <w:r>
        <w:rPr>
          <w:rFonts w:ascii="楷体_GB2312" w:eastAsia="楷体_GB2312" w:hAnsi="宋体" w:hint="eastAsia"/>
          <w:bCs/>
          <w:szCs w:val="24"/>
        </w:rPr>
        <w:tab/>
      </w:r>
      <w:r>
        <w:rPr>
          <w:rFonts w:ascii="楷体_GB2312" w:eastAsia="楷体_GB2312" w:hAnsi="宋体" w:hint="eastAsia"/>
          <w:bCs/>
          <w:szCs w:val="24"/>
        </w:rPr>
        <w:tab/>
      </w:r>
      <w:r>
        <w:rPr>
          <w:rFonts w:ascii="楷体_GB2312" w:eastAsia="楷体_GB2312" w:hAnsi="宋体" w:hint="eastAsia"/>
          <w:bCs/>
          <w:szCs w:val="24"/>
        </w:rPr>
        <w:tab/>
        <w:t>时间无效，只召唤当前数据。</w:t>
      </w:r>
    </w:p>
    <w:p w:rsidR="00E30963" w:rsidRDefault="007705EF">
      <w:pPr>
        <w:pStyle w:val="a2"/>
        <w:rPr>
          <w:rFonts w:ascii="楷体_GB2312" w:eastAsia="楷体_GB2312" w:hAnsi="宋体"/>
          <w:bCs/>
          <w:szCs w:val="24"/>
        </w:rPr>
      </w:pPr>
      <w:r>
        <w:rPr>
          <w:rFonts w:ascii="楷体_GB2312" w:eastAsia="楷体_GB2312" w:hAnsi="宋体" w:hint="eastAsia"/>
          <w:bCs/>
          <w:szCs w:val="24"/>
        </w:rPr>
        <w:t>按方案补测历史数据</w:t>
      </w:r>
      <w:r>
        <w:rPr>
          <w:rFonts w:ascii="楷体_GB2312" w:eastAsia="楷体_GB2312" w:hAnsi="宋体" w:hint="eastAsia"/>
          <w:bCs/>
          <w:szCs w:val="24"/>
        </w:rPr>
        <w:tab/>
        <w:t>时间无效，自动按照已设定的抄表方案对未正确采集的数据进行补测。</w:t>
      </w:r>
    </w:p>
    <w:p w:rsidR="00E30963" w:rsidRDefault="007705EF">
      <w:pPr>
        <w:pStyle w:val="a2"/>
        <w:rPr>
          <w:rFonts w:ascii="楷体_GB2312" w:eastAsia="楷体_GB2312" w:hAnsi="宋体"/>
          <w:bCs/>
          <w:szCs w:val="24"/>
        </w:rPr>
      </w:pPr>
      <w:r>
        <w:rPr>
          <w:rFonts w:ascii="楷体_GB2312" w:eastAsia="楷体_GB2312" w:hAnsi="宋体" w:hint="eastAsia"/>
          <w:bCs/>
          <w:szCs w:val="24"/>
        </w:rPr>
        <w:t>有两种发送命令的方式：</w:t>
      </w:r>
    </w:p>
    <w:p w:rsidR="00E30963" w:rsidRDefault="007705EF">
      <w:pPr>
        <w:pStyle w:val="a2"/>
        <w:rPr>
          <w:rFonts w:ascii="楷体_GB2312" w:eastAsia="楷体_GB2312" w:hAnsi="宋体"/>
          <w:bCs/>
          <w:szCs w:val="24"/>
        </w:rPr>
      </w:pPr>
      <w:r>
        <w:rPr>
          <w:rFonts w:ascii="楷体_GB2312" w:eastAsia="楷体_GB2312" w:hAnsi="宋体" w:hint="eastAsia"/>
          <w:bCs/>
          <w:szCs w:val="24"/>
        </w:rPr>
        <w:t>（1）发送命令</w:t>
      </w:r>
      <w:r>
        <w:rPr>
          <w:rFonts w:ascii="楷体_GB2312" w:eastAsia="楷体_GB2312" w:hAnsi="宋体" w:hint="eastAsia"/>
          <w:bCs/>
          <w:szCs w:val="24"/>
        </w:rPr>
        <w:tab/>
      </w:r>
      <w:r>
        <w:rPr>
          <w:rFonts w:ascii="楷体_GB2312" w:eastAsia="楷体_GB2312" w:hAnsi="宋体" w:hint="eastAsia"/>
          <w:bCs/>
          <w:szCs w:val="24"/>
        </w:rPr>
        <w:tab/>
        <w:t>形成随机任务，顺序排在任务队列的后面。</w:t>
      </w:r>
    </w:p>
    <w:p w:rsidR="00E30963" w:rsidRDefault="007705EF">
      <w:pPr>
        <w:pStyle w:val="a2"/>
        <w:rPr>
          <w:rFonts w:ascii="楷体_GB2312" w:eastAsia="楷体_GB2312" w:hAnsi="宋体"/>
          <w:bCs/>
          <w:szCs w:val="24"/>
        </w:rPr>
      </w:pPr>
      <w:r>
        <w:rPr>
          <w:rFonts w:ascii="楷体_GB2312" w:eastAsia="楷体_GB2312" w:hAnsi="宋体" w:hint="eastAsia"/>
          <w:bCs/>
          <w:szCs w:val="24"/>
        </w:rPr>
        <w:t>（2）中断级发送</w:t>
      </w:r>
      <w:r>
        <w:rPr>
          <w:rFonts w:ascii="楷体_GB2312" w:eastAsia="楷体_GB2312" w:hAnsi="宋体" w:hint="eastAsia"/>
          <w:bCs/>
          <w:szCs w:val="24"/>
        </w:rPr>
        <w:tab/>
      </w:r>
      <w:r>
        <w:rPr>
          <w:rFonts w:ascii="楷体_GB2312" w:eastAsia="楷体_GB2312" w:hAnsi="宋体" w:hint="eastAsia"/>
          <w:bCs/>
          <w:szCs w:val="24"/>
        </w:rPr>
        <w:tab/>
        <w:t>形成中断级任务，执行的优先级高，如果任务队列里没有其它中断级任务，则立即执行该任务。</w:t>
      </w:r>
    </w:p>
    <w:p w:rsidR="00E30963" w:rsidRDefault="007705EF">
      <w:pPr>
        <w:pStyle w:val="a2"/>
        <w:rPr>
          <w:rFonts w:ascii="楷体_GB2312" w:eastAsia="楷体_GB2312" w:hAnsi="宋体"/>
          <w:bCs/>
          <w:szCs w:val="24"/>
        </w:rPr>
      </w:pPr>
      <w:r>
        <w:rPr>
          <w:rFonts w:ascii="楷体_GB2312" w:eastAsia="楷体_GB2312" w:hAnsi="宋体" w:hint="eastAsia"/>
          <w:bCs/>
          <w:szCs w:val="24"/>
        </w:rPr>
        <w:t>选择什么样的召唤类型和发送方式，根据实际需要决定。</w:t>
      </w:r>
    </w:p>
    <w:p w:rsidR="00E30963" w:rsidRDefault="007705EF">
      <w:pPr>
        <w:pStyle w:val="2"/>
        <w:spacing w:after="0" w:line="240" w:lineRule="auto"/>
        <w:ind w:leftChars="-1" w:left="-2"/>
        <w:rPr>
          <w:rFonts w:ascii="楷体_GB2312" w:eastAsia="楷体_GB2312" w:hAnsi="宋体" w:cs="宋体"/>
          <w:b w:val="0"/>
          <w:bCs w:val="0"/>
          <w:sz w:val="24"/>
          <w:szCs w:val="24"/>
        </w:rPr>
      </w:pPr>
      <w:bookmarkStart w:id="407" w:name="_Toc49593780"/>
      <w:bookmarkStart w:id="408" w:name="_Toc42481263"/>
      <w:bookmarkStart w:id="409" w:name="_Toc107372743"/>
      <w:r>
        <w:rPr>
          <w:rFonts w:ascii="楷体_GB2312" w:eastAsia="楷体_GB2312" w:hAnsi="宋体" w:cs="宋体" w:hint="eastAsia"/>
          <w:b w:val="0"/>
          <w:bCs w:val="0"/>
          <w:sz w:val="24"/>
          <w:szCs w:val="24"/>
        </w:rPr>
        <w:t>11.2.5.3数据计算处理</w:t>
      </w:r>
      <w:bookmarkEnd w:id="407"/>
      <w:bookmarkEnd w:id="408"/>
      <w:bookmarkEnd w:id="409"/>
    </w:p>
    <w:p w:rsidR="00E30963" w:rsidRDefault="007705EF">
      <w:pPr>
        <w:ind w:firstLine="420"/>
        <w:rPr>
          <w:rFonts w:ascii="楷体_GB2312" w:eastAsia="楷体_GB2312" w:hAnsi="宋体"/>
          <w:bCs/>
          <w:szCs w:val="24"/>
        </w:rPr>
      </w:pPr>
      <w:r>
        <w:rPr>
          <w:rFonts w:ascii="楷体_GB2312" w:eastAsia="楷体_GB2312" w:hAnsi="宋体" w:hint="eastAsia"/>
          <w:bCs/>
          <w:szCs w:val="24"/>
        </w:rPr>
        <w:t>1、数据处理</w:t>
      </w:r>
    </w:p>
    <w:p w:rsidR="00E30963" w:rsidRDefault="007705EF">
      <w:pPr>
        <w:tabs>
          <w:tab w:val="left" w:pos="658"/>
          <w:tab w:val="left" w:pos="2316"/>
        </w:tabs>
        <w:snapToGrid w:val="0"/>
        <w:ind w:left="658"/>
        <w:rPr>
          <w:rFonts w:ascii="楷体_GB2312" w:eastAsia="楷体_GB2312" w:hAnsi="宋体"/>
          <w:bCs/>
          <w:szCs w:val="24"/>
        </w:rPr>
      </w:pPr>
      <w:r>
        <w:rPr>
          <w:rFonts w:ascii="楷体_GB2312" w:eastAsia="楷体_GB2312" w:hAnsi="宋体" w:hint="eastAsia"/>
          <w:bCs/>
          <w:szCs w:val="24"/>
        </w:rPr>
        <w:t>自动计算和手工计算电量数据</w:t>
      </w:r>
      <w:r>
        <w:rPr>
          <w:rFonts w:ascii="楷体_GB2312" w:eastAsia="楷体_GB2312" w:hAnsi="宋体" w:hint="eastAsia"/>
          <w:bCs/>
          <w:szCs w:val="24"/>
          <w:lang w:eastAsia="zh-CN"/>
        </w:rPr>
        <w:t>，</w:t>
      </w:r>
      <w:r>
        <w:rPr>
          <w:rFonts w:ascii="楷体_GB2312" w:eastAsia="楷体_GB2312" w:hAnsi="宋体" w:hint="eastAsia"/>
          <w:bCs/>
          <w:szCs w:val="24"/>
        </w:rPr>
        <w:t>合理性检查，主要包括对奇异数据、越限数据，时段数据与总数据不匹配数据等进行合理性检查。</w:t>
      </w:r>
    </w:p>
    <w:p w:rsidR="00E30963" w:rsidRDefault="007705EF">
      <w:pPr>
        <w:tabs>
          <w:tab w:val="left" w:pos="658"/>
          <w:tab w:val="left" w:pos="2316"/>
        </w:tabs>
        <w:snapToGrid w:val="0"/>
        <w:ind w:left="658"/>
        <w:rPr>
          <w:rFonts w:ascii="楷体_GB2312" w:eastAsia="楷体_GB2312" w:hAnsi="宋体"/>
          <w:bCs/>
          <w:szCs w:val="24"/>
        </w:rPr>
      </w:pPr>
      <w:r>
        <w:rPr>
          <w:rFonts w:ascii="楷体_GB2312" w:eastAsia="楷体_GB2312" w:hAnsi="宋体" w:hint="eastAsia"/>
          <w:bCs/>
          <w:szCs w:val="24"/>
        </w:rPr>
        <w:t>数据过滤，对不合理时段数据进行过滤处理</w:t>
      </w:r>
    </w:p>
    <w:p w:rsidR="00E30963" w:rsidRDefault="007705EF">
      <w:pPr>
        <w:tabs>
          <w:tab w:val="left" w:pos="658"/>
          <w:tab w:val="left" w:pos="2316"/>
        </w:tabs>
        <w:snapToGrid w:val="0"/>
        <w:ind w:left="658"/>
        <w:rPr>
          <w:rFonts w:ascii="楷体_GB2312" w:eastAsia="楷体_GB2312" w:hAnsi="宋体"/>
          <w:bCs/>
          <w:szCs w:val="24"/>
        </w:rPr>
      </w:pPr>
      <w:r>
        <w:rPr>
          <w:rFonts w:ascii="楷体_GB2312" w:eastAsia="楷体_GB2312" w:hAnsi="宋体" w:hint="eastAsia"/>
          <w:bCs/>
          <w:szCs w:val="24"/>
        </w:rPr>
        <w:t>分时段（总、尖、峰、平、谷等）统计电量数据，并可以作为历史数据查询。</w:t>
      </w:r>
    </w:p>
    <w:p w:rsidR="00E30963" w:rsidRDefault="007705EF">
      <w:pPr>
        <w:tabs>
          <w:tab w:val="left" w:pos="658"/>
          <w:tab w:val="left" w:pos="2316"/>
        </w:tabs>
        <w:snapToGrid w:val="0"/>
        <w:ind w:left="658"/>
        <w:rPr>
          <w:rFonts w:ascii="楷体_GB2312" w:eastAsia="楷体_GB2312" w:hAnsi="宋体"/>
          <w:bCs/>
          <w:szCs w:val="24"/>
        </w:rPr>
      </w:pPr>
      <w:r>
        <w:rPr>
          <w:rFonts w:ascii="楷体_GB2312" w:eastAsia="楷体_GB2312" w:hAnsi="宋体" w:hint="eastAsia"/>
          <w:bCs/>
          <w:szCs w:val="24"/>
        </w:rPr>
        <w:t>允许人工置入数据或录入手工抄表数据。</w:t>
      </w:r>
    </w:p>
    <w:p w:rsidR="00E30963" w:rsidRDefault="007705EF">
      <w:pPr>
        <w:tabs>
          <w:tab w:val="left" w:pos="658"/>
          <w:tab w:val="left" w:pos="2316"/>
        </w:tabs>
        <w:snapToGrid w:val="0"/>
        <w:ind w:left="658"/>
        <w:rPr>
          <w:rFonts w:ascii="楷体_GB2312" w:eastAsia="楷体_GB2312" w:hAnsi="宋体"/>
          <w:bCs/>
          <w:szCs w:val="24"/>
        </w:rPr>
      </w:pPr>
      <w:r>
        <w:rPr>
          <w:rFonts w:ascii="楷体_GB2312" w:eastAsia="楷体_GB2312" w:hAnsi="宋体" w:hint="eastAsia"/>
          <w:bCs/>
          <w:szCs w:val="24"/>
        </w:rPr>
        <w:t>工程量系数的转换依据电表类型或其它采集单元的输出以及该量的满码值确定一个系数及基数</w:t>
      </w:r>
    </w:p>
    <w:p w:rsidR="00E30963" w:rsidRDefault="007705EF">
      <w:pPr>
        <w:tabs>
          <w:tab w:val="left" w:pos="658"/>
          <w:tab w:val="left" w:pos="2316"/>
        </w:tabs>
        <w:snapToGrid w:val="0"/>
        <w:ind w:left="658"/>
        <w:rPr>
          <w:rFonts w:ascii="楷体_GB2312" w:eastAsia="楷体_GB2312" w:hAnsi="宋体"/>
          <w:bCs/>
          <w:szCs w:val="24"/>
        </w:rPr>
      </w:pPr>
      <w:r>
        <w:rPr>
          <w:rFonts w:ascii="楷体_GB2312" w:eastAsia="楷体_GB2312" w:hAnsi="宋体" w:hint="eastAsia"/>
          <w:bCs/>
          <w:szCs w:val="24"/>
        </w:rPr>
        <w:t>处理包括旁路数据、人工置入数据、基础数据等组成的数据</w:t>
      </w:r>
    </w:p>
    <w:p w:rsidR="00E30963" w:rsidRDefault="007705EF">
      <w:pPr>
        <w:tabs>
          <w:tab w:val="left" w:pos="658"/>
          <w:tab w:val="left" w:pos="2316"/>
        </w:tabs>
        <w:snapToGrid w:val="0"/>
        <w:ind w:left="658"/>
        <w:rPr>
          <w:rFonts w:ascii="楷体_GB2312" w:eastAsia="楷体_GB2312" w:hAnsi="宋体"/>
          <w:bCs/>
          <w:szCs w:val="24"/>
        </w:rPr>
      </w:pPr>
      <w:r>
        <w:rPr>
          <w:rFonts w:ascii="楷体_GB2312" w:eastAsia="楷体_GB2312" w:hAnsi="宋体" w:hint="eastAsia"/>
          <w:bCs/>
          <w:szCs w:val="24"/>
        </w:rPr>
        <w:t>对于不同数据，包括未被初始化的数据，可疑数据、及不可用数据及人工置入数据、旁路数据都有不同质量标志。</w:t>
      </w:r>
    </w:p>
    <w:p w:rsidR="00E30963" w:rsidRDefault="007705EF">
      <w:pPr>
        <w:tabs>
          <w:tab w:val="left" w:pos="658"/>
          <w:tab w:val="left" w:pos="2316"/>
        </w:tabs>
        <w:snapToGrid w:val="0"/>
        <w:ind w:left="658"/>
        <w:rPr>
          <w:rFonts w:ascii="楷体_GB2312" w:eastAsia="楷体_GB2312" w:hAnsi="宋体"/>
          <w:bCs/>
          <w:szCs w:val="24"/>
        </w:rPr>
      </w:pPr>
      <w:r>
        <w:rPr>
          <w:rFonts w:ascii="楷体_GB2312" w:eastAsia="楷体_GB2312" w:hAnsi="宋体" w:hint="eastAsia"/>
          <w:bCs/>
          <w:szCs w:val="24"/>
        </w:rPr>
        <w:t>能自动计算旁路数据，并不影响被代数据的各种运算结果。</w:t>
      </w:r>
    </w:p>
    <w:p w:rsidR="00E30963" w:rsidRDefault="007705EF">
      <w:pPr>
        <w:snapToGrid w:val="0"/>
        <w:ind w:left="-2058" w:firstLine="2478"/>
        <w:rPr>
          <w:rFonts w:ascii="楷体_GB2312" w:eastAsia="楷体_GB2312" w:hAnsi="宋体"/>
          <w:bCs/>
          <w:szCs w:val="24"/>
        </w:rPr>
      </w:pPr>
      <w:r>
        <w:rPr>
          <w:rFonts w:ascii="楷体_GB2312" w:eastAsia="楷体_GB2312" w:hAnsi="宋体" w:hint="eastAsia"/>
          <w:bCs/>
          <w:szCs w:val="24"/>
        </w:rPr>
        <w:t>2、数据合理性检查</w:t>
      </w:r>
    </w:p>
    <w:p w:rsidR="00E30963" w:rsidRDefault="007705EF">
      <w:pPr>
        <w:tabs>
          <w:tab w:val="left" w:pos="658"/>
          <w:tab w:val="left" w:pos="2316"/>
        </w:tabs>
        <w:snapToGrid w:val="0"/>
        <w:ind w:left="658"/>
        <w:rPr>
          <w:rFonts w:ascii="楷体_GB2312" w:eastAsia="楷体_GB2312" w:hAnsi="宋体"/>
          <w:bCs/>
          <w:szCs w:val="24"/>
        </w:rPr>
      </w:pPr>
      <w:r>
        <w:rPr>
          <w:rFonts w:ascii="楷体_GB2312" w:eastAsia="楷体_GB2312" w:hAnsi="宋体" w:hint="eastAsia"/>
          <w:bCs/>
          <w:szCs w:val="24"/>
        </w:rPr>
        <w:t>正常数据：正确采集和计算到的数据。</w:t>
      </w:r>
    </w:p>
    <w:p w:rsidR="00E30963" w:rsidRDefault="007705EF">
      <w:pPr>
        <w:tabs>
          <w:tab w:val="left" w:pos="658"/>
          <w:tab w:val="left" w:pos="2316"/>
        </w:tabs>
        <w:snapToGrid w:val="0"/>
        <w:ind w:left="658"/>
        <w:rPr>
          <w:rFonts w:ascii="楷体_GB2312" w:eastAsia="楷体_GB2312" w:hAnsi="宋体"/>
          <w:bCs/>
          <w:szCs w:val="24"/>
        </w:rPr>
      </w:pPr>
      <w:r>
        <w:rPr>
          <w:rFonts w:ascii="楷体_GB2312" w:eastAsia="楷体_GB2312" w:hAnsi="宋体" w:hint="eastAsia"/>
          <w:bCs/>
          <w:szCs w:val="24"/>
        </w:rPr>
        <w:t>奇异数据：大于满码数据</w:t>
      </w:r>
    </w:p>
    <w:p w:rsidR="00E30963" w:rsidRDefault="007705EF">
      <w:pPr>
        <w:tabs>
          <w:tab w:val="left" w:pos="658"/>
          <w:tab w:val="left" w:pos="2316"/>
        </w:tabs>
        <w:snapToGrid w:val="0"/>
        <w:ind w:left="658"/>
        <w:rPr>
          <w:rFonts w:ascii="楷体_GB2312" w:eastAsia="楷体_GB2312" w:hAnsi="宋体"/>
          <w:bCs/>
          <w:szCs w:val="24"/>
        </w:rPr>
      </w:pPr>
      <w:r>
        <w:rPr>
          <w:rFonts w:ascii="楷体_GB2312" w:eastAsia="楷体_GB2312" w:hAnsi="宋体" w:hint="eastAsia"/>
          <w:bCs/>
          <w:szCs w:val="24"/>
        </w:rPr>
        <w:t>缺少表码：表码数据小于零或业务变更未录入表码</w:t>
      </w:r>
    </w:p>
    <w:p w:rsidR="00E30963" w:rsidRDefault="007705EF">
      <w:pPr>
        <w:tabs>
          <w:tab w:val="left" w:pos="658"/>
          <w:tab w:val="left" w:pos="2316"/>
        </w:tabs>
        <w:snapToGrid w:val="0"/>
        <w:ind w:left="658"/>
        <w:rPr>
          <w:rFonts w:ascii="楷体_GB2312" w:eastAsia="楷体_GB2312" w:hAnsi="宋体"/>
          <w:bCs/>
          <w:szCs w:val="24"/>
        </w:rPr>
      </w:pPr>
      <w:r>
        <w:rPr>
          <w:rFonts w:ascii="楷体_GB2312" w:eastAsia="楷体_GB2312" w:hAnsi="宋体" w:hint="eastAsia"/>
          <w:bCs/>
          <w:szCs w:val="24"/>
        </w:rPr>
        <w:lastRenderedPageBreak/>
        <w:t>缺少装表信息：无装表信息</w:t>
      </w:r>
    </w:p>
    <w:p w:rsidR="00E30963" w:rsidRDefault="007705EF">
      <w:pPr>
        <w:tabs>
          <w:tab w:val="left" w:pos="658"/>
          <w:tab w:val="left" w:pos="2316"/>
        </w:tabs>
        <w:snapToGrid w:val="0"/>
        <w:ind w:left="658"/>
        <w:rPr>
          <w:rFonts w:ascii="楷体_GB2312" w:eastAsia="楷体_GB2312" w:hAnsi="宋体"/>
          <w:bCs/>
          <w:szCs w:val="24"/>
        </w:rPr>
      </w:pPr>
      <w:r>
        <w:rPr>
          <w:rFonts w:ascii="楷体_GB2312" w:eastAsia="楷体_GB2312" w:hAnsi="宋体" w:hint="eastAsia"/>
          <w:bCs/>
          <w:szCs w:val="24"/>
        </w:rPr>
        <w:t>∑分时段!=总：时段数据与总数据不匹配</w:t>
      </w:r>
    </w:p>
    <w:p w:rsidR="00E30963" w:rsidRDefault="007705EF">
      <w:pPr>
        <w:tabs>
          <w:tab w:val="left" w:pos="658"/>
          <w:tab w:val="left" w:pos="2316"/>
        </w:tabs>
        <w:snapToGrid w:val="0"/>
        <w:ind w:left="658"/>
        <w:rPr>
          <w:rFonts w:ascii="楷体_GB2312" w:eastAsia="楷体_GB2312" w:hAnsi="宋体"/>
          <w:bCs/>
          <w:szCs w:val="24"/>
        </w:rPr>
      </w:pPr>
      <w:r>
        <w:rPr>
          <w:rFonts w:ascii="楷体_GB2312" w:eastAsia="楷体_GB2312" w:hAnsi="宋体" w:hint="eastAsia"/>
          <w:bCs/>
          <w:szCs w:val="24"/>
        </w:rPr>
        <w:t>经过一次满度或换表：起始表码大于终止表码或换表或经过一次满度</w:t>
      </w:r>
    </w:p>
    <w:p w:rsidR="00E30963" w:rsidRDefault="007705EF">
      <w:pPr>
        <w:tabs>
          <w:tab w:val="left" w:pos="658"/>
          <w:tab w:val="left" w:pos="2316"/>
        </w:tabs>
        <w:snapToGrid w:val="0"/>
        <w:ind w:left="658"/>
        <w:rPr>
          <w:rFonts w:ascii="楷体_GB2312" w:eastAsia="楷体_GB2312" w:hAnsi="宋体"/>
          <w:bCs/>
          <w:szCs w:val="24"/>
        </w:rPr>
      </w:pPr>
      <w:r>
        <w:rPr>
          <w:rFonts w:ascii="楷体_GB2312" w:eastAsia="楷体_GB2312" w:hAnsi="宋体" w:hint="eastAsia"/>
          <w:bCs/>
          <w:szCs w:val="24"/>
        </w:rPr>
        <w:t>发生旁路事件：发生旁路事件</w:t>
      </w:r>
    </w:p>
    <w:p w:rsidR="00E30963" w:rsidRDefault="007705EF">
      <w:pPr>
        <w:tabs>
          <w:tab w:val="left" w:pos="658"/>
          <w:tab w:val="left" w:pos="2316"/>
        </w:tabs>
        <w:snapToGrid w:val="0"/>
        <w:ind w:left="658"/>
        <w:rPr>
          <w:rFonts w:ascii="楷体_GB2312" w:eastAsia="楷体_GB2312" w:hAnsi="宋体"/>
          <w:bCs/>
          <w:szCs w:val="24"/>
        </w:rPr>
      </w:pPr>
      <w:r>
        <w:rPr>
          <w:rFonts w:ascii="楷体_GB2312" w:eastAsia="楷体_GB2312" w:hAnsi="宋体" w:hint="eastAsia"/>
          <w:bCs/>
          <w:szCs w:val="24"/>
        </w:rPr>
        <w:t>超上限：数据越上限</w:t>
      </w:r>
    </w:p>
    <w:p w:rsidR="00E30963" w:rsidRDefault="007705EF">
      <w:pPr>
        <w:tabs>
          <w:tab w:val="left" w:pos="658"/>
          <w:tab w:val="left" w:pos="2316"/>
        </w:tabs>
        <w:snapToGrid w:val="0"/>
        <w:ind w:left="658"/>
        <w:rPr>
          <w:rFonts w:ascii="楷体_GB2312" w:eastAsia="楷体_GB2312" w:hAnsi="宋体"/>
          <w:bCs/>
          <w:szCs w:val="24"/>
        </w:rPr>
      </w:pPr>
      <w:r>
        <w:rPr>
          <w:rFonts w:ascii="楷体_GB2312" w:eastAsia="楷体_GB2312" w:hAnsi="宋体" w:hint="eastAsia"/>
          <w:bCs/>
          <w:szCs w:val="24"/>
        </w:rPr>
        <w:t>越下限：数据越下限</w:t>
      </w:r>
    </w:p>
    <w:p w:rsidR="00E30963" w:rsidRDefault="007705EF">
      <w:pPr>
        <w:tabs>
          <w:tab w:val="left" w:pos="658"/>
          <w:tab w:val="left" w:pos="2316"/>
        </w:tabs>
        <w:snapToGrid w:val="0"/>
        <w:ind w:left="658"/>
        <w:rPr>
          <w:rFonts w:ascii="楷体_GB2312" w:eastAsia="楷体_GB2312" w:hAnsi="宋体"/>
          <w:bCs/>
          <w:szCs w:val="24"/>
        </w:rPr>
      </w:pPr>
      <w:r>
        <w:rPr>
          <w:rFonts w:ascii="楷体_GB2312" w:eastAsia="楷体_GB2312" w:hAnsi="宋体" w:hint="eastAsia"/>
          <w:bCs/>
          <w:szCs w:val="24"/>
        </w:rPr>
        <w:t>严重超上限：数据越严重上限</w:t>
      </w:r>
    </w:p>
    <w:p w:rsidR="00E30963" w:rsidRDefault="007705EF">
      <w:pPr>
        <w:tabs>
          <w:tab w:val="left" w:pos="658"/>
          <w:tab w:val="left" w:pos="2316"/>
        </w:tabs>
        <w:snapToGrid w:val="0"/>
        <w:ind w:left="658"/>
        <w:rPr>
          <w:rFonts w:ascii="楷体_GB2312" w:eastAsia="楷体_GB2312" w:hAnsi="宋体"/>
          <w:bCs/>
          <w:szCs w:val="24"/>
        </w:rPr>
      </w:pPr>
      <w:r>
        <w:rPr>
          <w:rFonts w:ascii="楷体_GB2312" w:eastAsia="楷体_GB2312" w:hAnsi="宋体" w:hint="eastAsia"/>
          <w:bCs/>
          <w:szCs w:val="24"/>
        </w:rPr>
        <w:t>进出差率越限：输入数据减去输出数据再除以输入数据所的数据越限（如母线不平衡率、变压器损失率等）</w:t>
      </w:r>
    </w:p>
    <w:p w:rsidR="00E30963" w:rsidRDefault="007705EF">
      <w:pPr>
        <w:tabs>
          <w:tab w:val="left" w:pos="658"/>
          <w:tab w:val="left" w:pos="2316"/>
        </w:tabs>
        <w:snapToGrid w:val="0"/>
        <w:ind w:left="658"/>
        <w:rPr>
          <w:rFonts w:ascii="楷体_GB2312" w:eastAsia="楷体_GB2312" w:hAnsi="宋体"/>
          <w:bCs/>
          <w:szCs w:val="24"/>
        </w:rPr>
      </w:pPr>
      <w:r>
        <w:rPr>
          <w:rFonts w:ascii="楷体_GB2312" w:eastAsia="楷体_GB2312" w:hAnsi="宋体" w:hint="eastAsia"/>
          <w:bCs/>
          <w:szCs w:val="24"/>
        </w:rPr>
        <w:t>经过合理性检查后的数据如果不合理则相应产生实时事项并存入历史库以提方便查询，不合理数据不存盘。</w:t>
      </w:r>
    </w:p>
    <w:p w:rsidR="00E30963" w:rsidRDefault="007705EF">
      <w:pPr>
        <w:pStyle w:val="2"/>
        <w:spacing w:after="0" w:line="240" w:lineRule="auto"/>
        <w:ind w:leftChars="-1" w:left="-2"/>
        <w:rPr>
          <w:rFonts w:ascii="楷体_GB2312" w:eastAsia="楷体_GB2312" w:hAnsi="宋体" w:cs="宋体"/>
          <w:b w:val="0"/>
          <w:bCs w:val="0"/>
          <w:sz w:val="24"/>
          <w:szCs w:val="24"/>
        </w:rPr>
      </w:pPr>
      <w:bookmarkStart w:id="410" w:name="_Toc107372745"/>
      <w:bookmarkStart w:id="411" w:name="_Toc42481265"/>
      <w:bookmarkStart w:id="412" w:name="_Toc49593782"/>
      <w:r>
        <w:rPr>
          <w:rFonts w:ascii="楷体_GB2312" w:eastAsia="楷体_GB2312" w:hAnsi="宋体" w:cs="宋体" w:hint="eastAsia"/>
          <w:b w:val="0"/>
          <w:bCs w:val="0"/>
          <w:sz w:val="24"/>
          <w:szCs w:val="24"/>
        </w:rPr>
        <w:t>11.2.5.4参数档案管理</w:t>
      </w:r>
      <w:bookmarkEnd w:id="410"/>
      <w:bookmarkEnd w:id="411"/>
      <w:bookmarkEnd w:id="412"/>
    </w:p>
    <w:p w:rsidR="00E30963" w:rsidRDefault="007705EF">
      <w:pPr>
        <w:ind w:firstLine="420"/>
        <w:rPr>
          <w:rFonts w:ascii="楷体_GB2312" w:eastAsia="楷体_GB2312" w:hAnsi="宋体"/>
          <w:bCs/>
          <w:szCs w:val="24"/>
        </w:rPr>
      </w:pPr>
      <w:r>
        <w:rPr>
          <w:rFonts w:ascii="楷体_GB2312" w:eastAsia="楷体_GB2312" w:hAnsi="宋体" w:hint="eastAsia"/>
          <w:bCs/>
          <w:szCs w:val="24"/>
        </w:rPr>
        <w:t>档案管理子系统主要完成电量采集系统的建立、设备档案的管理、统计对象的构建,它提供了详尽的设备信息和计量信息。通过该模块，用户可完成对电网设备信息的管理；建立系统运行所需的计量参数，包括子系统参数、采集终端参数、计量点参数，以及业务处理所需的统计对象参数、统计方案参数等。</w:t>
      </w:r>
    </w:p>
    <w:p w:rsidR="00E30963" w:rsidRDefault="007705EF">
      <w:pPr>
        <w:ind w:firstLineChars="200" w:firstLine="480"/>
        <w:rPr>
          <w:rFonts w:ascii="楷体_GB2312" w:eastAsia="楷体_GB2312" w:hAnsi="宋体"/>
          <w:bCs/>
          <w:szCs w:val="24"/>
        </w:rPr>
      </w:pPr>
      <w:r>
        <w:rPr>
          <w:rFonts w:ascii="楷体_GB2312" w:eastAsia="楷体_GB2312" w:hAnsi="宋体" w:hint="eastAsia"/>
          <w:bCs/>
          <w:szCs w:val="24"/>
        </w:rPr>
        <w:t xml:space="preserve">档案管理主要实现以下功能： </w:t>
      </w:r>
    </w:p>
    <w:p w:rsidR="00E30963" w:rsidRDefault="007705EF">
      <w:pPr>
        <w:numPr>
          <w:ilvl w:val="0"/>
          <w:numId w:val="29"/>
        </w:numPr>
        <w:jc w:val="both"/>
        <w:rPr>
          <w:rFonts w:ascii="楷体_GB2312" w:eastAsia="楷体_GB2312" w:hAnsi="宋体"/>
          <w:bCs/>
          <w:szCs w:val="24"/>
        </w:rPr>
      </w:pPr>
      <w:r>
        <w:rPr>
          <w:rFonts w:ascii="楷体_GB2312" w:eastAsia="楷体_GB2312" w:hAnsi="宋体" w:hint="eastAsia"/>
          <w:bCs/>
          <w:szCs w:val="24"/>
        </w:rPr>
        <w:t>建立计量系统:</w:t>
      </w:r>
    </w:p>
    <w:p w:rsidR="00E30963" w:rsidRDefault="007705EF">
      <w:pPr>
        <w:ind w:firstLineChars="200" w:firstLine="480"/>
        <w:rPr>
          <w:rFonts w:ascii="楷体_GB2312" w:eastAsia="楷体_GB2312" w:hAnsi="宋体"/>
          <w:bCs/>
          <w:szCs w:val="24"/>
        </w:rPr>
      </w:pPr>
      <w:r>
        <w:rPr>
          <w:rFonts w:ascii="楷体_GB2312" w:eastAsia="楷体_GB2312" w:hAnsi="宋体" w:hint="eastAsia"/>
          <w:bCs/>
          <w:szCs w:val="24"/>
        </w:rPr>
        <w:t>包括了数据源子系统（包括采集终端、计量点的各项信息）、通道参数设置、主站抄分站方案。</w:t>
      </w:r>
    </w:p>
    <w:p w:rsidR="00E30963" w:rsidRDefault="007705EF">
      <w:pPr>
        <w:numPr>
          <w:ilvl w:val="0"/>
          <w:numId w:val="29"/>
        </w:numPr>
        <w:jc w:val="both"/>
        <w:rPr>
          <w:rFonts w:ascii="楷体_GB2312" w:eastAsia="楷体_GB2312" w:hAnsi="宋体"/>
          <w:bCs/>
          <w:szCs w:val="24"/>
        </w:rPr>
      </w:pPr>
      <w:r>
        <w:rPr>
          <w:rFonts w:ascii="楷体_GB2312" w:eastAsia="楷体_GB2312" w:hAnsi="宋体" w:hint="eastAsia"/>
          <w:bCs/>
          <w:szCs w:val="24"/>
        </w:rPr>
        <w:t>建立电网统计对象:</w:t>
      </w:r>
    </w:p>
    <w:p w:rsidR="00E30963" w:rsidRDefault="007705EF">
      <w:pPr>
        <w:ind w:firstLineChars="200" w:firstLine="480"/>
        <w:rPr>
          <w:rFonts w:ascii="楷体_GB2312" w:eastAsia="楷体_GB2312" w:hAnsi="宋体"/>
          <w:bCs/>
          <w:szCs w:val="24"/>
        </w:rPr>
      </w:pPr>
      <w:r>
        <w:rPr>
          <w:rFonts w:ascii="楷体_GB2312" w:eastAsia="楷体_GB2312" w:hAnsi="宋体" w:hint="eastAsia"/>
          <w:bCs/>
          <w:szCs w:val="24"/>
        </w:rPr>
        <w:t>包括区域电网、大用户、主备表统计对象。具体包括厂站（发电厂、变电站）、线路（送电线路、联络线）、母线、变压器等电网设备信息；以及电网设备（主要有厂站、线路、母线）对应的虚拟计量点集合，用户自定义的大用户和主备表对象。</w:t>
      </w:r>
    </w:p>
    <w:p w:rsidR="00E30963" w:rsidRDefault="007705EF">
      <w:pPr>
        <w:pStyle w:val="2"/>
        <w:spacing w:after="0" w:line="240" w:lineRule="auto"/>
        <w:ind w:leftChars="-1" w:left="-2"/>
        <w:rPr>
          <w:rFonts w:ascii="楷体_GB2312" w:eastAsia="楷体_GB2312" w:hAnsi="宋体" w:cs="宋体"/>
          <w:b w:val="0"/>
          <w:bCs w:val="0"/>
          <w:sz w:val="24"/>
          <w:szCs w:val="24"/>
        </w:rPr>
      </w:pPr>
      <w:bookmarkStart w:id="413" w:name="_Toc49593783"/>
      <w:bookmarkStart w:id="414" w:name="_Toc107372746"/>
      <w:bookmarkStart w:id="415" w:name="_Toc42481266"/>
      <w:r>
        <w:rPr>
          <w:rFonts w:ascii="楷体_GB2312" w:eastAsia="楷体_GB2312" w:hAnsi="宋体" w:cs="宋体" w:hint="eastAsia"/>
          <w:b w:val="0"/>
          <w:bCs w:val="0"/>
          <w:sz w:val="24"/>
          <w:szCs w:val="24"/>
        </w:rPr>
        <w:t>11.2.5.5权限管理</w:t>
      </w:r>
      <w:bookmarkEnd w:id="413"/>
      <w:bookmarkEnd w:id="414"/>
      <w:bookmarkEnd w:id="415"/>
    </w:p>
    <w:p w:rsidR="00E30963" w:rsidRDefault="007705EF">
      <w:pPr>
        <w:ind w:firstLine="420"/>
        <w:rPr>
          <w:rFonts w:ascii="楷体_GB2312" w:eastAsia="楷体_GB2312" w:hAnsi="宋体"/>
          <w:bCs/>
          <w:szCs w:val="24"/>
        </w:rPr>
      </w:pPr>
      <w:r>
        <w:rPr>
          <w:rFonts w:ascii="楷体_GB2312" w:eastAsia="楷体_GB2312" w:hAnsi="宋体" w:hint="eastAsia"/>
          <w:bCs/>
          <w:szCs w:val="24"/>
        </w:rPr>
        <w:t>权限管理功能模块对电量计量系统的各种功能的操作权限进行管理，只有具有操作权限的用户才能进行相应的操作。系统权限实行分级管理的思想，共分为四级：超级用户、系统管理员、部门管理员和普通操作员。各个级别的用户的管理权限简述如下：</w:t>
      </w:r>
    </w:p>
    <w:p w:rsidR="00E30963" w:rsidRDefault="007705EF">
      <w:pPr>
        <w:ind w:firstLineChars="200" w:firstLine="480"/>
        <w:rPr>
          <w:rFonts w:ascii="楷体_GB2312" w:eastAsia="楷体_GB2312" w:hAnsi="宋体"/>
          <w:bCs/>
          <w:szCs w:val="24"/>
        </w:rPr>
      </w:pPr>
      <w:r>
        <w:rPr>
          <w:rFonts w:ascii="楷体_GB2312" w:eastAsia="楷体_GB2312" w:hAnsi="宋体" w:hint="eastAsia"/>
          <w:bCs/>
          <w:szCs w:val="24"/>
        </w:rPr>
        <w:t>超级用户：程序员级用户，可以指定和解除系统管理员；</w:t>
      </w:r>
    </w:p>
    <w:p w:rsidR="00E30963" w:rsidRDefault="007705EF">
      <w:pPr>
        <w:ind w:firstLineChars="200" w:firstLine="480"/>
        <w:rPr>
          <w:rFonts w:ascii="楷体_GB2312" w:eastAsia="楷体_GB2312" w:hAnsi="宋体"/>
          <w:bCs/>
          <w:szCs w:val="24"/>
        </w:rPr>
      </w:pPr>
      <w:r>
        <w:rPr>
          <w:rFonts w:ascii="楷体_GB2312" w:eastAsia="楷体_GB2312" w:hAnsi="宋体" w:hint="eastAsia"/>
          <w:bCs/>
          <w:szCs w:val="24"/>
        </w:rPr>
        <w:t>系统管理员：可以管理部门，指定部门管理员，为部门分配适当的权限；</w:t>
      </w:r>
    </w:p>
    <w:p w:rsidR="00E30963" w:rsidRDefault="007705EF">
      <w:pPr>
        <w:ind w:leftChars="228" w:left="1987" w:hangingChars="600" w:hanging="1440"/>
        <w:rPr>
          <w:rFonts w:ascii="楷体_GB2312" w:eastAsia="楷体_GB2312" w:hAnsi="宋体"/>
          <w:bCs/>
          <w:szCs w:val="24"/>
        </w:rPr>
      </w:pPr>
      <w:r>
        <w:rPr>
          <w:rFonts w:ascii="楷体_GB2312" w:eastAsia="楷体_GB2312" w:hAnsi="宋体" w:hint="eastAsia"/>
          <w:bCs/>
          <w:szCs w:val="24"/>
        </w:rPr>
        <w:t>部门管理员：可以管理本部门的岗位，可以管理本部门的用户，可以为岗位授权，可以将部门用户指派合适的岗位，即为用户授权。</w:t>
      </w:r>
    </w:p>
    <w:p w:rsidR="00E30963" w:rsidRDefault="007705EF">
      <w:pPr>
        <w:ind w:firstLineChars="200" w:firstLine="480"/>
        <w:rPr>
          <w:rFonts w:ascii="楷体_GB2312" w:eastAsia="楷体_GB2312" w:hAnsi="宋体"/>
          <w:bCs/>
          <w:szCs w:val="24"/>
        </w:rPr>
      </w:pPr>
      <w:r>
        <w:rPr>
          <w:rFonts w:ascii="楷体_GB2312" w:eastAsia="楷体_GB2312" w:hAnsi="宋体" w:hint="eastAsia"/>
          <w:bCs/>
          <w:szCs w:val="24"/>
        </w:rPr>
        <w:t>普通操作员：只能修改个人除帐号外的具体资料。</w:t>
      </w:r>
    </w:p>
    <w:p w:rsidR="00E30963" w:rsidRDefault="00E30963">
      <w:pPr>
        <w:rPr>
          <w:rFonts w:ascii="楷体_GB2312" w:eastAsia="楷体_GB2312" w:hAnsi="宋体"/>
          <w:bCs/>
          <w:szCs w:val="24"/>
        </w:rPr>
      </w:pPr>
    </w:p>
    <w:p w:rsidR="00E30963" w:rsidRDefault="007705EF">
      <w:pPr>
        <w:pStyle w:val="2"/>
        <w:spacing w:after="0" w:line="240" w:lineRule="auto"/>
        <w:ind w:leftChars="-1" w:left="-2"/>
        <w:rPr>
          <w:rFonts w:ascii="楷体_GB2312" w:eastAsia="楷体_GB2312" w:hAnsi="宋体" w:cs="宋体"/>
          <w:b w:val="0"/>
          <w:bCs w:val="0"/>
          <w:sz w:val="24"/>
          <w:szCs w:val="24"/>
        </w:rPr>
      </w:pPr>
      <w:bookmarkStart w:id="416" w:name="_Toc42481267"/>
      <w:bookmarkStart w:id="417" w:name="_Toc107372747"/>
      <w:bookmarkStart w:id="418" w:name="_Toc49593784"/>
      <w:r>
        <w:rPr>
          <w:rFonts w:ascii="楷体_GB2312" w:eastAsia="楷体_GB2312" w:hAnsi="宋体" w:cs="宋体" w:hint="eastAsia"/>
          <w:b w:val="0"/>
          <w:bCs w:val="0"/>
          <w:sz w:val="24"/>
          <w:szCs w:val="24"/>
        </w:rPr>
        <w:t>11.2.5.6日志事项浏览</w:t>
      </w:r>
      <w:bookmarkEnd w:id="416"/>
      <w:bookmarkEnd w:id="417"/>
      <w:bookmarkEnd w:id="418"/>
    </w:p>
    <w:p w:rsidR="00E30963" w:rsidRDefault="007705EF">
      <w:pPr>
        <w:ind w:firstLine="420"/>
        <w:rPr>
          <w:rFonts w:ascii="楷体_GB2312" w:eastAsia="楷体_GB2312" w:hAnsi="宋体"/>
          <w:bCs/>
          <w:szCs w:val="24"/>
        </w:rPr>
      </w:pPr>
      <w:r>
        <w:rPr>
          <w:rFonts w:ascii="楷体_GB2312" w:eastAsia="楷体_GB2312" w:hAnsi="宋体" w:hint="eastAsia"/>
          <w:bCs/>
          <w:szCs w:val="24"/>
        </w:rPr>
        <w:t>系统管理模块提供了对系统运行中的事项记录进行查看和维护的功能。包括：数据采集异常事项、计量点统计事项、对象统计事项、表码修改记录、电量修改记录、业务变更记录、系统其他事项等。</w:t>
      </w:r>
    </w:p>
    <w:p w:rsidR="00E30963" w:rsidRDefault="007705EF">
      <w:pPr>
        <w:pStyle w:val="2"/>
        <w:spacing w:after="0" w:line="240" w:lineRule="auto"/>
        <w:ind w:leftChars="-1" w:left="-2"/>
        <w:rPr>
          <w:rFonts w:ascii="楷体_GB2312" w:eastAsia="楷体_GB2312" w:hAnsi="宋体" w:cs="宋体"/>
          <w:b w:val="0"/>
          <w:bCs w:val="0"/>
          <w:sz w:val="24"/>
          <w:szCs w:val="24"/>
        </w:rPr>
      </w:pPr>
      <w:bookmarkStart w:id="419" w:name="_Toc107372748"/>
      <w:bookmarkStart w:id="420" w:name="_Toc49593785"/>
      <w:bookmarkStart w:id="421" w:name="_Toc42481268"/>
      <w:r>
        <w:rPr>
          <w:rFonts w:ascii="楷体_GB2312" w:eastAsia="楷体_GB2312" w:hAnsi="宋体" w:cs="宋体" w:hint="eastAsia"/>
          <w:b w:val="0"/>
          <w:bCs w:val="0"/>
          <w:sz w:val="24"/>
          <w:szCs w:val="24"/>
        </w:rPr>
        <w:t>11.2.5.7原始数据浏览</w:t>
      </w:r>
      <w:bookmarkEnd w:id="419"/>
      <w:bookmarkEnd w:id="420"/>
      <w:bookmarkEnd w:id="421"/>
    </w:p>
    <w:p w:rsidR="00E30963" w:rsidRDefault="007705EF">
      <w:pPr>
        <w:pStyle w:val="a2"/>
        <w:rPr>
          <w:rFonts w:ascii="楷体_GB2312" w:eastAsia="楷体_GB2312" w:hAnsi="宋体"/>
          <w:bCs/>
          <w:szCs w:val="24"/>
        </w:rPr>
      </w:pPr>
      <w:r>
        <w:rPr>
          <w:rFonts w:ascii="楷体_GB2312" w:eastAsia="楷体_GB2312" w:hAnsi="宋体" w:hint="eastAsia"/>
          <w:bCs/>
          <w:szCs w:val="24"/>
        </w:rPr>
        <w:t>浏览抄表数据:电能量、瞬时量、需量、失压断相、表计状态、电压合格率、功率因数合格率等原始数据查看。</w:t>
      </w:r>
    </w:p>
    <w:p w:rsidR="00E30963" w:rsidRDefault="007705EF">
      <w:pPr>
        <w:pStyle w:val="a2"/>
        <w:rPr>
          <w:rFonts w:ascii="楷体_GB2312" w:eastAsia="楷体_GB2312" w:hAnsi="宋体"/>
          <w:bCs/>
          <w:szCs w:val="24"/>
        </w:rPr>
      </w:pPr>
      <w:r>
        <w:rPr>
          <w:rFonts w:ascii="楷体_GB2312" w:eastAsia="楷体_GB2312" w:hAnsi="宋体" w:hint="eastAsia"/>
          <w:bCs/>
          <w:szCs w:val="24"/>
        </w:rPr>
        <w:t>对表码数据具有修改功能，对于批量的快速录入请从常用业务处理部分进入。</w:t>
      </w:r>
    </w:p>
    <w:p w:rsidR="00E30963" w:rsidRDefault="007705EF">
      <w:pPr>
        <w:ind w:firstLine="420"/>
        <w:rPr>
          <w:rFonts w:ascii="楷体_GB2312" w:eastAsia="楷体_GB2312" w:hAnsi="宋体"/>
          <w:bCs/>
          <w:szCs w:val="24"/>
        </w:rPr>
      </w:pPr>
      <w:r>
        <w:rPr>
          <w:rFonts w:ascii="楷体_GB2312" w:eastAsia="楷体_GB2312" w:hAnsi="宋体" w:hint="eastAsia"/>
          <w:bCs/>
          <w:szCs w:val="24"/>
        </w:rPr>
        <w:lastRenderedPageBreak/>
        <w:t>对于缺少表码的计量点可以通过网络平台向前置机发送补召命令。</w:t>
      </w:r>
    </w:p>
    <w:p w:rsidR="00E30963" w:rsidRDefault="007705EF">
      <w:pPr>
        <w:ind w:firstLine="420"/>
        <w:rPr>
          <w:rFonts w:ascii="楷体_GB2312" w:eastAsia="楷体_GB2312" w:hAnsi="宋体"/>
          <w:bCs/>
          <w:szCs w:val="24"/>
        </w:rPr>
      </w:pPr>
      <w:r>
        <w:rPr>
          <w:rFonts w:ascii="楷体_GB2312" w:eastAsia="楷体_GB2312" w:hAnsi="宋体" w:hint="eastAsia"/>
          <w:bCs/>
          <w:szCs w:val="24"/>
        </w:rPr>
        <w:t>数据浏览模块可按子系统-&gt;采集终端-&gt;采集点分层次浏览原始表码、派生表码、瞬时量、需量等数据。</w:t>
      </w:r>
    </w:p>
    <w:p w:rsidR="00E30963" w:rsidRDefault="007705EF">
      <w:pPr>
        <w:pStyle w:val="2"/>
        <w:spacing w:after="0" w:line="240" w:lineRule="auto"/>
        <w:ind w:leftChars="-1" w:left="-2"/>
        <w:rPr>
          <w:rFonts w:ascii="楷体_GB2312" w:eastAsia="楷体_GB2312" w:hAnsi="宋体" w:cs="宋体"/>
          <w:b w:val="0"/>
          <w:bCs w:val="0"/>
          <w:sz w:val="24"/>
          <w:szCs w:val="24"/>
        </w:rPr>
      </w:pPr>
      <w:bookmarkStart w:id="422" w:name="_Toc107372749"/>
      <w:bookmarkStart w:id="423" w:name="_Toc42481269"/>
      <w:bookmarkStart w:id="424" w:name="_Toc49593786"/>
      <w:r>
        <w:rPr>
          <w:rFonts w:ascii="楷体_GB2312" w:eastAsia="楷体_GB2312" w:hAnsi="宋体" w:cs="宋体" w:hint="eastAsia"/>
          <w:b w:val="0"/>
          <w:bCs w:val="0"/>
          <w:sz w:val="24"/>
          <w:szCs w:val="24"/>
        </w:rPr>
        <w:t>11.2.5.8日常业务</w:t>
      </w:r>
      <w:bookmarkEnd w:id="422"/>
      <w:bookmarkEnd w:id="423"/>
      <w:bookmarkEnd w:id="424"/>
    </w:p>
    <w:p w:rsidR="00E30963" w:rsidRDefault="007705EF">
      <w:pPr>
        <w:pStyle w:val="a2"/>
        <w:rPr>
          <w:rFonts w:ascii="楷体_GB2312" w:eastAsia="楷体_GB2312" w:hAnsi="宋体"/>
          <w:bCs/>
          <w:szCs w:val="24"/>
        </w:rPr>
      </w:pPr>
      <w:r>
        <w:rPr>
          <w:rFonts w:ascii="楷体_GB2312" w:eastAsia="楷体_GB2312" w:hAnsi="宋体" w:hint="eastAsia"/>
          <w:bCs/>
          <w:szCs w:val="24"/>
        </w:rPr>
        <w:t>日常业务操作中包括：输入/修改表码、人工录入电量、换表/换CT、常用表计参数。主要完成换表（装表/拆表）、更换CT操作以及表底码和换表电量的输入；人工修改表码和电量；以及在进行电量统计调试时可以快速批量更改计量点的表计参数。</w:t>
      </w:r>
    </w:p>
    <w:p w:rsidR="00E30963" w:rsidRDefault="007705EF">
      <w:pPr>
        <w:pStyle w:val="2"/>
        <w:spacing w:after="0" w:line="240" w:lineRule="auto"/>
        <w:ind w:leftChars="-1" w:left="-2"/>
        <w:rPr>
          <w:rFonts w:ascii="楷体_GB2312" w:eastAsia="楷体_GB2312" w:hAnsi="宋体" w:cs="宋体"/>
          <w:b w:val="0"/>
          <w:bCs w:val="0"/>
          <w:sz w:val="24"/>
          <w:szCs w:val="24"/>
        </w:rPr>
      </w:pPr>
      <w:bookmarkStart w:id="425" w:name="_Toc107372750"/>
      <w:bookmarkStart w:id="426" w:name="_Toc42481270"/>
      <w:bookmarkStart w:id="427" w:name="_Toc49593787"/>
      <w:r>
        <w:rPr>
          <w:rFonts w:ascii="楷体_GB2312" w:eastAsia="楷体_GB2312" w:hAnsi="宋体" w:cs="宋体" w:hint="eastAsia"/>
          <w:b w:val="0"/>
          <w:bCs w:val="0"/>
          <w:sz w:val="24"/>
          <w:szCs w:val="24"/>
        </w:rPr>
        <w:t>11.2.5.9电量分析</w:t>
      </w:r>
      <w:bookmarkEnd w:id="425"/>
      <w:bookmarkEnd w:id="426"/>
      <w:bookmarkEnd w:id="427"/>
    </w:p>
    <w:p w:rsidR="00E30963" w:rsidRDefault="007705EF">
      <w:pPr>
        <w:ind w:firstLine="480"/>
        <w:rPr>
          <w:rFonts w:ascii="楷体_GB2312" w:eastAsia="楷体_GB2312" w:hAnsi="宋体"/>
          <w:bCs/>
          <w:szCs w:val="24"/>
        </w:rPr>
      </w:pPr>
      <w:r>
        <w:rPr>
          <w:rFonts w:ascii="楷体_GB2312" w:eastAsia="楷体_GB2312" w:hAnsi="宋体" w:hint="eastAsia"/>
          <w:bCs/>
          <w:szCs w:val="24"/>
        </w:rPr>
        <w:t>电量分析分析经过数据处理后的电量数据，分时段统计不同类型电量数据、电量构成并提供方便的人机接口分析采集点、对象的电量数据。</w:t>
      </w:r>
    </w:p>
    <w:p w:rsidR="00E30963" w:rsidRDefault="007705EF">
      <w:pPr>
        <w:pStyle w:val="2"/>
        <w:spacing w:after="0" w:line="240" w:lineRule="auto"/>
        <w:ind w:leftChars="-1" w:left="-2"/>
        <w:rPr>
          <w:rFonts w:ascii="楷体_GB2312" w:eastAsia="楷体_GB2312" w:hAnsi="宋体" w:cs="宋体"/>
          <w:b w:val="0"/>
          <w:bCs w:val="0"/>
          <w:sz w:val="24"/>
          <w:szCs w:val="24"/>
        </w:rPr>
      </w:pPr>
      <w:bookmarkStart w:id="428" w:name="_Toc49593788"/>
      <w:bookmarkStart w:id="429" w:name="_Toc42481271"/>
      <w:bookmarkStart w:id="430" w:name="_Toc107372751"/>
      <w:r>
        <w:rPr>
          <w:rFonts w:ascii="楷体_GB2312" w:eastAsia="楷体_GB2312" w:hAnsi="宋体" w:cs="宋体" w:hint="eastAsia"/>
          <w:b w:val="0"/>
          <w:bCs w:val="0"/>
          <w:sz w:val="24"/>
          <w:szCs w:val="24"/>
        </w:rPr>
        <w:t>11.2.5.10线损分析</w:t>
      </w:r>
      <w:bookmarkEnd w:id="428"/>
      <w:bookmarkEnd w:id="429"/>
      <w:bookmarkEnd w:id="430"/>
    </w:p>
    <w:p w:rsidR="00E30963" w:rsidRDefault="007705EF">
      <w:pPr>
        <w:ind w:firstLine="480"/>
        <w:rPr>
          <w:rFonts w:ascii="楷体_GB2312" w:eastAsia="楷体_GB2312" w:hAnsi="宋体"/>
          <w:bCs/>
          <w:szCs w:val="24"/>
        </w:rPr>
      </w:pPr>
      <w:r>
        <w:rPr>
          <w:rFonts w:ascii="楷体_GB2312" w:eastAsia="楷体_GB2312" w:hAnsi="宋体" w:hint="eastAsia"/>
          <w:bCs/>
          <w:szCs w:val="24"/>
        </w:rPr>
        <w:t>网损分析，分析全网的输入电量、输出电量、网损电量、网损率、无功电量、力率</w:t>
      </w:r>
    </w:p>
    <w:p w:rsidR="00E30963" w:rsidRDefault="007705EF">
      <w:pPr>
        <w:ind w:firstLine="480"/>
        <w:rPr>
          <w:rFonts w:ascii="楷体_GB2312" w:eastAsia="楷体_GB2312" w:hAnsi="宋体"/>
          <w:bCs/>
          <w:szCs w:val="24"/>
        </w:rPr>
      </w:pPr>
      <w:r>
        <w:rPr>
          <w:rFonts w:ascii="楷体_GB2312" w:eastAsia="楷体_GB2312" w:hAnsi="宋体" w:hint="eastAsia"/>
          <w:bCs/>
          <w:szCs w:val="24"/>
        </w:rPr>
        <w:t>区域网损分析，分析区域的输入电量、输出电量、网损电量、网损率、无功电量、力率</w:t>
      </w:r>
    </w:p>
    <w:p w:rsidR="00E30963" w:rsidRDefault="007705EF">
      <w:pPr>
        <w:ind w:firstLine="480"/>
        <w:rPr>
          <w:rFonts w:ascii="楷体_GB2312" w:eastAsia="楷体_GB2312" w:hAnsi="宋体"/>
          <w:bCs/>
          <w:szCs w:val="24"/>
        </w:rPr>
      </w:pPr>
      <w:r>
        <w:rPr>
          <w:rFonts w:ascii="楷体_GB2312" w:eastAsia="楷体_GB2312" w:hAnsi="宋体" w:hint="eastAsia"/>
          <w:bCs/>
          <w:szCs w:val="24"/>
        </w:rPr>
        <w:t>变电站网损分析，分析变电站的输入电量、输出电量、进出差、变电站不平衡率、无功电量、力率</w:t>
      </w:r>
    </w:p>
    <w:p w:rsidR="00E30963" w:rsidRDefault="007705EF">
      <w:pPr>
        <w:ind w:firstLine="480"/>
        <w:rPr>
          <w:rFonts w:ascii="楷体_GB2312" w:eastAsia="楷体_GB2312" w:hAnsi="宋体"/>
          <w:bCs/>
          <w:szCs w:val="24"/>
        </w:rPr>
      </w:pPr>
      <w:r>
        <w:rPr>
          <w:rFonts w:ascii="楷体_GB2312" w:eastAsia="楷体_GB2312" w:hAnsi="宋体" w:hint="eastAsia"/>
          <w:bCs/>
          <w:szCs w:val="24"/>
        </w:rPr>
        <w:t>变压器网损分析，分析变压器的输入电量、输出电量、进出差、变损率、无功电量、力率</w:t>
      </w:r>
    </w:p>
    <w:p w:rsidR="00E30963" w:rsidRDefault="007705EF">
      <w:pPr>
        <w:ind w:firstLine="480"/>
        <w:rPr>
          <w:rFonts w:ascii="楷体_GB2312" w:eastAsia="楷体_GB2312" w:hAnsi="宋体"/>
          <w:bCs/>
          <w:szCs w:val="24"/>
        </w:rPr>
      </w:pPr>
      <w:r>
        <w:rPr>
          <w:rFonts w:ascii="楷体_GB2312" w:eastAsia="楷体_GB2312" w:hAnsi="宋体" w:hint="eastAsia"/>
          <w:bCs/>
          <w:szCs w:val="24"/>
        </w:rPr>
        <w:t>母线线损分析，分析母线的输入电量、输出电量、损失电量、母线不平衡率、无功电量、力率</w:t>
      </w:r>
    </w:p>
    <w:p w:rsidR="00E30963" w:rsidRDefault="007705EF">
      <w:pPr>
        <w:ind w:firstLine="480"/>
        <w:rPr>
          <w:rFonts w:ascii="楷体_GB2312" w:eastAsia="楷体_GB2312" w:hAnsi="宋体"/>
          <w:bCs/>
          <w:szCs w:val="24"/>
        </w:rPr>
      </w:pPr>
      <w:r>
        <w:rPr>
          <w:rFonts w:ascii="楷体_GB2312" w:eastAsia="楷体_GB2312" w:hAnsi="宋体" w:hint="eastAsia"/>
          <w:bCs/>
          <w:szCs w:val="24"/>
        </w:rPr>
        <w:t>线路线损分析，分析母线的输入电量、输出电量、损失电量、线损率、无功电量、力率</w:t>
      </w:r>
    </w:p>
    <w:p w:rsidR="00E30963" w:rsidRDefault="007705EF">
      <w:pPr>
        <w:pStyle w:val="2"/>
        <w:spacing w:after="0" w:line="240" w:lineRule="auto"/>
        <w:ind w:leftChars="-1" w:left="-2"/>
        <w:rPr>
          <w:rFonts w:ascii="楷体_GB2312" w:eastAsia="楷体_GB2312" w:hAnsi="宋体" w:cs="宋体"/>
          <w:b w:val="0"/>
          <w:bCs w:val="0"/>
          <w:sz w:val="24"/>
          <w:szCs w:val="24"/>
        </w:rPr>
      </w:pPr>
      <w:bookmarkStart w:id="431" w:name="_Toc42481272"/>
      <w:bookmarkStart w:id="432" w:name="_Toc49593789"/>
      <w:bookmarkStart w:id="433" w:name="_Toc107372752"/>
      <w:r>
        <w:rPr>
          <w:rFonts w:ascii="楷体_GB2312" w:eastAsia="楷体_GB2312" w:hAnsi="宋体" w:cs="宋体" w:hint="eastAsia"/>
          <w:b w:val="0"/>
          <w:bCs w:val="0"/>
          <w:sz w:val="24"/>
          <w:szCs w:val="24"/>
        </w:rPr>
        <w:t>11.2.5.11数据图形曲线分析</w:t>
      </w:r>
      <w:bookmarkEnd w:id="431"/>
      <w:bookmarkEnd w:id="432"/>
      <w:bookmarkEnd w:id="433"/>
    </w:p>
    <w:p w:rsidR="00E30963" w:rsidRDefault="007705EF">
      <w:pPr>
        <w:ind w:firstLine="480"/>
        <w:rPr>
          <w:rFonts w:ascii="楷体_GB2312" w:eastAsia="楷体_GB2312" w:hAnsi="宋体"/>
          <w:bCs/>
          <w:szCs w:val="24"/>
        </w:rPr>
      </w:pPr>
      <w:r>
        <w:rPr>
          <w:rFonts w:ascii="楷体_GB2312" w:eastAsia="楷体_GB2312" w:hAnsi="宋体" w:hint="eastAsia"/>
          <w:bCs/>
          <w:szCs w:val="24"/>
        </w:rPr>
        <w:t>曲线分析是电能量计量系统的组成部分，其主要功能是从数据库提取计算服务计算和统计后的计量点电量数据和统计对象电量数据，以数据、曲线、棒图等图形方式查询和分析计量点电量和统计对象电量，同时提供曲线的同比。</w:t>
      </w:r>
    </w:p>
    <w:p w:rsidR="00E30963" w:rsidRDefault="007705EF">
      <w:pPr>
        <w:pStyle w:val="ac"/>
        <w:ind w:firstLine="485"/>
        <w:rPr>
          <w:rFonts w:ascii="楷体_GB2312" w:eastAsia="楷体_GB2312" w:hAnsi="宋体"/>
          <w:bCs/>
          <w:sz w:val="24"/>
          <w:szCs w:val="24"/>
        </w:rPr>
      </w:pPr>
      <w:r>
        <w:rPr>
          <w:rFonts w:ascii="楷体_GB2312" w:eastAsia="楷体_GB2312" w:hAnsi="宋体" w:hint="eastAsia"/>
          <w:bCs/>
          <w:sz w:val="24"/>
          <w:szCs w:val="24"/>
        </w:rPr>
        <w:t>●对象电量曲线浏览，包括（进线电量、出线电量、电量差、差率）曲线浏览。</w:t>
      </w:r>
    </w:p>
    <w:p w:rsidR="00E30963" w:rsidRDefault="007705EF">
      <w:pPr>
        <w:pStyle w:val="ac"/>
        <w:ind w:firstLine="485"/>
        <w:rPr>
          <w:rFonts w:ascii="楷体_GB2312" w:eastAsia="楷体_GB2312" w:hAnsi="宋体"/>
          <w:bCs/>
          <w:sz w:val="24"/>
          <w:szCs w:val="24"/>
        </w:rPr>
      </w:pPr>
      <w:r>
        <w:rPr>
          <w:rFonts w:ascii="楷体_GB2312" w:eastAsia="楷体_GB2312" w:hAnsi="宋体" w:hint="eastAsia"/>
          <w:bCs/>
          <w:sz w:val="24"/>
          <w:szCs w:val="24"/>
        </w:rPr>
        <w:t>●计量点电量曲线浏览，包括（有功、无功各费率）曲线浏览。</w:t>
      </w:r>
    </w:p>
    <w:p w:rsidR="00E30963" w:rsidRDefault="007705EF">
      <w:pPr>
        <w:pStyle w:val="ac"/>
        <w:ind w:firstLine="485"/>
        <w:rPr>
          <w:rFonts w:ascii="楷体_GB2312" w:eastAsia="楷体_GB2312" w:hAnsi="宋体"/>
          <w:bCs/>
          <w:sz w:val="24"/>
          <w:szCs w:val="24"/>
        </w:rPr>
      </w:pPr>
      <w:r>
        <w:rPr>
          <w:rFonts w:ascii="楷体_GB2312" w:eastAsia="楷体_GB2312" w:hAnsi="宋体" w:hint="eastAsia"/>
          <w:bCs/>
          <w:sz w:val="24"/>
          <w:szCs w:val="24"/>
        </w:rPr>
        <w:t>●相同对象不同时段电量曲线同比。</w:t>
      </w:r>
    </w:p>
    <w:p w:rsidR="00E30963" w:rsidRDefault="007705EF">
      <w:pPr>
        <w:pStyle w:val="ac"/>
        <w:ind w:firstLine="485"/>
        <w:rPr>
          <w:rFonts w:ascii="楷体_GB2312" w:eastAsia="楷体_GB2312" w:hAnsi="宋体"/>
          <w:bCs/>
          <w:sz w:val="24"/>
          <w:szCs w:val="24"/>
        </w:rPr>
      </w:pPr>
      <w:r>
        <w:rPr>
          <w:rFonts w:ascii="楷体_GB2312" w:eastAsia="楷体_GB2312" w:hAnsi="宋体" w:hint="eastAsia"/>
          <w:bCs/>
          <w:sz w:val="24"/>
          <w:szCs w:val="24"/>
        </w:rPr>
        <w:t>●相同时段不同对象电量曲线同比。</w:t>
      </w:r>
    </w:p>
    <w:p w:rsidR="00E30963" w:rsidRDefault="007705EF">
      <w:pPr>
        <w:pStyle w:val="ac"/>
        <w:ind w:firstLine="485"/>
        <w:rPr>
          <w:rFonts w:ascii="楷体_GB2312" w:eastAsia="楷体_GB2312" w:hAnsi="宋体"/>
          <w:bCs/>
          <w:sz w:val="24"/>
          <w:szCs w:val="24"/>
        </w:rPr>
      </w:pPr>
      <w:r>
        <w:rPr>
          <w:rFonts w:ascii="楷体_GB2312" w:eastAsia="楷体_GB2312" w:hAnsi="宋体" w:hint="eastAsia"/>
          <w:bCs/>
          <w:sz w:val="24"/>
          <w:szCs w:val="24"/>
        </w:rPr>
        <w:t>●计量点瞬时量曲线浏览。包括（有功功率、无功功率、三相电压、三相电流）。</w:t>
      </w:r>
    </w:p>
    <w:p w:rsidR="00E30963" w:rsidRDefault="007705EF">
      <w:pPr>
        <w:pStyle w:val="ac"/>
        <w:ind w:firstLine="485"/>
        <w:rPr>
          <w:rFonts w:ascii="楷体_GB2312" w:eastAsia="楷体_GB2312" w:hAnsi="宋体"/>
          <w:bCs/>
          <w:sz w:val="24"/>
          <w:szCs w:val="24"/>
        </w:rPr>
      </w:pPr>
      <w:r>
        <w:rPr>
          <w:rFonts w:ascii="楷体_GB2312" w:eastAsia="楷体_GB2312" w:hAnsi="宋体" w:hint="eastAsia"/>
          <w:bCs/>
          <w:sz w:val="24"/>
          <w:szCs w:val="24"/>
        </w:rPr>
        <w:t>●相同计量点不同时段瞬时量曲线同比。</w:t>
      </w:r>
    </w:p>
    <w:p w:rsidR="00E30963" w:rsidRDefault="007705EF">
      <w:pPr>
        <w:pStyle w:val="ac"/>
        <w:ind w:firstLine="485"/>
        <w:rPr>
          <w:rFonts w:ascii="楷体_GB2312" w:eastAsia="楷体_GB2312" w:hAnsi="宋体"/>
          <w:bCs/>
          <w:sz w:val="24"/>
          <w:szCs w:val="24"/>
        </w:rPr>
      </w:pPr>
      <w:r>
        <w:rPr>
          <w:rFonts w:ascii="楷体_GB2312" w:eastAsia="楷体_GB2312" w:hAnsi="宋体" w:hint="eastAsia"/>
          <w:bCs/>
          <w:sz w:val="24"/>
          <w:szCs w:val="24"/>
        </w:rPr>
        <w:t>●相同时段不同计量点瞬时量曲线同比。</w:t>
      </w:r>
    </w:p>
    <w:p w:rsidR="00E30963" w:rsidRDefault="007705EF">
      <w:pPr>
        <w:pStyle w:val="ac"/>
        <w:ind w:firstLine="485"/>
        <w:rPr>
          <w:rFonts w:ascii="楷体_GB2312" w:eastAsia="楷体_GB2312" w:hAnsi="宋体"/>
          <w:bCs/>
          <w:sz w:val="24"/>
          <w:szCs w:val="24"/>
        </w:rPr>
      </w:pPr>
      <w:r>
        <w:rPr>
          <w:rFonts w:ascii="楷体_GB2312" w:eastAsia="楷体_GB2312" w:hAnsi="宋体" w:hint="eastAsia"/>
          <w:bCs/>
          <w:sz w:val="24"/>
          <w:szCs w:val="24"/>
        </w:rPr>
        <w:t>●电压合格率曲线浏览。</w:t>
      </w:r>
    </w:p>
    <w:p w:rsidR="00E30963" w:rsidRDefault="007705EF">
      <w:pPr>
        <w:pStyle w:val="2"/>
        <w:spacing w:line="240" w:lineRule="auto"/>
        <w:ind w:leftChars="-1" w:left="-2"/>
        <w:rPr>
          <w:rFonts w:ascii="楷体_GB2312" w:eastAsia="楷体_GB2312" w:hAnsi="宋体" w:cs="宋体"/>
          <w:b w:val="0"/>
          <w:bCs w:val="0"/>
          <w:sz w:val="24"/>
          <w:szCs w:val="24"/>
        </w:rPr>
      </w:pPr>
      <w:bookmarkStart w:id="434" w:name="_Toc209325155"/>
      <w:bookmarkEnd w:id="269"/>
      <w:r>
        <w:rPr>
          <w:rFonts w:ascii="楷体_GB2312" w:eastAsia="楷体_GB2312" w:hAnsi="宋体" w:cs="宋体" w:hint="eastAsia"/>
          <w:b w:val="0"/>
          <w:bCs w:val="0"/>
          <w:sz w:val="24"/>
          <w:szCs w:val="24"/>
        </w:rPr>
        <w:t>11.2.6智能操作票系统</w:t>
      </w:r>
      <w:bookmarkEnd w:id="434"/>
    </w:p>
    <w:p w:rsidR="00E30963" w:rsidRDefault="007705EF">
      <w:pPr>
        <w:ind w:firstLine="480"/>
        <w:rPr>
          <w:rFonts w:ascii="楷体_GB2312" w:eastAsia="楷体_GB2312" w:hAnsi="Arial"/>
          <w:bCs/>
          <w:szCs w:val="24"/>
        </w:rPr>
      </w:pPr>
      <w:r>
        <w:rPr>
          <w:rFonts w:ascii="楷体_GB2312" w:eastAsia="楷体_GB2312" w:hAnsi="Arial" w:hint="eastAsia"/>
          <w:bCs/>
          <w:szCs w:val="24"/>
        </w:rPr>
        <w:t>系统应具有以下功能：</w:t>
      </w:r>
    </w:p>
    <w:p w:rsidR="00E30963" w:rsidRDefault="007705EF">
      <w:pPr>
        <w:pStyle w:val="3"/>
        <w:numPr>
          <w:ilvl w:val="0"/>
          <w:numId w:val="30"/>
        </w:numPr>
        <w:tabs>
          <w:tab w:val="clear" w:pos="780"/>
          <w:tab w:val="left" w:pos="540"/>
        </w:tabs>
        <w:spacing w:before="0" w:after="0" w:line="240" w:lineRule="auto"/>
        <w:ind w:left="-2" w:firstLine="2"/>
        <w:rPr>
          <w:rFonts w:ascii="楷体_GB2312" w:eastAsia="楷体_GB2312" w:hAnsi="Arial"/>
          <w:b w:val="0"/>
          <w:bCs/>
          <w:szCs w:val="24"/>
        </w:rPr>
      </w:pPr>
      <w:bookmarkStart w:id="435" w:name="_Toc438526748"/>
      <w:bookmarkStart w:id="436" w:name="_Toc476555474"/>
      <w:bookmarkStart w:id="437" w:name="_Toc507314151"/>
      <w:bookmarkStart w:id="438" w:name="_Toc453650182"/>
      <w:bookmarkStart w:id="439" w:name="_Toc476556124"/>
      <w:bookmarkStart w:id="440" w:name="_Toc476555762"/>
      <w:r>
        <w:rPr>
          <w:rFonts w:ascii="楷体_GB2312" w:eastAsia="楷体_GB2312" w:hAnsi="Arial" w:hint="eastAsia"/>
          <w:b w:val="0"/>
          <w:bCs/>
          <w:szCs w:val="24"/>
        </w:rPr>
        <w:t>模拟演示</w:t>
      </w:r>
      <w:bookmarkEnd w:id="435"/>
      <w:bookmarkEnd w:id="436"/>
      <w:bookmarkEnd w:id="437"/>
      <w:bookmarkEnd w:id="438"/>
      <w:bookmarkEnd w:id="439"/>
      <w:bookmarkEnd w:id="440"/>
    </w:p>
    <w:p w:rsidR="00E30963" w:rsidRDefault="007705EF">
      <w:pPr>
        <w:pStyle w:val="3"/>
        <w:numPr>
          <w:ilvl w:val="0"/>
          <w:numId w:val="30"/>
        </w:numPr>
        <w:tabs>
          <w:tab w:val="clear" w:pos="780"/>
          <w:tab w:val="left" w:pos="540"/>
        </w:tabs>
        <w:spacing w:before="0" w:after="0" w:line="240" w:lineRule="auto"/>
        <w:ind w:left="-2" w:firstLine="2"/>
        <w:rPr>
          <w:rFonts w:ascii="楷体_GB2312" w:eastAsia="楷体_GB2312" w:hAnsi="Arial"/>
          <w:b w:val="0"/>
          <w:bCs/>
          <w:szCs w:val="24"/>
        </w:rPr>
      </w:pPr>
      <w:bookmarkStart w:id="441" w:name="_Toc476555763"/>
      <w:bookmarkStart w:id="442" w:name="_Toc438526749"/>
      <w:bookmarkStart w:id="443" w:name="_Toc453650183"/>
      <w:bookmarkStart w:id="444" w:name="_Toc476556125"/>
      <w:bookmarkStart w:id="445" w:name="_Toc507314152"/>
      <w:bookmarkStart w:id="446" w:name="_Toc476555475"/>
      <w:r>
        <w:rPr>
          <w:rFonts w:ascii="楷体_GB2312" w:eastAsia="楷体_GB2312" w:hAnsi="Arial" w:hint="eastAsia"/>
          <w:b w:val="0"/>
          <w:bCs/>
          <w:szCs w:val="24"/>
        </w:rPr>
        <w:t>培训练习</w:t>
      </w:r>
      <w:bookmarkEnd w:id="441"/>
      <w:bookmarkEnd w:id="442"/>
      <w:bookmarkEnd w:id="443"/>
      <w:bookmarkEnd w:id="444"/>
      <w:bookmarkEnd w:id="445"/>
      <w:bookmarkEnd w:id="446"/>
    </w:p>
    <w:p w:rsidR="00E30963" w:rsidRDefault="007705EF">
      <w:pPr>
        <w:ind w:firstLine="480"/>
        <w:rPr>
          <w:rFonts w:ascii="楷体_GB2312" w:eastAsia="楷体_GB2312" w:hAnsi="Arial"/>
          <w:bCs/>
          <w:szCs w:val="24"/>
        </w:rPr>
      </w:pPr>
      <w:r>
        <w:rPr>
          <w:rFonts w:ascii="楷体_GB2312" w:eastAsia="楷体_GB2312" w:hAnsi="Arial" w:hint="eastAsia"/>
          <w:bCs/>
          <w:szCs w:val="24"/>
        </w:rPr>
        <w:t>培训练习功能是综合应用系统的图形和推理方面的基本功能，建立一个调度员进行模拟操作的界面，再进行一些比较和画面的模拟，从而实现帮助调度员进行练习的功能。</w:t>
      </w:r>
    </w:p>
    <w:p w:rsidR="00E30963" w:rsidRDefault="007705EF">
      <w:pPr>
        <w:pStyle w:val="3"/>
        <w:numPr>
          <w:ilvl w:val="0"/>
          <w:numId w:val="30"/>
        </w:numPr>
        <w:tabs>
          <w:tab w:val="clear" w:pos="780"/>
          <w:tab w:val="left" w:pos="540"/>
        </w:tabs>
        <w:spacing w:before="0" w:after="0" w:line="240" w:lineRule="auto"/>
        <w:ind w:left="-2" w:firstLine="2"/>
        <w:rPr>
          <w:rFonts w:ascii="楷体_GB2312" w:eastAsia="楷体_GB2312" w:hAnsi="Arial"/>
          <w:b w:val="0"/>
          <w:bCs/>
          <w:szCs w:val="24"/>
        </w:rPr>
      </w:pPr>
      <w:bookmarkStart w:id="447" w:name="_Toc476556127"/>
      <w:bookmarkStart w:id="448" w:name="_Toc453650185"/>
      <w:bookmarkStart w:id="449" w:name="_Toc476555477"/>
      <w:bookmarkStart w:id="450" w:name="_Toc507314154"/>
      <w:bookmarkStart w:id="451" w:name="_Toc476555765"/>
      <w:bookmarkStart w:id="452" w:name="_Toc438526751"/>
      <w:r>
        <w:rPr>
          <w:rFonts w:ascii="楷体_GB2312" w:eastAsia="楷体_GB2312" w:hAnsi="Arial" w:hint="eastAsia"/>
          <w:b w:val="0"/>
          <w:bCs/>
          <w:szCs w:val="24"/>
        </w:rPr>
        <w:t>典型操作票自定义维护</w:t>
      </w:r>
      <w:bookmarkEnd w:id="447"/>
      <w:bookmarkEnd w:id="448"/>
      <w:bookmarkEnd w:id="449"/>
      <w:bookmarkEnd w:id="450"/>
      <w:bookmarkEnd w:id="451"/>
      <w:bookmarkEnd w:id="452"/>
    </w:p>
    <w:p w:rsidR="00E30963" w:rsidRDefault="007705EF">
      <w:pPr>
        <w:ind w:firstLine="480"/>
        <w:rPr>
          <w:rFonts w:ascii="楷体_GB2312" w:eastAsia="楷体_GB2312" w:hAnsi="Arial"/>
          <w:bCs/>
          <w:szCs w:val="24"/>
        </w:rPr>
      </w:pPr>
      <w:r>
        <w:rPr>
          <w:rFonts w:ascii="楷体_GB2312" w:eastAsia="楷体_GB2312" w:hAnsi="Arial" w:hint="eastAsia"/>
          <w:bCs/>
          <w:szCs w:val="24"/>
        </w:rPr>
        <w:t>典型票要求无须定义复杂的拓扑关系，也不需要严密完善的推理过程。向用户开放的更大权力，易</w:t>
      </w:r>
      <w:r>
        <w:rPr>
          <w:rFonts w:ascii="楷体_GB2312" w:eastAsia="楷体_GB2312" w:hAnsi="Arial" w:hint="eastAsia"/>
          <w:bCs/>
          <w:szCs w:val="24"/>
        </w:rPr>
        <w:lastRenderedPageBreak/>
        <w:t>于满足现场需要。</w:t>
      </w:r>
    </w:p>
    <w:p w:rsidR="00E30963" w:rsidRDefault="007705EF">
      <w:pPr>
        <w:ind w:firstLine="480"/>
        <w:rPr>
          <w:rFonts w:ascii="楷体_GB2312" w:eastAsia="楷体_GB2312" w:hAnsi="Arial"/>
          <w:bCs/>
          <w:szCs w:val="24"/>
        </w:rPr>
      </w:pPr>
      <w:r>
        <w:rPr>
          <w:rFonts w:ascii="楷体_GB2312" w:eastAsia="楷体_GB2312" w:hAnsi="Arial" w:hint="eastAsia"/>
          <w:bCs/>
          <w:szCs w:val="24"/>
        </w:rPr>
        <w:t>允许用户对典型票项进行修改、删除、插入、顺序调整等</w:t>
      </w:r>
    </w:p>
    <w:p w:rsidR="00E30963" w:rsidRDefault="007705EF">
      <w:pPr>
        <w:pStyle w:val="3"/>
        <w:numPr>
          <w:ilvl w:val="0"/>
          <w:numId w:val="30"/>
        </w:numPr>
        <w:tabs>
          <w:tab w:val="clear" w:pos="780"/>
          <w:tab w:val="left" w:pos="540"/>
        </w:tabs>
        <w:spacing w:before="0" w:after="0" w:line="240" w:lineRule="auto"/>
        <w:ind w:left="-2" w:firstLine="2"/>
        <w:rPr>
          <w:rFonts w:ascii="楷体_GB2312" w:eastAsia="楷体_GB2312" w:hAnsi="Arial"/>
          <w:b w:val="0"/>
          <w:bCs/>
          <w:szCs w:val="24"/>
        </w:rPr>
      </w:pPr>
      <w:bookmarkStart w:id="453" w:name="_Toc438526753"/>
      <w:bookmarkStart w:id="454" w:name="_Toc476555767"/>
      <w:bookmarkStart w:id="455" w:name="_Toc476556129"/>
      <w:bookmarkStart w:id="456" w:name="_Toc476555479"/>
      <w:bookmarkStart w:id="457" w:name="_Toc507314156"/>
      <w:bookmarkStart w:id="458" w:name="_Toc453650187"/>
      <w:r>
        <w:rPr>
          <w:rFonts w:ascii="楷体_GB2312" w:eastAsia="楷体_GB2312" w:hAnsi="Arial" w:hint="eastAsia"/>
          <w:b w:val="0"/>
          <w:bCs/>
          <w:szCs w:val="24"/>
        </w:rPr>
        <w:t>操作票管理</w:t>
      </w:r>
      <w:bookmarkEnd w:id="453"/>
      <w:bookmarkEnd w:id="454"/>
      <w:bookmarkEnd w:id="455"/>
      <w:bookmarkEnd w:id="456"/>
      <w:bookmarkEnd w:id="457"/>
      <w:bookmarkEnd w:id="458"/>
    </w:p>
    <w:p w:rsidR="00E30963" w:rsidRDefault="007705EF">
      <w:pPr>
        <w:ind w:firstLine="480"/>
        <w:rPr>
          <w:rFonts w:ascii="楷体_GB2312" w:eastAsia="楷体_GB2312" w:hAnsi="宋体"/>
          <w:bCs/>
          <w:szCs w:val="24"/>
        </w:rPr>
      </w:pPr>
      <w:r>
        <w:rPr>
          <w:rFonts w:ascii="楷体_GB2312" w:eastAsia="楷体_GB2312" w:hAnsi="Arial" w:hint="eastAsia"/>
          <w:bCs/>
          <w:szCs w:val="24"/>
        </w:rPr>
        <w:t>操作票生成后，自动进入票编辑、审查界面，供审查和校正。</w:t>
      </w:r>
    </w:p>
    <w:p w:rsidR="00E30963" w:rsidRDefault="007705EF">
      <w:pPr>
        <w:pStyle w:val="SINOPEC-1"/>
        <w:numPr>
          <w:ilvl w:val="0"/>
          <w:numId w:val="17"/>
        </w:numPr>
        <w:spacing w:before="240" w:afterLines="0" w:line="240" w:lineRule="auto"/>
        <w:rPr>
          <w:rFonts w:ascii="楷体_GB2312" w:eastAsia="楷体_GB2312" w:hAnsi="宋体"/>
          <w:b w:val="0"/>
        </w:rPr>
      </w:pPr>
      <w:bookmarkStart w:id="459" w:name="_Toc274842264"/>
      <w:r>
        <w:rPr>
          <w:rFonts w:ascii="楷体_GB2312" w:eastAsia="楷体_GB2312" w:hAnsi="宋体" w:hint="eastAsia"/>
          <w:b w:val="0"/>
        </w:rPr>
        <w:t>35kV/10kV变配电站综合自动化系统(SCADA系统)及设备技术和功能要求</w:t>
      </w:r>
      <w:bookmarkEnd w:id="459"/>
    </w:p>
    <w:p w:rsidR="00E30963" w:rsidRDefault="007705EF">
      <w:pPr>
        <w:pStyle w:val="ae"/>
        <w:tabs>
          <w:tab w:val="left" w:pos="420"/>
        </w:tabs>
        <w:adjustRightInd w:val="0"/>
        <w:snapToGrid w:val="0"/>
        <w:rPr>
          <w:rFonts w:ascii="楷体_GB2312" w:eastAsia="楷体_GB2312" w:hAnsi="宋体"/>
          <w:bCs/>
          <w:sz w:val="24"/>
          <w:szCs w:val="24"/>
        </w:rPr>
      </w:pPr>
      <w:r>
        <w:rPr>
          <w:rFonts w:ascii="楷体_GB2312" w:eastAsia="楷体_GB2312" w:hAnsi="宋体" w:hint="eastAsia"/>
          <w:bCs/>
          <w:sz w:val="24"/>
          <w:szCs w:val="24"/>
        </w:rPr>
        <w:t>12.1  系统总体功能</w:t>
      </w:r>
    </w:p>
    <w:p w:rsidR="00E30963" w:rsidRDefault="007705EF">
      <w:pPr>
        <w:tabs>
          <w:tab w:val="left" w:pos="1050"/>
          <w:tab w:val="left" w:pos="3360"/>
        </w:tabs>
        <w:ind w:firstLineChars="250" w:firstLine="600"/>
        <w:rPr>
          <w:rFonts w:ascii="楷体_GB2312" w:eastAsia="楷体_GB2312" w:hAnsi="宋体" w:cs="Arial"/>
          <w:bCs/>
          <w:szCs w:val="24"/>
        </w:rPr>
      </w:pPr>
      <w:r>
        <w:rPr>
          <w:rFonts w:ascii="楷体_GB2312" w:eastAsia="楷体_GB2312" w:hAnsi="宋体" w:cs="Arial" w:hint="eastAsia"/>
          <w:bCs/>
          <w:szCs w:val="24"/>
        </w:rPr>
        <w:t>综合自动化系统由微机继电保护，智能设备，通信管理单元及相关的网络通信设备组成，系统要求高可靠性、技术先进、扩展性强、升级方便、具有遥信、遥测、遥控、遥调“四遥”功能，实现变电站综合自动化系统的以下功能：</w:t>
      </w:r>
    </w:p>
    <w:p w:rsidR="00E30963" w:rsidRDefault="007705EF">
      <w:pPr>
        <w:pStyle w:val="ae"/>
        <w:adjustRightInd w:val="0"/>
        <w:snapToGrid w:val="0"/>
        <w:rPr>
          <w:rFonts w:ascii="楷体_GB2312" w:eastAsia="楷体_GB2312" w:hAnsi="宋体" w:cs="Arial"/>
          <w:bCs/>
          <w:sz w:val="24"/>
          <w:szCs w:val="24"/>
        </w:rPr>
      </w:pPr>
      <w:r>
        <w:rPr>
          <w:rFonts w:ascii="楷体_GB2312" w:eastAsia="楷体_GB2312" w:hAnsi="宋体" w:hint="eastAsia"/>
          <w:bCs/>
          <w:sz w:val="24"/>
          <w:szCs w:val="24"/>
        </w:rPr>
        <w:t xml:space="preserve">12.1.1 </w:t>
      </w:r>
      <w:r>
        <w:rPr>
          <w:rFonts w:ascii="楷体_GB2312" w:eastAsia="楷体_GB2312" w:hAnsi="宋体" w:cs="Arial" w:hint="eastAsia"/>
          <w:bCs/>
          <w:sz w:val="24"/>
          <w:szCs w:val="24"/>
        </w:rPr>
        <w:t>完全达到无人值班站规范要求。</w:t>
      </w:r>
    </w:p>
    <w:p w:rsidR="00E30963" w:rsidRDefault="007705EF">
      <w:pPr>
        <w:pStyle w:val="ae"/>
        <w:adjustRightInd w:val="0"/>
        <w:snapToGrid w:val="0"/>
        <w:rPr>
          <w:rFonts w:ascii="楷体_GB2312" w:eastAsia="楷体_GB2312" w:hAnsi="宋体"/>
          <w:bCs/>
          <w:sz w:val="24"/>
          <w:szCs w:val="24"/>
        </w:rPr>
      </w:pPr>
      <w:r>
        <w:rPr>
          <w:rFonts w:ascii="楷体_GB2312" w:eastAsia="楷体_GB2312" w:hAnsi="宋体" w:hint="eastAsia"/>
          <w:bCs/>
          <w:sz w:val="24"/>
          <w:szCs w:val="24"/>
        </w:rPr>
        <w:t>12.1.2</w:t>
      </w:r>
      <w:r>
        <w:rPr>
          <w:rFonts w:ascii="楷体_GB2312" w:eastAsia="楷体_GB2312" w:hAnsi="宋体" w:cs="Arial" w:hint="eastAsia"/>
          <w:bCs/>
          <w:sz w:val="24"/>
          <w:szCs w:val="24"/>
        </w:rPr>
        <w:t xml:space="preserve"> 具有完善的通信处理硬件和灵活的软件功能，能和全厂的电力调度自动化系统（采用光环纤网结构），五防系统，DCS系统实现高可靠性，快速的通信。</w:t>
      </w:r>
    </w:p>
    <w:p w:rsidR="00E30963" w:rsidRDefault="007705EF">
      <w:pPr>
        <w:pStyle w:val="ae"/>
        <w:adjustRightInd w:val="0"/>
        <w:snapToGrid w:val="0"/>
        <w:rPr>
          <w:rFonts w:ascii="楷体_GB2312" w:eastAsia="楷体_GB2312" w:hAnsi="宋体" w:cs="Arial"/>
          <w:bCs/>
          <w:sz w:val="24"/>
          <w:szCs w:val="24"/>
        </w:rPr>
      </w:pPr>
      <w:r>
        <w:rPr>
          <w:rFonts w:ascii="楷体_GB2312" w:eastAsia="楷体_GB2312" w:hAnsi="宋体" w:hint="eastAsia"/>
          <w:bCs/>
          <w:sz w:val="24"/>
          <w:szCs w:val="24"/>
        </w:rPr>
        <w:t xml:space="preserve">12.1.3 </w:t>
      </w:r>
      <w:r>
        <w:rPr>
          <w:rFonts w:ascii="楷体_GB2312" w:eastAsia="楷体_GB2312" w:hAnsi="宋体" w:cs="Arial" w:hint="eastAsia"/>
          <w:bCs/>
          <w:sz w:val="24"/>
          <w:szCs w:val="24"/>
        </w:rPr>
        <w:t>对变配电站的所有电气设备具有完整的监控功能，所配置的通信处理单元或RTU除实现和微机保护装置实现通信以外，还要求能和数字智能电能表，直流柜系统，变压器温控装置，同步机励磁装置，UPS电源、变频器、EPS、0.4kV综合保护器等智能设备实现快速通信和完整的监控。</w:t>
      </w:r>
    </w:p>
    <w:p w:rsidR="00E30963" w:rsidRDefault="007705EF">
      <w:pPr>
        <w:pStyle w:val="ae"/>
        <w:adjustRightInd w:val="0"/>
        <w:snapToGrid w:val="0"/>
        <w:rPr>
          <w:rFonts w:ascii="楷体_GB2312" w:eastAsia="楷体_GB2312" w:hAnsi="宋体" w:cs="Arial"/>
          <w:bCs/>
          <w:sz w:val="24"/>
          <w:szCs w:val="24"/>
        </w:rPr>
      </w:pPr>
      <w:r>
        <w:rPr>
          <w:rFonts w:ascii="楷体_GB2312" w:eastAsia="楷体_GB2312" w:hAnsi="宋体" w:hint="eastAsia"/>
          <w:bCs/>
          <w:sz w:val="24"/>
          <w:szCs w:val="24"/>
        </w:rPr>
        <w:t xml:space="preserve">12.1.4 </w:t>
      </w:r>
      <w:r>
        <w:rPr>
          <w:rFonts w:ascii="楷体_GB2312" w:eastAsia="楷体_GB2312" w:hAnsi="宋体" w:cs="Arial" w:hint="eastAsia"/>
          <w:bCs/>
          <w:sz w:val="24"/>
          <w:szCs w:val="24"/>
        </w:rPr>
        <w:t>设置当地监控主机和后台监软件以实现完整的变电站综合自动化。</w:t>
      </w:r>
    </w:p>
    <w:p w:rsidR="00E30963" w:rsidRDefault="007705EF">
      <w:pPr>
        <w:pStyle w:val="ae"/>
        <w:adjustRightInd w:val="0"/>
        <w:snapToGrid w:val="0"/>
        <w:ind w:leftChars="7" w:left="17"/>
        <w:rPr>
          <w:rFonts w:ascii="楷体_GB2312" w:eastAsia="楷体_GB2312" w:hAnsi="宋体" w:cs="Arial"/>
          <w:bCs/>
          <w:sz w:val="24"/>
          <w:szCs w:val="24"/>
        </w:rPr>
      </w:pPr>
      <w:r>
        <w:rPr>
          <w:rFonts w:ascii="楷体_GB2312" w:eastAsia="楷体_GB2312" w:hAnsi="宋体" w:hint="eastAsia"/>
          <w:bCs/>
          <w:sz w:val="24"/>
          <w:szCs w:val="24"/>
        </w:rPr>
        <w:t>12.1.5 投标人提供的后台监控SCADA软件及通信管理单元须为投标人本公司产品，其它设备应按照本项目要求进行选择，未指定品牌型号的产品必须采用国内外一流品牌产品，且经业主确认认可后方可使用。</w:t>
      </w:r>
    </w:p>
    <w:p w:rsidR="00E30963" w:rsidRDefault="007705EF">
      <w:pPr>
        <w:pStyle w:val="ae"/>
        <w:adjustRightInd w:val="0"/>
        <w:snapToGrid w:val="0"/>
        <w:rPr>
          <w:rFonts w:ascii="楷体_GB2312" w:eastAsia="楷体_GB2312" w:hAnsi="宋体"/>
          <w:bCs/>
          <w:sz w:val="24"/>
          <w:szCs w:val="24"/>
        </w:rPr>
      </w:pPr>
      <w:r>
        <w:rPr>
          <w:rFonts w:ascii="楷体_GB2312" w:eastAsia="楷体_GB2312" w:hAnsi="宋体" w:hint="eastAsia"/>
          <w:bCs/>
          <w:sz w:val="24"/>
          <w:szCs w:val="24"/>
        </w:rPr>
        <w:t>12.2  系统结构的总体技术要求</w:t>
      </w:r>
    </w:p>
    <w:p w:rsidR="00E30963" w:rsidRDefault="007705EF">
      <w:pPr>
        <w:ind w:firstLineChars="250" w:firstLine="600"/>
        <w:rPr>
          <w:rFonts w:ascii="楷体_GB2312" w:eastAsia="楷体_GB2312" w:hAnsi="宋体"/>
          <w:bCs/>
          <w:szCs w:val="24"/>
        </w:rPr>
      </w:pPr>
      <w:r>
        <w:rPr>
          <w:rFonts w:ascii="楷体_GB2312" w:eastAsia="楷体_GB2312" w:hAnsi="宋体" w:hint="eastAsia"/>
          <w:bCs/>
          <w:szCs w:val="24"/>
        </w:rPr>
        <w:t>系统要求采用分散分布式结构。按结构和功能可分为三层：站级监控层、通讯管理层和现场控制层。</w:t>
      </w:r>
    </w:p>
    <w:p w:rsidR="00E30963" w:rsidRDefault="007705EF">
      <w:pPr>
        <w:rPr>
          <w:rFonts w:ascii="楷体_GB2312" w:eastAsia="楷体_GB2312" w:hAnsi="宋体"/>
          <w:bCs/>
          <w:szCs w:val="24"/>
        </w:rPr>
      </w:pPr>
      <w:r>
        <w:rPr>
          <w:rFonts w:ascii="楷体_GB2312" w:eastAsia="楷体_GB2312" w:hAnsi="宋体" w:hint="eastAsia"/>
          <w:bCs/>
          <w:szCs w:val="24"/>
        </w:rPr>
        <w:t>12.2.1 现场控制层为分散安装的微机保护测控装置及其它智能设备（如</w:t>
      </w:r>
      <w:r>
        <w:rPr>
          <w:rFonts w:ascii="楷体_GB2312" w:eastAsia="楷体_GB2312" w:hAnsi="宋体" w:cs="Arial" w:hint="eastAsia"/>
          <w:bCs/>
          <w:szCs w:val="24"/>
        </w:rPr>
        <w:t>智能电度表,变压器温控装置，同步机励磁装置,</w:t>
      </w:r>
      <w:r>
        <w:rPr>
          <w:rFonts w:ascii="楷体_GB2312" w:eastAsia="楷体_GB2312" w:hAnsi="宋体" w:hint="eastAsia"/>
          <w:bCs/>
          <w:szCs w:val="24"/>
        </w:rPr>
        <w:t>UPS电源、直流电源、</w:t>
      </w:r>
      <w:r>
        <w:rPr>
          <w:rFonts w:ascii="楷体_GB2312" w:eastAsia="楷体_GB2312" w:hAnsi="宋体" w:cs="Arial" w:hint="eastAsia"/>
          <w:bCs/>
          <w:szCs w:val="24"/>
        </w:rPr>
        <w:t>变频器、EPS、</w:t>
      </w:r>
      <w:r>
        <w:rPr>
          <w:rFonts w:ascii="楷体_GB2312" w:eastAsia="楷体_GB2312" w:hAnsi="宋体" w:hint="eastAsia"/>
          <w:bCs/>
          <w:szCs w:val="24"/>
        </w:rPr>
        <w:t>同期装置、发电机励磁装置、故障录波装置等）。</w:t>
      </w:r>
    </w:p>
    <w:p w:rsidR="00E30963" w:rsidRDefault="007705EF">
      <w:pPr>
        <w:rPr>
          <w:rFonts w:ascii="楷体_GB2312" w:eastAsia="楷体_GB2312" w:hAnsi="宋体"/>
          <w:bCs/>
          <w:szCs w:val="24"/>
        </w:rPr>
      </w:pPr>
      <w:r>
        <w:rPr>
          <w:rFonts w:ascii="楷体_GB2312" w:eastAsia="楷体_GB2312" w:hAnsi="宋体" w:hint="eastAsia"/>
          <w:bCs/>
          <w:szCs w:val="24"/>
        </w:rPr>
        <w:t>12.2.2 通讯管理层为集中组屏的通信管理单元和网络交换机及其它通信设备。通信管理层的通信管理单元及网络交换机采用单环网接线方式。</w:t>
      </w:r>
    </w:p>
    <w:p w:rsidR="00E30963" w:rsidRDefault="007705EF">
      <w:pPr>
        <w:rPr>
          <w:rFonts w:ascii="楷体_GB2312" w:eastAsia="楷体_GB2312" w:hAnsi="宋体"/>
          <w:bCs/>
          <w:szCs w:val="24"/>
        </w:rPr>
      </w:pPr>
      <w:r>
        <w:rPr>
          <w:rFonts w:ascii="楷体_GB2312" w:eastAsia="楷体_GB2312" w:hAnsi="宋体" w:hint="eastAsia"/>
          <w:bCs/>
          <w:szCs w:val="24"/>
        </w:rPr>
        <w:t>12.2.3 站级监控层为当地监控主机及SCADA系统软件。</w:t>
      </w:r>
    </w:p>
    <w:p w:rsidR="00E30963" w:rsidRDefault="007705EF">
      <w:pPr>
        <w:pStyle w:val="ae"/>
        <w:adjustRightInd w:val="0"/>
        <w:snapToGrid w:val="0"/>
        <w:rPr>
          <w:rFonts w:ascii="楷体_GB2312" w:eastAsia="楷体_GB2312" w:hAnsi="宋体"/>
          <w:bCs/>
          <w:sz w:val="24"/>
          <w:szCs w:val="24"/>
        </w:rPr>
      </w:pPr>
      <w:r>
        <w:rPr>
          <w:rFonts w:ascii="楷体_GB2312" w:eastAsia="楷体_GB2312" w:hAnsi="宋体" w:hint="eastAsia"/>
          <w:bCs/>
          <w:sz w:val="24"/>
          <w:szCs w:val="24"/>
        </w:rPr>
        <w:t>12.2.4  通讯管理层的功能和技术要求</w:t>
      </w:r>
    </w:p>
    <w:p w:rsidR="00E30963" w:rsidRDefault="007705EF">
      <w:pPr>
        <w:pStyle w:val="ae"/>
        <w:adjustRightInd w:val="0"/>
        <w:snapToGrid w:val="0"/>
        <w:rPr>
          <w:rFonts w:ascii="楷体_GB2312" w:eastAsia="楷体_GB2312" w:hAnsi="宋体"/>
          <w:bCs/>
          <w:sz w:val="24"/>
          <w:szCs w:val="24"/>
        </w:rPr>
      </w:pPr>
      <w:r>
        <w:rPr>
          <w:rFonts w:ascii="楷体_GB2312" w:eastAsia="楷体_GB2312" w:hAnsi="宋体" w:hint="eastAsia"/>
          <w:bCs/>
          <w:sz w:val="24"/>
          <w:szCs w:val="24"/>
        </w:rPr>
        <w:t>12.2.4.1通讯管理层设备包含通信管理单元和以太网交换机。</w:t>
      </w:r>
    </w:p>
    <w:p w:rsidR="00E30963" w:rsidRDefault="007705EF">
      <w:pPr>
        <w:pStyle w:val="ae"/>
        <w:adjustRightInd w:val="0"/>
        <w:snapToGrid w:val="0"/>
        <w:rPr>
          <w:rFonts w:ascii="楷体_GB2312" w:eastAsia="楷体_GB2312" w:hAnsi="宋体"/>
          <w:bCs/>
          <w:sz w:val="24"/>
          <w:szCs w:val="24"/>
        </w:rPr>
      </w:pPr>
      <w:r>
        <w:rPr>
          <w:rFonts w:ascii="楷体_GB2312" w:eastAsia="楷体_GB2312" w:hAnsi="宋体" w:hint="eastAsia"/>
          <w:bCs/>
          <w:sz w:val="24"/>
          <w:szCs w:val="24"/>
        </w:rPr>
        <w:t>12.2.4.2通信管理单元通过多路通信接口与现场控制层的保护测控装置及其它智能设备连接，实现数据采集，规约转换和处理，将处理后的数据通过以太网交换机的网口和当地监控主机、调度自动化系统、五防系统及DCS系统通信。同时通过太网交换机的网口和以上系统的通信，实现“四遥”功能。</w:t>
      </w:r>
    </w:p>
    <w:p w:rsidR="00E30963" w:rsidRDefault="007705EF" w:rsidP="00DB3F9D">
      <w:pPr>
        <w:pStyle w:val="ae"/>
        <w:adjustRightInd w:val="0"/>
        <w:snapToGrid w:val="0"/>
        <w:ind w:leftChars="200" w:left="958" w:hangingChars="199" w:hanging="478"/>
        <w:rPr>
          <w:rFonts w:ascii="楷体_GB2312" w:eastAsia="楷体_GB2312" w:hAnsi="宋体"/>
          <w:bCs/>
          <w:sz w:val="24"/>
          <w:szCs w:val="24"/>
        </w:rPr>
      </w:pPr>
      <w:r>
        <w:rPr>
          <w:rFonts w:ascii="楷体_GB2312" w:eastAsia="楷体_GB2312" w:hAnsi="宋体" w:hint="eastAsia"/>
          <w:bCs/>
          <w:sz w:val="24"/>
          <w:szCs w:val="24"/>
        </w:rPr>
        <w:t xml:space="preserve"> 通信管理单元的具体技术要求：</w:t>
      </w:r>
    </w:p>
    <w:p w:rsidR="00E30963" w:rsidRDefault="007705EF">
      <w:pPr>
        <w:rPr>
          <w:rFonts w:ascii="楷体_GB2312" w:eastAsia="楷体_GB2312" w:hAnsi="宋体"/>
          <w:bCs/>
          <w:szCs w:val="24"/>
        </w:rPr>
      </w:pPr>
      <w:r>
        <w:rPr>
          <w:rFonts w:ascii="楷体_GB2312" w:eastAsia="楷体_GB2312" w:hAnsi="宋体" w:hint="eastAsia"/>
          <w:bCs/>
          <w:szCs w:val="24"/>
        </w:rPr>
        <w:t>● 采用嵌入式操作系统，要求采用无硬盘无风扇运行，避免盘片损坏或风扇损坏引起系统崩溃可能，硬件系统稳定可靠。</w:t>
      </w:r>
    </w:p>
    <w:p w:rsidR="00E30963" w:rsidRDefault="007705EF">
      <w:pPr>
        <w:rPr>
          <w:rFonts w:ascii="楷体_GB2312" w:eastAsia="楷体_GB2312" w:hAnsi="宋体"/>
          <w:bCs/>
          <w:szCs w:val="24"/>
        </w:rPr>
      </w:pPr>
      <w:r>
        <w:rPr>
          <w:rFonts w:ascii="楷体_GB2312" w:eastAsia="楷体_GB2312" w:hAnsi="宋体" w:hint="eastAsia"/>
          <w:bCs/>
          <w:szCs w:val="24"/>
        </w:rPr>
        <w:t>● 采用交/直流两用工作电源输入。直流输入电压范围为100～240V、交流工作电压范围为85～265V。</w:t>
      </w:r>
    </w:p>
    <w:p w:rsidR="00E30963" w:rsidRDefault="007705EF">
      <w:pPr>
        <w:rPr>
          <w:rFonts w:ascii="楷体_GB2312" w:eastAsia="楷体_GB2312" w:hAnsi="宋体"/>
          <w:bCs/>
          <w:color w:val="000000"/>
          <w:szCs w:val="24"/>
        </w:rPr>
      </w:pPr>
      <w:r>
        <w:rPr>
          <w:rFonts w:ascii="楷体_GB2312" w:eastAsia="楷体_GB2312" w:hAnsi="宋体" w:hint="eastAsia"/>
          <w:bCs/>
          <w:color w:val="000000"/>
          <w:szCs w:val="24"/>
        </w:rPr>
        <w:t>●每台通讯管理机使用串口数量要求不多于16个（含备用），串口要求预留不少于3个备用，另外通信管理单元之间应能实现通信功能，满足通信管理单元热备份及可多台组合配置以满足每个变电站现场设备层数量和通信速度的要求。为了保证通信速度，通信管理单元每个通讯接口最多接入5个微机综合保护器（含中压保护和低压进线、母联保护）或最多12个电子式电能表或12个低压电动机综合保护器（低压馈线综合保护器），其它设备相同类型的接入通信管理单元同一通信接口。所有低压综合保护器、变</w:t>
      </w:r>
      <w:r>
        <w:rPr>
          <w:rFonts w:ascii="楷体_GB2312" w:eastAsia="楷体_GB2312" w:hAnsi="宋体" w:hint="eastAsia"/>
          <w:bCs/>
          <w:color w:val="000000"/>
          <w:szCs w:val="24"/>
        </w:rPr>
        <w:lastRenderedPageBreak/>
        <w:t>频器、智能电能表、数显表、直流装置、UPS、EPS、变压器温控仪、快切装置、电动机管理柜等智能通讯设备均需接入监控系统。</w:t>
      </w:r>
    </w:p>
    <w:p w:rsidR="00E30963" w:rsidRDefault="007705EF">
      <w:pPr>
        <w:rPr>
          <w:rFonts w:ascii="楷体_GB2312" w:eastAsia="楷体_GB2312" w:hAnsi="宋体"/>
          <w:bCs/>
          <w:color w:val="000000"/>
          <w:szCs w:val="24"/>
        </w:rPr>
      </w:pPr>
      <w:r>
        <w:rPr>
          <w:rFonts w:ascii="楷体_GB2312" w:eastAsia="楷体_GB2312" w:hAnsi="宋体" w:hint="eastAsia"/>
          <w:bCs/>
          <w:color w:val="000000"/>
          <w:szCs w:val="24"/>
        </w:rPr>
        <w:t>说明：投标人根据对各变电站SCADA系统中对通信管理单元通信接口（和综合保护器及智能设备通信）数量的要求设置通信管理单元。</w:t>
      </w:r>
    </w:p>
    <w:p w:rsidR="00E30963" w:rsidRDefault="007705EF">
      <w:pPr>
        <w:ind w:left="120" w:hangingChars="50" w:hanging="120"/>
        <w:rPr>
          <w:rFonts w:ascii="楷体_GB2312" w:eastAsia="楷体_GB2312" w:hAnsi="宋体"/>
          <w:bCs/>
          <w:szCs w:val="24"/>
        </w:rPr>
      </w:pPr>
      <w:r>
        <w:rPr>
          <w:rFonts w:ascii="楷体_GB2312" w:eastAsia="楷体_GB2312" w:hAnsi="宋体" w:hint="eastAsia"/>
          <w:bCs/>
          <w:szCs w:val="24"/>
        </w:rPr>
        <w:t>● 每个通信管理单元应具有不少于4个以太网接口，支持多网段多主机功能,4个以太网口通过网络交换机和监控中心电力调度系统（采用光纤网结构及网络104规约传输）、变电站监控主机、五防系统。</w:t>
      </w:r>
    </w:p>
    <w:p w:rsidR="00E30963" w:rsidRDefault="007705EF">
      <w:pPr>
        <w:ind w:left="120" w:hangingChars="50" w:hanging="120"/>
        <w:rPr>
          <w:rFonts w:ascii="楷体_GB2312" w:eastAsia="楷体_GB2312" w:hAnsi="宋体"/>
          <w:bCs/>
          <w:szCs w:val="24"/>
        </w:rPr>
      </w:pPr>
      <w:r>
        <w:rPr>
          <w:rFonts w:ascii="楷体_GB2312" w:eastAsia="楷体_GB2312" w:hAnsi="宋体" w:hint="eastAsia"/>
          <w:bCs/>
          <w:szCs w:val="24"/>
        </w:rPr>
        <w:t>● 具有多种可灵活配置的通信规约处理功能：通信管理单元可与微机保护装置和智能设备通信，具备向实现SCADA系统所要求的遥信，遥测，遥控和遥调等基本功能，并能快速读取和处理及转发微机保护装置的故障录波，保护定值查询与修改，保护事件信息。</w:t>
      </w:r>
    </w:p>
    <w:p w:rsidR="00E30963" w:rsidRDefault="007705EF">
      <w:pPr>
        <w:ind w:left="120" w:hangingChars="50" w:hanging="120"/>
        <w:rPr>
          <w:rFonts w:ascii="楷体_GB2312" w:eastAsia="楷体_GB2312" w:hAnsi="宋体"/>
          <w:bCs/>
          <w:szCs w:val="24"/>
        </w:rPr>
      </w:pPr>
      <w:r>
        <w:rPr>
          <w:rFonts w:ascii="楷体_GB2312" w:eastAsia="楷体_GB2312" w:hAnsi="宋体" w:hint="eastAsia"/>
          <w:bCs/>
          <w:szCs w:val="24"/>
        </w:rPr>
        <w:t>●</w:t>
      </w:r>
      <w:r>
        <w:rPr>
          <w:rFonts w:ascii="楷体_GB2312" w:eastAsia="楷体_GB2312" w:hAnsi="宋体" w:hint="eastAsia"/>
          <w:bCs/>
          <w:color w:val="000000"/>
          <w:szCs w:val="24"/>
        </w:rPr>
        <w:t xml:space="preserve"> 所有通信口应具有光电隔离，串口：输入到输出端隔离2500V，以太网口：原付边隔离2500V。</w:t>
      </w:r>
    </w:p>
    <w:p w:rsidR="00E30963" w:rsidRDefault="007705EF">
      <w:pPr>
        <w:pStyle w:val="ae"/>
        <w:adjustRightInd w:val="0"/>
        <w:snapToGrid w:val="0"/>
        <w:rPr>
          <w:rFonts w:ascii="楷体_GB2312" w:eastAsia="楷体_GB2312" w:hAnsi="宋体"/>
          <w:bCs/>
          <w:sz w:val="24"/>
          <w:szCs w:val="24"/>
        </w:rPr>
      </w:pPr>
      <w:r>
        <w:rPr>
          <w:rFonts w:ascii="楷体_GB2312" w:eastAsia="楷体_GB2312" w:hAnsi="宋体" w:hint="eastAsia"/>
          <w:bCs/>
          <w:sz w:val="24"/>
          <w:szCs w:val="24"/>
        </w:rPr>
        <w:t>● 通信管理单元通信口必须为单元本体具备的通信口，通信口数量严禁采用依靠外部设备的方式（比如类似串口服务器）进行外部扩展。</w:t>
      </w:r>
    </w:p>
    <w:p w:rsidR="00E30963" w:rsidRDefault="007705EF">
      <w:pPr>
        <w:pStyle w:val="aff3"/>
        <w:ind w:firstLineChars="0" w:firstLine="0"/>
        <w:rPr>
          <w:rFonts w:ascii="楷体_GB2312" w:eastAsia="楷体_GB2312" w:hAnsi="宋体" w:cs="Arial"/>
          <w:bCs/>
          <w:sz w:val="24"/>
          <w:szCs w:val="24"/>
        </w:rPr>
      </w:pPr>
      <w:r>
        <w:rPr>
          <w:rFonts w:ascii="楷体_GB2312" w:eastAsia="楷体_GB2312" w:hAnsi="宋体" w:hint="eastAsia"/>
          <w:bCs/>
          <w:sz w:val="24"/>
          <w:szCs w:val="24"/>
        </w:rPr>
        <w:t>● 通过本站的通讯管理单元将招标人指定的电机运行信号及电机运行电流以一个数据包的形式</w:t>
      </w:r>
      <w:r>
        <w:rPr>
          <w:rFonts w:ascii="楷体_GB2312" w:eastAsia="楷体_GB2312" w:hAnsi="宋体" w:cs="Arial" w:hint="eastAsia"/>
          <w:bCs/>
          <w:sz w:val="24"/>
          <w:szCs w:val="24"/>
        </w:rPr>
        <w:t>发送给就近的仪表机柜间与DCS系统进行数据交换，DCS系统接受2路的为RS-485方式的数据，DCS系统提供2个RS485接口。采用光纤通讯。</w:t>
      </w:r>
    </w:p>
    <w:p w:rsidR="00E30963" w:rsidRDefault="007705EF">
      <w:pPr>
        <w:ind w:left="120" w:hangingChars="50" w:hanging="120"/>
        <w:rPr>
          <w:rFonts w:ascii="楷体_GB2312" w:eastAsia="楷体_GB2312" w:hAnsi="宋体"/>
          <w:bCs/>
          <w:szCs w:val="24"/>
        </w:rPr>
      </w:pPr>
      <w:r>
        <w:rPr>
          <w:rFonts w:ascii="楷体_GB2312" w:eastAsia="楷体_GB2312" w:hAnsi="宋体" w:hint="eastAsia"/>
          <w:bCs/>
          <w:szCs w:val="24"/>
        </w:rPr>
        <w:t>● 通讯响应速度满足国标要求。通讯管理机数量根据甲方要求和项目工程实际情况，由乙方按要求配置设备。经业主确认后最终确定。</w:t>
      </w:r>
    </w:p>
    <w:p w:rsidR="00E30963" w:rsidRDefault="007705EF">
      <w:pPr>
        <w:pStyle w:val="ae"/>
        <w:tabs>
          <w:tab w:val="left" w:pos="1050"/>
          <w:tab w:val="left" w:pos="1260"/>
        </w:tabs>
        <w:adjustRightInd w:val="0"/>
        <w:snapToGrid w:val="0"/>
        <w:rPr>
          <w:rFonts w:ascii="楷体_GB2312" w:eastAsia="楷体_GB2312" w:hAnsi="宋体"/>
          <w:bCs/>
          <w:sz w:val="24"/>
          <w:szCs w:val="24"/>
        </w:rPr>
      </w:pPr>
      <w:r>
        <w:rPr>
          <w:rFonts w:ascii="楷体_GB2312" w:eastAsia="楷体_GB2312" w:hAnsi="宋体" w:hint="eastAsia"/>
          <w:bCs/>
          <w:sz w:val="24"/>
          <w:szCs w:val="24"/>
        </w:rPr>
        <w:t>12.2.4.3网络交换机是通信管理单元、上级调度系统、当地监控主机和DCS系统数据汇聚和交换的关键设备，网络交换机配置多路RJ45网络接口和2路以上单模光纤网路接口。</w:t>
      </w:r>
    </w:p>
    <w:p w:rsidR="00E30963" w:rsidRDefault="007705EF">
      <w:pPr>
        <w:pStyle w:val="ae"/>
        <w:tabs>
          <w:tab w:val="left" w:pos="1050"/>
          <w:tab w:val="left" w:pos="1260"/>
        </w:tabs>
        <w:adjustRightInd w:val="0"/>
        <w:snapToGrid w:val="0"/>
        <w:rPr>
          <w:rFonts w:ascii="楷体_GB2312" w:eastAsia="楷体_GB2312" w:hAnsi="宋体"/>
          <w:bCs/>
          <w:sz w:val="24"/>
          <w:szCs w:val="24"/>
        </w:rPr>
      </w:pPr>
      <w:r>
        <w:rPr>
          <w:rFonts w:ascii="楷体_GB2312" w:eastAsia="楷体_GB2312" w:hAnsi="宋体" w:hint="eastAsia"/>
          <w:bCs/>
          <w:sz w:val="24"/>
          <w:szCs w:val="24"/>
        </w:rPr>
        <w:t>网络交换机的配置和技术要求：</w:t>
      </w:r>
    </w:p>
    <w:p w:rsidR="00E30963" w:rsidRDefault="007705EF">
      <w:pPr>
        <w:pStyle w:val="ae"/>
        <w:tabs>
          <w:tab w:val="left" w:pos="1050"/>
          <w:tab w:val="left" w:pos="1260"/>
        </w:tabs>
        <w:adjustRightInd w:val="0"/>
        <w:snapToGrid w:val="0"/>
        <w:rPr>
          <w:rFonts w:ascii="楷体_GB2312" w:eastAsia="楷体_GB2312" w:hAnsi="宋体"/>
          <w:bCs/>
          <w:sz w:val="24"/>
          <w:szCs w:val="24"/>
        </w:rPr>
      </w:pPr>
      <w:r>
        <w:rPr>
          <w:rFonts w:ascii="楷体_GB2312" w:eastAsia="楷体_GB2312" w:hAnsi="宋体" w:hint="eastAsia"/>
          <w:bCs/>
          <w:sz w:val="24"/>
          <w:szCs w:val="24"/>
        </w:rPr>
        <w:t xml:space="preserve">● 每套SCADA系统配置1台工业级的光纤以太网交换机，每台光纤以太网交换机具有16个以上的RJ45以太网接口（10M/100M），2个以上单模光纤以太网接口(1000M)，具体光口数量根据该变电站网络结构来确定。须具备线速三层交换功能和路由网管功能。 </w:t>
      </w:r>
    </w:p>
    <w:p w:rsidR="00E30963" w:rsidRDefault="007705EF">
      <w:pPr>
        <w:pStyle w:val="ae"/>
        <w:adjustRightInd w:val="0"/>
        <w:snapToGrid w:val="0"/>
        <w:ind w:leftChars="7" w:left="29" w:hangingChars="5" w:hanging="12"/>
        <w:rPr>
          <w:rFonts w:ascii="楷体_GB2312" w:eastAsia="楷体_GB2312" w:hAnsi="宋体"/>
          <w:bCs/>
          <w:color w:val="000000"/>
          <w:sz w:val="24"/>
          <w:szCs w:val="24"/>
        </w:rPr>
      </w:pPr>
      <w:r>
        <w:rPr>
          <w:rFonts w:ascii="楷体_GB2312" w:eastAsia="楷体_GB2312" w:hAnsi="宋体" w:hint="eastAsia"/>
          <w:bCs/>
          <w:color w:val="000000"/>
          <w:sz w:val="24"/>
          <w:szCs w:val="24"/>
        </w:rPr>
        <w:t>12.2.4.4在通信管理层配置1台变电站公用测控装置，以采集变电站事故信号、报警信号、保护装置故障信号、UPS故障信号、直流系统故障等公用信息。公用信息采集装置功能技术要求：</w:t>
      </w:r>
    </w:p>
    <w:p w:rsidR="00E30963" w:rsidRDefault="007705EF">
      <w:pPr>
        <w:pStyle w:val="ae"/>
        <w:adjustRightInd w:val="0"/>
        <w:snapToGrid w:val="0"/>
        <w:ind w:leftChars="7" w:left="29" w:hangingChars="5" w:hanging="12"/>
        <w:rPr>
          <w:rFonts w:ascii="楷体_GB2312" w:eastAsia="楷体_GB2312" w:hAnsi="宋体"/>
          <w:bCs/>
          <w:color w:val="000000"/>
          <w:sz w:val="24"/>
          <w:szCs w:val="24"/>
        </w:rPr>
      </w:pPr>
      <w:r>
        <w:rPr>
          <w:rFonts w:ascii="楷体_GB2312" w:eastAsia="楷体_GB2312" w:hAnsi="宋体" w:hint="eastAsia"/>
          <w:bCs/>
          <w:color w:val="000000"/>
          <w:sz w:val="24"/>
          <w:szCs w:val="24"/>
        </w:rPr>
        <w:t>● 要求具有不少于16路开关量输入，至少具有一路RS485通信口（以太网口），能和两台通信管理单元通信。</w:t>
      </w:r>
    </w:p>
    <w:p w:rsidR="00E30963" w:rsidRDefault="007705EF">
      <w:pPr>
        <w:pStyle w:val="ae"/>
        <w:adjustRightInd w:val="0"/>
        <w:snapToGrid w:val="0"/>
        <w:ind w:leftChars="7" w:left="29" w:hangingChars="5" w:hanging="12"/>
        <w:rPr>
          <w:rFonts w:ascii="楷体_GB2312" w:eastAsia="楷体_GB2312" w:hAnsi="宋体"/>
          <w:bCs/>
          <w:sz w:val="24"/>
          <w:szCs w:val="24"/>
        </w:rPr>
      </w:pPr>
      <w:r>
        <w:rPr>
          <w:rFonts w:ascii="楷体_GB2312" w:eastAsia="楷体_GB2312" w:hAnsi="宋体" w:hint="eastAsia"/>
          <w:bCs/>
          <w:sz w:val="24"/>
          <w:szCs w:val="24"/>
        </w:rPr>
        <w:t>12.2.4.5 每个站至少设置2面通信管理屏，具体组屏数量根据各厂家投标产品情况可以增加。通信屏技术要求：</w:t>
      </w:r>
    </w:p>
    <w:p w:rsidR="00E30963" w:rsidRDefault="007705EF">
      <w:pPr>
        <w:snapToGrid w:val="0"/>
        <w:ind w:leftChars="7" w:left="29" w:hangingChars="5" w:hanging="12"/>
        <w:rPr>
          <w:rFonts w:ascii="楷体_GB2312" w:eastAsia="楷体_GB2312" w:hAnsi="宋体"/>
          <w:bCs/>
          <w:szCs w:val="24"/>
        </w:rPr>
      </w:pPr>
      <w:r>
        <w:rPr>
          <w:rFonts w:ascii="楷体_GB2312" w:eastAsia="楷体_GB2312" w:hAnsi="宋体" w:hint="eastAsia"/>
          <w:bCs/>
          <w:szCs w:val="24"/>
        </w:rPr>
        <w:t>● 通信屏内安装有监控主机、通信管理单元、光纤交换机、光纤接线盒及其它通信附件。</w:t>
      </w:r>
    </w:p>
    <w:p w:rsidR="00E30963" w:rsidRDefault="007705EF">
      <w:pPr>
        <w:snapToGrid w:val="0"/>
        <w:ind w:leftChars="7" w:left="29" w:hangingChars="5" w:hanging="12"/>
        <w:rPr>
          <w:rFonts w:ascii="楷体_GB2312" w:eastAsia="楷体_GB2312" w:hAnsi="宋体"/>
          <w:bCs/>
          <w:szCs w:val="24"/>
        </w:rPr>
      </w:pPr>
      <w:r>
        <w:rPr>
          <w:rFonts w:ascii="楷体_GB2312" w:eastAsia="楷体_GB2312" w:hAnsi="宋体" w:hint="eastAsia"/>
          <w:bCs/>
          <w:szCs w:val="24"/>
        </w:rPr>
        <w:t>● 通信屏的前面配置带锁单开门(带玻璃窗)，柜的后面配置带锁的双开门，柜的底部有安装孔，有防止小动物措施。</w:t>
      </w:r>
    </w:p>
    <w:p w:rsidR="00E30963" w:rsidRDefault="007705EF">
      <w:pPr>
        <w:snapToGrid w:val="0"/>
        <w:ind w:leftChars="7" w:left="29" w:hangingChars="5" w:hanging="12"/>
        <w:rPr>
          <w:rFonts w:ascii="楷体_GB2312" w:eastAsia="楷体_GB2312" w:hAnsi="宋体"/>
          <w:bCs/>
          <w:szCs w:val="24"/>
        </w:rPr>
      </w:pPr>
      <w:r>
        <w:rPr>
          <w:rFonts w:ascii="楷体_GB2312" w:eastAsia="楷体_GB2312" w:hAnsi="宋体" w:hint="eastAsia"/>
          <w:bCs/>
          <w:szCs w:val="24"/>
        </w:rPr>
        <w:t>● 通信屏尺寸2260（高）×800（宽）×600（深），颜色与高压开关柜一致（RAL7032，其余屏柜颜色同）。通信屏防护等级IP31。</w:t>
      </w:r>
    </w:p>
    <w:p w:rsidR="00E30963" w:rsidRDefault="007705EF">
      <w:pPr>
        <w:snapToGrid w:val="0"/>
        <w:ind w:leftChars="7" w:left="29" w:hangingChars="5" w:hanging="12"/>
        <w:rPr>
          <w:rFonts w:ascii="楷体_GB2312" w:eastAsia="楷体_GB2312" w:hAnsi="宋体"/>
          <w:bCs/>
          <w:szCs w:val="24"/>
        </w:rPr>
      </w:pPr>
      <w:r>
        <w:rPr>
          <w:rFonts w:ascii="楷体_GB2312" w:eastAsia="楷体_GB2312" w:hAnsi="宋体" w:hint="eastAsia"/>
          <w:bCs/>
          <w:szCs w:val="24"/>
        </w:rPr>
        <w:t>● 通信屏内提供充足的内部照明，照明电压为AC 220V，照明灯与门联锁，采用高亮度长寿命节能灯照明。</w:t>
      </w:r>
    </w:p>
    <w:p w:rsidR="00E30963" w:rsidRDefault="007705EF">
      <w:pPr>
        <w:snapToGrid w:val="0"/>
        <w:ind w:leftChars="7" w:left="29" w:hangingChars="5" w:hanging="12"/>
        <w:rPr>
          <w:rFonts w:ascii="楷体_GB2312" w:eastAsia="楷体_GB2312" w:hAnsi="宋体"/>
          <w:bCs/>
          <w:szCs w:val="24"/>
        </w:rPr>
      </w:pPr>
      <w:r>
        <w:rPr>
          <w:rFonts w:ascii="楷体_GB2312" w:eastAsia="楷体_GB2312" w:hAnsi="宋体" w:hint="eastAsia"/>
          <w:bCs/>
          <w:szCs w:val="24"/>
        </w:rPr>
        <w:t>● 通信屏内交流、直流电源回路均分别配置交流、直流双极空气开关，并有足够的分断能力。</w:t>
      </w:r>
    </w:p>
    <w:p w:rsidR="00E30963" w:rsidRDefault="007705EF">
      <w:pPr>
        <w:snapToGrid w:val="0"/>
        <w:ind w:leftChars="7" w:left="29" w:hangingChars="5" w:hanging="12"/>
        <w:rPr>
          <w:rFonts w:ascii="楷体_GB2312" w:eastAsia="楷体_GB2312" w:hAnsi="宋体"/>
          <w:bCs/>
          <w:szCs w:val="24"/>
        </w:rPr>
      </w:pPr>
      <w:r>
        <w:rPr>
          <w:rFonts w:ascii="楷体_GB2312" w:eastAsia="楷体_GB2312" w:hAnsi="宋体" w:hint="eastAsia"/>
          <w:bCs/>
          <w:szCs w:val="24"/>
        </w:rPr>
        <w:t>● 通信屏表面涂有一层底漆和两层面漆，以防止在运输、仓储和运行中的腐蚀和锈蚀。</w:t>
      </w:r>
    </w:p>
    <w:p w:rsidR="00E30963" w:rsidRDefault="007705EF">
      <w:pPr>
        <w:snapToGrid w:val="0"/>
        <w:ind w:leftChars="7" w:left="29" w:hangingChars="5" w:hanging="12"/>
        <w:rPr>
          <w:rFonts w:ascii="楷体_GB2312" w:eastAsia="楷体_GB2312" w:hAnsi="宋体"/>
          <w:bCs/>
          <w:szCs w:val="24"/>
        </w:rPr>
      </w:pPr>
      <w:r>
        <w:rPr>
          <w:rFonts w:ascii="楷体_GB2312" w:eastAsia="楷体_GB2312" w:hAnsi="宋体" w:hint="eastAsia"/>
          <w:bCs/>
          <w:szCs w:val="24"/>
        </w:rPr>
        <w:t>● 通信屏中应安装可灵活抽出的计算机键盘托盘。</w:t>
      </w:r>
    </w:p>
    <w:p w:rsidR="00E30963" w:rsidRDefault="007705EF">
      <w:pPr>
        <w:snapToGrid w:val="0"/>
        <w:ind w:leftChars="7" w:left="29" w:hangingChars="5" w:hanging="12"/>
        <w:rPr>
          <w:rFonts w:ascii="楷体_GB2312" w:eastAsia="楷体_GB2312" w:hAnsi="宋体"/>
          <w:bCs/>
          <w:szCs w:val="24"/>
        </w:rPr>
      </w:pPr>
      <w:r>
        <w:rPr>
          <w:rFonts w:ascii="楷体_GB2312" w:eastAsia="楷体_GB2312" w:hAnsi="宋体" w:hint="eastAsia"/>
          <w:bCs/>
          <w:szCs w:val="24"/>
        </w:rPr>
        <w:t>● 通信屏在槽钢上安装，底部进线。柜体应有足够的支撑强度，以保证能够正确起吊、运输、存放和安装设备。</w:t>
      </w:r>
    </w:p>
    <w:p w:rsidR="00E30963" w:rsidRDefault="007705EF">
      <w:pPr>
        <w:snapToGrid w:val="0"/>
        <w:ind w:leftChars="7" w:left="29" w:hangingChars="5" w:hanging="12"/>
        <w:rPr>
          <w:rFonts w:ascii="楷体_GB2312" w:eastAsia="楷体_GB2312" w:hAnsi="宋体"/>
          <w:bCs/>
          <w:szCs w:val="24"/>
        </w:rPr>
      </w:pPr>
      <w:r>
        <w:rPr>
          <w:rFonts w:ascii="楷体_GB2312" w:eastAsia="楷体_GB2312" w:hAnsi="宋体" w:hint="eastAsia"/>
          <w:bCs/>
          <w:szCs w:val="24"/>
        </w:rPr>
        <w:t>● 和SCADA系统相关的光纤通信接线盒均安装在通信屏中。光纤纵差、光纤接线盒均安装在10kV进线</w:t>
      </w:r>
      <w:r>
        <w:rPr>
          <w:rFonts w:ascii="楷体_GB2312" w:eastAsia="楷体_GB2312" w:hAnsi="宋体" w:hint="eastAsia"/>
          <w:bCs/>
          <w:szCs w:val="24"/>
        </w:rPr>
        <w:lastRenderedPageBreak/>
        <w:t>柜内。</w:t>
      </w:r>
    </w:p>
    <w:p w:rsidR="00E30963" w:rsidRDefault="007705EF">
      <w:pPr>
        <w:snapToGrid w:val="0"/>
        <w:ind w:leftChars="7" w:left="29" w:hangingChars="5" w:hanging="12"/>
        <w:rPr>
          <w:rFonts w:ascii="楷体_GB2312" w:eastAsia="楷体_GB2312" w:hAnsi="宋体"/>
          <w:bCs/>
          <w:szCs w:val="24"/>
        </w:rPr>
      </w:pPr>
      <w:r>
        <w:rPr>
          <w:rFonts w:ascii="楷体_GB2312" w:eastAsia="楷体_GB2312" w:hAnsi="宋体" w:hint="eastAsia"/>
          <w:bCs/>
          <w:szCs w:val="24"/>
        </w:rPr>
        <w:t>● 无人值守的变电所SCADA主机及显示器采用屏柜嵌入式安装。</w:t>
      </w:r>
    </w:p>
    <w:p w:rsidR="00E30963" w:rsidRDefault="007705EF">
      <w:pPr>
        <w:pStyle w:val="ae"/>
        <w:adjustRightInd w:val="0"/>
        <w:snapToGrid w:val="0"/>
        <w:rPr>
          <w:rFonts w:ascii="楷体_GB2312" w:eastAsia="楷体_GB2312" w:hAnsi="宋体"/>
          <w:bCs/>
          <w:sz w:val="24"/>
          <w:szCs w:val="24"/>
        </w:rPr>
      </w:pPr>
      <w:r>
        <w:rPr>
          <w:rFonts w:ascii="楷体_GB2312" w:eastAsia="楷体_GB2312" w:hAnsi="宋体" w:hint="eastAsia"/>
          <w:bCs/>
          <w:sz w:val="24"/>
          <w:szCs w:val="24"/>
        </w:rPr>
        <w:t>12.2.5站级监控层的功能和技术要求：</w:t>
      </w:r>
    </w:p>
    <w:p w:rsidR="00E30963" w:rsidRDefault="007705EF">
      <w:pPr>
        <w:pStyle w:val="ae"/>
        <w:adjustRightInd w:val="0"/>
        <w:snapToGrid w:val="0"/>
        <w:ind w:firstLineChars="200" w:firstLine="480"/>
        <w:rPr>
          <w:rFonts w:ascii="楷体_GB2312" w:eastAsia="楷体_GB2312" w:hAnsi="宋体"/>
          <w:bCs/>
          <w:sz w:val="24"/>
          <w:szCs w:val="24"/>
        </w:rPr>
      </w:pPr>
      <w:r>
        <w:rPr>
          <w:rFonts w:ascii="楷体_GB2312" w:eastAsia="楷体_GB2312" w:hAnsi="宋体" w:hint="eastAsia"/>
          <w:bCs/>
          <w:sz w:val="24"/>
          <w:szCs w:val="24"/>
        </w:rPr>
        <w:t>站级监控层包括监控</w:t>
      </w:r>
      <w:r>
        <w:rPr>
          <w:rFonts w:ascii="楷体_GB2312" w:eastAsia="楷体_GB2312" w:hAnsi="宋体" w:cs="宋体" w:hint="eastAsia"/>
          <w:bCs/>
          <w:sz w:val="24"/>
          <w:szCs w:val="24"/>
        </w:rPr>
        <w:t>主机</w:t>
      </w:r>
      <w:r>
        <w:rPr>
          <w:rFonts w:ascii="楷体_GB2312" w:eastAsia="楷体_GB2312" w:hAnsi="宋体" w:hint="eastAsia"/>
          <w:bCs/>
          <w:sz w:val="24"/>
          <w:szCs w:val="24"/>
        </w:rPr>
        <w:t>和SCADA软件系统。</w:t>
      </w:r>
    </w:p>
    <w:p w:rsidR="00E30963" w:rsidRDefault="007705EF">
      <w:pPr>
        <w:pStyle w:val="ae"/>
        <w:adjustRightInd w:val="0"/>
        <w:snapToGrid w:val="0"/>
        <w:rPr>
          <w:rFonts w:ascii="楷体_GB2312" w:eastAsia="楷体_GB2312" w:hAnsi="宋体"/>
          <w:bCs/>
          <w:sz w:val="24"/>
          <w:szCs w:val="24"/>
        </w:rPr>
      </w:pPr>
      <w:r>
        <w:rPr>
          <w:rFonts w:ascii="楷体_GB2312" w:eastAsia="楷体_GB2312" w:hAnsi="宋体" w:hint="eastAsia"/>
          <w:bCs/>
          <w:sz w:val="24"/>
          <w:szCs w:val="24"/>
        </w:rPr>
        <w:t>12.2.5.1监控主机的配置要求：</w:t>
      </w:r>
    </w:p>
    <w:p w:rsidR="00E30963" w:rsidRDefault="007705EF">
      <w:pPr>
        <w:pStyle w:val="ae"/>
        <w:adjustRightInd w:val="0"/>
        <w:snapToGrid w:val="0"/>
        <w:ind w:firstLineChars="200" w:firstLine="480"/>
        <w:rPr>
          <w:rFonts w:ascii="楷体_GB2312" w:eastAsia="楷体_GB2312" w:hAnsi="宋体"/>
          <w:bCs/>
          <w:sz w:val="24"/>
          <w:szCs w:val="24"/>
        </w:rPr>
      </w:pPr>
      <w:r>
        <w:rPr>
          <w:rFonts w:ascii="楷体_GB2312" w:eastAsia="楷体_GB2312" w:hAnsi="宋体" w:hint="eastAsia"/>
          <w:bCs/>
          <w:sz w:val="24"/>
          <w:szCs w:val="24"/>
        </w:rPr>
        <w:t>每套SCADA系统配置一台监控主机,配制要求详见附表。</w:t>
      </w:r>
    </w:p>
    <w:p w:rsidR="00E30963" w:rsidRDefault="007705EF">
      <w:pPr>
        <w:pStyle w:val="ae"/>
        <w:adjustRightInd w:val="0"/>
        <w:snapToGrid w:val="0"/>
        <w:ind w:firstLineChars="200" w:firstLine="480"/>
        <w:rPr>
          <w:rFonts w:ascii="楷体_GB2312" w:eastAsia="楷体_GB2312" w:hAnsi="宋体"/>
          <w:bCs/>
          <w:sz w:val="24"/>
          <w:szCs w:val="24"/>
        </w:rPr>
      </w:pPr>
      <w:r>
        <w:rPr>
          <w:rFonts w:ascii="楷体_GB2312" w:eastAsia="楷体_GB2312" w:hAnsi="宋体" w:hint="eastAsia"/>
          <w:bCs/>
          <w:sz w:val="24"/>
          <w:szCs w:val="24"/>
        </w:rPr>
        <w:t>监控</w:t>
      </w:r>
      <w:r>
        <w:rPr>
          <w:rFonts w:ascii="楷体_GB2312" w:eastAsia="楷体_GB2312" w:hAnsi="宋体" w:cs="宋体" w:hint="eastAsia"/>
          <w:bCs/>
          <w:sz w:val="24"/>
          <w:szCs w:val="24"/>
        </w:rPr>
        <w:t>主机</w:t>
      </w:r>
      <w:r>
        <w:rPr>
          <w:rFonts w:ascii="楷体_GB2312" w:eastAsia="楷体_GB2312" w:hAnsi="宋体" w:hint="eastAsia"/>
          <w:bCs/>
          <w:sz w:val="24"/>
          <w:szCs w:val="24"/>
        </w:rPr>
        <w:t>在通信屏内嵌入式安装.</w:t>
      </w:r>
    </w:p>
    <w:p w:rsidR="00E30963" w:rsidRDefault="007705EF">
      <w:pPr>
        <w:pStyle w:val="ae"/>
        <w:adjustRightInd w:val="0"/>
        <w:snapToGrid w:val="0"/>
        <w:rPr>
          <w:rFonts w:ascii="楷体_GB2312" w:eastAsia="楷体_GB2312" w:hAnsi="宋体"/>
          <w:bCs/>
          <w:sz w:val="24"/>
          <w:szCs w:val="24"/>
        </w:rPr>
      </w:pPr>
      <w:r>
        <w:rPr>
          <w:rFonts w:ascii="楷体_GB2312" w:eastAsia="楷体_GB2312" w:hAnsi="宋体" w:hint="eastAsia"/>
          <w:bCs/>
          <w:sz w:val="24"/>
          <w:szCs w:val="24"/>
        </w:rPr>
        <w:t>12.2.5.2 SCADA软件的功能和技术要求：</w:t>
      </w:r>
    </w:p>
    <w:p w:rsidR="00E30963" w:rsidRDefault="007705EF">
      <w:pPr>
        <w:pStyle w:val="ae"/>
        <w:adjustRightInd w:val="0"/>
        <w:snapToGrid w:val="0"/>
        <w:ind w:leftChars="-90" w:left="-216" w:firstLineChars="200" w:firstLine="480"/>
        <w:rPr>
          <w:rFonts w:ascii="楷体_GB2312" w:eastAsia="楷体_GB2312" w:hAnsi="宋体"/>
          <w:bCs/>
          <w:sz w:val="24"/>
          <w:szCs w:val="24"/>
        </w:rPr>
      </w:pPr>
      <w:r>
        <w:rPr>
          <w:rFonts w:ascii="楷体_GB2312" w:eastAsia="楷体_GB2312" w:hAnsi="宋体" w:hint="eastAsia"/>
          <w:bCs/>
          <w:sz w:val="24"/>
          <w:szCs w:val="24"/>
        </w:rPr>
        <w:t xml:space="preserve">SCADA软件包括通信管理单元内嵌式通信管理软件和后台系统监控软件。     </w:t>
      </w:r>
    </w:p>
    <w:p w:rsidR="00E30963" w:rsidRDefault="007705EF">
      <w:pPr>
        <w:ind w:leftChars="-90" w:left="-216" w:firstLineChars="200" w:firstLine="480"/>
        <w:rPr>
          <w:rFonts w:ascii="楷体_GB2312" w:eastAsia="楷体_GB2312" w:hAnsi="宋体"/>
          <w:bCs/>
          <w:szCs w:val="24"/>
        </w:rPr>
      </w:pPr>
      <w:r>
        <w:rPr>
          <w:rFonts w:ascii="楷体_GB2312" w:eastAsia="楷体_GB2312" w:hAnsi="宋体" w:hint="eastAsia"/>
          <w:bCs/>
          <w:szCs w:val="24"/>
        </w:rPr>
        <w:t>通信管理单元利用通信管理软件通过通信口和间隔层微机保护装置、智能设备进行实时数据采集、处理，并向调度系统、当地监控系统、五防系统、DCS系统实时转发所需数据。实时信息包括：模拟量、开关量、SOE事件、故障录波。所有数据的采集和储存都包括该数据的采集时间。</w:t>
      </w:r>
    </w:p>
    <w:p w:rsidR="00E30963" w:rsidRDefault="007705EF">
      <w:pPr>
        <w:ind w:leftChars="-90" w:left="-216" w:firstLineChars="200" w:firstLine="480"/>
        <w:rPr>
          <w:rFonts w:ascii="楷体_GB2312" w:eastAsia="楷体_GB2312" w:hAnsi="宋体"/>
          <w:bCs/>
          <w:szCs w:val="24"/>
        </w:rPr>
      </w:pPr>
      <w:r>
        <w:rPr>
          <w:rFonts w:ascii="楷体_GB2312" w:eastAsia="楷体_GB2312" w:hAnsi="宋体" w:hint="eastAsia"/>
          <w:bCs/>
          <w:szCs w:val="24"/>
        </w:rPr>
        <w:t>同时通信管理单元利用通信管理软件通过网络口接收调度系统、当地监控系统、五防系统、DCS系统的各种命令并执行，通过间隔层设备实现四遥功能。</w:t>
      </w:r>
    </w:p>
    <w:p w:rsidR="00E30963" w:rsidRDefault="007705EF">
      <w:pPr>
        <w:ind w:leftChars="-90" w:left="-216" w:firstLineChars="200" w:firstLine="480"/>
        <w:rPr>
          <w:rFonts w:ascii="楷体_GB2312" w:eastAsia="楷体_GB2312" w:hAnsi="宋体"/>
          <w:bCs/>
          <w:szCs w:val="24"/>
        </w:rPr>
      </w:pPr>
      <w:r>
        <w:rPr>
          <w:rFonts w:ascii="楷体_GB2312" w:eastAsia="楷体_GB2312" w:hAnsi="宋体" w:hint="eastAsia"/>
          <w:bCs/>
          <w:szCs w:val="24"/>
        </w:rPr>
        <w:t>要求模拟量的采集精度≤0.5%。交流采样符合《交流采样远动终端通用技术条件》（DL/T630-1997）的要求，包括除正常的运行电流、电压值外，还包括电流电压的故障录波数据和非电量数据。（非电气的采集精度≤3%。）</w:t>
      </w:r>
    </w:p>
    <w:p w:rsidR="00E30963" w:rsidRDefault="007705EF">
      <w:pPr>
        <w:ind w:leftChars="-90" w:left="-216" w:firstLineChars="200" w:firstLine="480"/>
        <w:rPr>
          <w:rFonts w:ascii="楷体_GB2312" w:eastAsia="楷体_GB2312" w:hAnsi="宋体"/>
          <w:bCs/>
          <w:szCs w:val="24"/>
        </w:rPr>
      </w:pPr>
      <w:r>
        <w:rPr>
          <w:rFonts w:ascii="楷体_GB2312" w:eastAsia="楷体_GB2312" w:hAnsi="宋体" w:hint="eastAsia"/>
          <w:bCs/>
          <w:szCs w:val="24"/>
        </w:rPr>
        <w:t>要求遥信量(含综合保护器SOE事件)变位传输到主站时间≤1.5秒；</w:t>
      </w:r>
    </w:p>
    <w:p w:rsidR="00E30963" w:rsidRDefault="007705EF">
      <w:pPr>
        <w:ind w:leftChars="-90" w:left="-216" w:firstLineChars="200" w:firstLine="480"/>
        <w:rPr>
          <w:rFonts w:ascii="楷体_GB2312" w:eastAsia="楷体_GB2312" w:hAnsi="宋体"/>
          <w:bCs/>
          <w:szCs w:val="24"/>
        </w:rPr>
      </w:pPr>
      <w:r>
        <w:rPr>
          <w:rFonts w:ascii="楷体_GB2312" w:eastAsia="楷体_GB2312" w:hAnsi="宋体" w:hint="eastAsia"/>
          <w:bCs/>
          <w:szCs w:val="24"/>
        </w:rPr>
        <w:t>遥测量更新时间≤1.5秒；</w:t>
      </w:r>
    </w:p>
    <w:p w:rsidR="00E30963" w:rsidRDefault="007705EF">
      <w:pPr>
        <w:ind w:leftChars="-90" w:left="-216" w:firstLineChars="200" w:firstLine="480"/>
        <w:rPr>
          <w:rFonts w:ascii="楷体_GB2312" w:eastAsia="楷体_GB2312" w:hAnsi="宋体"/>
          <w:bCs/>
          <w:szCs w:val="24"/>
        </w:rPr>
      </w:pPr>
      <w:r>
        <w:rPr>
          <w:rFonts w:ascii="楷体_GB2312" w:eastAsia="楷体_GB2312" w:hAnsi="宋体" w:hint="eastAsia"/>
          <w:bCs/>
          <w:szCs w:val="24"/>
        </w:rPr>
        <w:t>遥控命令选择、执行或撤消传输时间≤1.5秒；</w:t>
      </w:r>
    </w:p>
    <w:p w:rsidR="00E30963" w:rsidRDefault="007705EF">
      <w:pPr>
        <w:ind w:leftChars="-90" w:left="-216" w:firstLineChars="200" w:firstLine="480"/>
        <w:rPr>
          <w:rFonts w:ascii="楷体_GB2312" w:eastAsia="楷体_GB2312" w:hAnsi="宋体"/>
          <w:bCs/>
          <w:szCs w:val="24"/>
        </w:rPr>
      </w:pPr>
      <w:r>
        <w:rPr>
          <w:rFonts w:ascii="楷体_GB2312" w:eastAsia="楷体_GB2312" w:hAnsi="宋体" w:hint="eastAsia"/>
          <w:bCs/>
          <w:szCs w:val="24"/>
        </w:rPr>
        <w:t>遥调命令传输时间≤1.5秒；</w:t>
      </w:r>
    </w:p>
    <w:p w:rsidR="00E30963" w:rsidRDefault="007705EF">
      <w:pPr>
        <w:ind w:leftChars="-90" w:left="-216" w:firstLineChars="200" w:firstLine="480"/>
        <w:rPr>
          <w:rFonts w:ascii="楷体_GB2312" w:eastAsia="楷体_GB2312" w:hAnsi="宋体"/>
          <w:bCs/>
          <w:szCs w:val="24"/>
        </w:rPr>
      </w:pPr>
      <w:r>
        <w:rPr>
          <w:rFonts w:ascii="楷体_GB2312" w:eastAsia="楷体_GB2312" w:hAnsi="宋体" w:hint="eastAsia"/>
          <w:bCs/>
          <w:szCs w:val="24"/>
        </w:rPr>
        <w:t>开关量包括断路器、隔离开关、接地刀闸位置、小车位置、弹簧储能状态等综合保护器和智能设备采集的所有开关量。</w:t>
      </w:r>
    </w:p>
    <w:p w:rsidR="00E30963" w:rsidRDefault="007705EF">
      <w:pPr>
        <w:ind w:leftChars="-90" w:left="-216" w:firstLineChars="200" w:firstLine="480"/>
        <w:rPr>
          <w:rFonts w:ascii="楷体_GB2312" w:eastAsia="楷体_GB2312" w:hAnsi="宋体"/>
          <w:bCs/>
          <w:szCs w:val="24"/>
        </w:rPr>
      </w:pPr>
      <w:r>
        <w:rPr>
          <w:rFonts w:ascii="楷体_GB2312" w:eastAsia="楷体_GB2312" w:hAnsi="宋体" w:hint="eastAsia"/>
          <w:bCs/>
          <w:szCs w:val="24"/>
        </w:rPr>
        <w:t xml:space="preserve">后台监控软件接收通信管理单元送来的相关信息，经过处理后实现如下功能： </w:t>
      </w:r>
    </w:p>
    <w:p w:rsidR="00E30963" w:rsidRDefault="007705EF" w:rsidP="00DB3F9D">
      <w:pPr>
        <w:ind w:firstLineChars="147" w:firstLine="353"/>
        <w:rPr>
          <w:rFonts w:ascii="楷体_GB2312" w:eastAsia="楷体_GB2312" w:hAnsi="宋体"/>
          <w:bCs/>
          <w:szCs w:val="24"/>
        </w:rPr>
      </w:pPr>
      <w:r>
        <w:rPr>
          <w:rFonts w:ascii="楷体_GB2312" w:eastAsia="楷体_GB2312" w:hAnsi="宋体" w:hint="eastAsia"/>
          <w:bCs/>
          <w:szCs w:val="24"/>
        </w:rPr>
        <w:t>● 事件报警处理及运行监视</w:t>
      </w:r>
    </w:p>
    <w:p w:rsidR="00E30963" w:rsidRDefault="007705EF">
      <w:pPr>
        <w:rPr>
          <w:rFonts w:ascii="楷体_GB2312" w:eastAsia="楷体_GB2312" w:hAnsi="宋体"/>
          <w:bCs/>
          <w:szCs w:val="24"/>
        </w:rPr>
      </w:pPr>
      <w:r>
        <w:rPr>
          <w:rFonts w:ascii="楷体_GB2312" w:eastAsia="楷体_GB2312" w:hAnsi="宋体" w:hint="eastAsia"/>
          <w:bCs/>
          <w:szCs w:val="24"/>
        </w:rPr>
        <w:t xml:space="preserve">      报警信息包括：模拟量越限、报警接点的状态改变、保护与监控设备的运行工况异常报警。</w:t>
      </w:r>
    </w:p>
    <w:p w:rsidR="00E30963" w:rsidRDefault="007705EF">
      <w:pPr>
        <w:ind w:left="240" w:hangingChars="100" w:hanging="240"/>
        <w:rPr>
          <w:rFonts w:ascii="楷体_GB2312" w:eastAsia="楷体_GB2312" w:hAnsi="宋体"/>
          <w:bCs/>
          <w:szCs w:val="24"/>
        </w:rPr>
      </w:pPr>
      <w:r>
        <w:rPr>
          <w:rFonts w:ascii="楷体_GB2312" w:eastAsia="楷体_GB2312" w:hAnsi="宋体" w:hint="eastAsia"/>
          <w:bCs/>
          <w:szCs w:val="24"/>
        </w:rPr>
        <w:t xml:space="preserve">      模拟量测点设置低低限、低限、高限、高高限四种规定运行限值，当实测值超出限值时，发出报警信号，并设一越/复限死区，以避免实测值处于限值附近时频繁报警。对报警接点，当状态改变时，发出报警信息。监控系统以文字、表格、图象、声、光等方式为值班员提供变电所监控所必须的全部信息。</w:t>
      </w:r>
    </w:p>
    <w:p w:rsidR="00E30963" w:rsidRDefault="007705EF">
      <w:pPr>
        <w:ind w:leftChars="100" w:left="240" w:firstLineChars="200" w:firstLine="480"/>
        <w:rPr>
          <w:rFonts w:ascii="楷体_GB2312" w:eastAsia="楷体_GB2312" w:hAnsi="宋体"/>
          <w:bCs/>
          <w:szCs w:val="24"/>
        </w:rPr>
      </w:pPr>
      <w:r>
        <w:rPr>
          <w:rFonts w:ascii="楷体_GB2312" w:eastAsia="楷体_GB2312" w:hAnsi="宋体" w:hint="eastAsia"/>
          <w:bCs/>
          <w:szCs w:val="24"/>
        </w:rPr>
        <w:t>报警信号分两类：第一类为事故信号，即由非手动操作引起的断路器跳闸信号；第二类为预告信号，即报警接点的状态改变、模拟量越限和计算机本身不正常状态。</w:t>
      </w:r>
    </w:p>
    <w:p w:rsidR="00E30963" w:rsidRDefault="007705EF">
      <w:pPr>
        <w:ind w:leftChars="100" w:left="240" w:firstLineChars="200" w:firstLine="480"/>
        <w:rPr>
          <w:rFonts w:ascii="楷体_GB2312" w:eastAsia="楷体_GB2312" w:hAnsi="宋体"/>
          <w:bCs/>
          <w:szCs w:val="24"/>
        </w:rPr>
      </w:pPr>
      <w:bookmarkStart w:id="460" w:name="_Toc42331229"/>
      <w:r>
        <w:rPr>
          <w:rFonts w:ascii="楷体_GB2312" w:eastAsia="楷体_GB2312" w:hAnsi="宋体" w:hint="eastAsia"/>
          <w:bCs/>
          <w:szCs w:val="24"/>
        </w:rPr>
        <w:t>所有事件和告警都应具有SOE功能，精度为1ms</w:t>
      </w:r>
      <w:bookmarkEnd w:id="460"/>
      <w:r>
        <w:rPr>
          <w:rFonts w:ascii="楷体_GB2312" w:eastAsia="楷体_GB2312" w:hAnsi="宋体" w:hint="eastAsia"/>
          <w:bCs/>
          <w:szCs w:val="24"/>
        </w:rPr>
        <w:t>，该功能应结合继电保护装置内部时钟，支持时钟同步的通信规约以及相应的系统软件而达到的功能。所有的时间都具有1ms精度的时标，操作员就可以据此判断事故发生时继电保护和开关的动作顺序是否正确，并据以决定相应的处理措施。</w:t>
      </w:r>
    </w:p>
    <w:p w:rsidR="00E30963" w:rsidRDefault="007705EF">
      <w:pPr>
        <w:pStyle w:val="ae"/>
        <w:ind w:leftChars="100" w:left="240" w:firstLineChars="190" w:firstLine="456"/>
        <w:rPr>
          <w:rFonts w:ascii="楷体_GB2312" w:eastAsia="楷体_GB2312" w:hAnsi="宋体"/>
          <w:bCs/>
          <w:sz w:val="24"/>
          <w:szCs w:val="24"/>
        </w:rPr>
      </w:pPr>
      <w:r>
        <w:rPr>
          <w:rFonts w:ascii="楷体_GB2312" w:eastAsia="楷体_GB2312" w:hAnsi="宋体" w:hint="eastAsia"/>
          <w:bCs/>
          <w:sz w:val="24"/>
          <w:szCs w:val="24"/>
        </w:rPr>
        <w:t>报警处理根据不同的报警事件类型如电力系统运行状态发生变化、未来系统的预测、设备监视与控制、运行人员的操作记录等提供多等级的画面警方式。用户对报警方式、限值等随时可以在线修改。系统提供灵活、方便的手段定义报警的发生和报警引发的后续时间，并能控制报警的流向。支持报警分类定义，如系统级、电网运行级、进程管理级等分类定义。</w:t>
      </w:r>
    </w:p>
    <w:p w:rsidR="00E30963" w:rsidRDefault="007705EF" w:rsidP="00DB3F9D">
      <w:pPr>
        <w:pStyle w:val="ae"/>
        <w:ind w:leftChars="100" w:left="240" w:firstLineChars="49" w:firstLine="118"/>
        <w:rPr>
          <w:rFonts w:ascii="楷体_GB2312" w:eastAsia="楷体_GB2312" w:hAnsi="宋体"/>
          <w:bCs/>
          <w:sz w:val="24"/>
          <w:szCs w:val="24"/>
        </w:rPr>
      </w:pPr>
      <w:bookmarkStart w:id="461" w:name="_Toc42331235"/>
      <w:r>
        <w:rPr>
          <w:rFonts w:ascii="楷体_GB2312" w:eastAsia="楷体_GB2312" w:hAnsi="宋体" w:hint="eastAsia"/>
          <w:bCs/>
          <w:sz w:val="24"/>
          <w:szCs w:val="24"/>
        </w:rPr>
        <w:t>● 后台监控系统控制</w:t>
      </w:r>
      <w:bookmarkEnd w:id="461"/>
      <w:r>
        <w:rPr>
          <w:rFonts w:ascii="楷体_GB2312" w:eastAsia="楷体_GB2312" w:hAnsi="宋体" w:hint="eastAsia"/>
          <w:bCs/>
          <w:sz w:val="24"/>
          <w:szCs w:val="24"/>
        </w:rPr>
        <w:t>管理</w:t>
      </w:r>
    </w:p>
    <w:p w:rsidR="00E30963" w:rsidRDefault="007705EF">
      <w:pPr>
        <w:pStyle w:val="ae"/>
        <w:ind w:leftChars="100" w:left="240" w:firstLineChars="190" w:firstLine="456"/>
        <w:rPr>
          <w:rFonts w:ascii="楷体_GB2312" w:eastAsia="楷体_GB2312" w:hAnsi="宋体"/>
          <w:bCs/>
          <w:sz w:val="24"/>
          <w:szCs w:val="24"/>
        </w:rPr>
      </w:pPr>
      <w:r>
        <w:rPr>
          <w:rFonts w:ascii="楷体_GB2312" w:eastAsia="楷体_GB2312" w:hAnsi="宋体" w:hint="eastAsia"/>
          <w:bCs/>
          <w:sz w:val="24"/>
          <w:szCs w:val="24"/>
        </w:rPr>
        <w:t>后台监控系统控制管理是通过通信网络实现对所监控电气设备的远程控制，控制操作的优先级高于设备信息采集和反馈，控制采用安全措施：</w:t>
      </w:r>
    </w:p>
    <w:p w:rsidR="00E30963" w:rsidRDefault="007705EF">
      <w:pPr>
        <w:ind w:firstLineChars="286" w:firstLine="686"/>
        <w:rPr>
          <w:rFonts w:ascii="楷体_GB2312" w:eastAsia="楷体_GB2312" w:hAnsi="宋体"/>
          <w:bCs/>
          <w:szCs w:val="24"/>
        </w:rPr>
      </w:pPr>
      <w:r>
        <w:rPr>
          <w:rFonts w:ascii="楷体_GB2312" w:eastAsia="楷体_GB2312" w:hAnsi="宋体" w:hint="eastAsia"/>
          <w:bCs/>
          <w:szCs w:val="24"/>
        </w:rPr>
        <w:lastRenderedPageBreak/>
        <w:t>严格检查用户操作权限，设置有操作员和监护员</w:t>
      </w:r>
    </w:p>
    <w:p w:rsidR="00E30963" w:rsidRDefault="007705EF">
      <w:pPr>
        <w:ind w:firstLineChars="286" w:firstLine="686"/>
        <w:rPr>
          <w:rFonts w:ascii="楷体_GB2312" w:eastAsia="楷体_GB2312" w:hAnsi="宋体"/>
          <w:bCs/>
          <w:szCs w:val="24"/>
        </w:rPr>
      </w:pPr>
      <w:r>
        <w:rPr>
          <w:rFonts w:ascii="楷体_GB2312" w:eastAsia="楷体_GB2312" w:hAnsi="宋体" w:hint="eastAsia"/>
          <w:bCs/>
          <w:szCs w:val="24"/>
        </w:rPr>
        <w:t>下发控制命令分两步选择和执行</w:t>
      </w:r>
    </w:p>
    <w:p w:rsidR="00E30963" w:rsidRDefault="007705EF">
      <w:pPr>
        <w:ind w:firstLineChars="286" w:firstLine="686"/>
        <w:rPr>
          <w:rFonts w:ascii="楷体_GB2312" w:eastAsia="楷体_GB2312" w:hAnsi="宋体" w:cs="宋体"/>
          <w:bCs/>
          <w:szCs w:val="24"/>
        </w:rPr>
      </w:pPr>
      <w:r>
        <w:rPr>
          <w:rFonts w:ascii="楷体_GB2312" w:eastAsia="楷体_GB2312" w:hAnsi="宋体" w:hint="eastAsia"/>
          <w:bCs/>
          <w:szCs w:val="24"/>
        </w:rPr>
        <w:t>命令下发前可选开关编号确认</w:t>
      </w:r>
    </w:p>
    <w:p w:rsidR="00E30963" w:rsidRDefault="007705EF">
      <w:pPr>
        <w:ind w:leftChars="100" w:left="240" w:firstLineChars="190" w:firstLine="456"/>
        <w:rPr>
          <w:rFonts w:ascii="楷体_GB2312" w:eastAsia="楷体_GB2312" w:hAnsi="宋体"/>
          <w:bCs/>
          <w:szCs w:val="24"/>
        </w:rPr>
      </w:pPr>
      <w:r>
        <w:rPr>
          <w:rFonts w:ascii="楷体_GB2312" w:eastAsia="楷体_GB2312" w:hAnsi="宋体" w:cs="宋体" w:hint="eastAsia"/>
          <w:bCs/>
          <w:szCs w:val="24"/>
        </w:rPr>
        <w:t>后台监控系统支持通过画面进行控制、挂牌等各种操作，遥控操作包括单双点遥控、顺序控制。</w:t>
      </w:r>
    </w:p>
    <w:p w:rsidR="00E30963" w:rsidRDefault="007705EF">
      <w:pPr>
        <w:ind w:leftChars="100" w:left="240" w:firstLineChars="190" w:firstLine="456"/>
        <w:rPr>
          <w:rFonts w:ascii="楷体_GB2312" w:eastAsia="楷体_GB2312" w:hAnsi="宋体"/>
          <w:bCs/>
          <w:szCs w:val="24"/>
        </w:rPr>
      </w:pPr>
      <w:r>
        <w:rPr>
          <w:rFonts w:ascii="楷体_GB2312" w:eastAsia="楷体_GB2312" w:hAnsi="宋体" w:cs="宋体" w:hint="eastAsia"/>
          <w:bCs/>
          <w:szCs w:val="24"/>
        </w:rPr>
        <w:t>挂牌操作可进行检修、接地等多种挂牌操作，也可对牌内容进行定制，挂牌期间，系统禁止遥控操作，在相应开关摘牌后，方可进行遥控操作。</w:t>
      </w:r>
    </w:p>
    <w:p w:rsidR="00E30963" w:rsidRDefault="007705EF" w:rsidP="00DB3F9D">
      <w:pPr>
        <w:ind w:firstLineChars="149" w:firstLine="358"/>
        <w:rPr>
          <w:rFonts w:ascii="楷体_GB2312" w:eastAsia="楷体_GB2312" w:hAnsi="宋体"/>
          <w:bCs/>
          <w:szCs w:val="24"/>
        </w:rPr>
      </w:pPr>
      <w:r>
        <w:rPr>
          <w:rFonts w:ascii="楷体_GB2312" w:eastAsia="楷体_GB2312" w:hAnsi="宋体" w:hint="eastAsia"/>
          <w:bCs/>
          <w:szCs w:val="24"/>
        </w:rPr>
        <w:t>● 设备管理功能：</w:t>
      </w:r>
    </w:p>
    <w:p w:rsidR="00E30963" w:rsidRDefault="007705EF">
      <w:pPr>
        <w:ind w:leftChars="100" w:left="240" w:firstLineChars="190" w:firstLine="456"/>
        <w:rPr>
          <w:rFonts w:ascii="楷体_GB2312" w:eastAsia="楷体_GB2312" w:hAnsi="宋体"/>
          <w:bCs/>
          <w:szCs w:val="24"/>
        </w:rPr>
      </w:pPr>
      <w:r>
        <w:rPr>
          <w:rFonts w:ascii="楷体_GB2312" w:eastAsia="楷体_GB2312" w:hAnsi="宋体" w:hint="eastAsia"/>
          <w:bCs/>
          <w:szCs w:val="24"/>
        </w:rPr>
        <w:t>设备管理功能主要是指设备档案的编制和调用。对各种设备的资料、参数、运行历史，用文件方式予以长期保存，能由用户修改、检索、统计并成月、季、年或用户自定义的时段报表和显示。管理功能还包括继电保护整定值的汇总表。</w:t>
      </w:r>
    </w:p>
    <w:p w:rsidR="00E30963" w:rsidRDefault="007705EF" w:rsidP="00DB3F9D">
      <w:pPr>
        <w:ind w:firstLineChars="149" w:firstLine="358"/>
        <w:rPr>
          <w:rFonts w:ascii="楷体_GB2312" w:eastAsia="楷体_GB2312" w:hAnsi="宋体"/>
          <w:bCs/>
          <w:szCs w:val="24"/>
        </w:rPr>
      </w:pPr>
      <w:r>
        <w:rPr>
          <w:rFonts w:ascii="楷体_GB2312" w:eastAsia="楷体_GB2312" w:hAnsi="宋体" w:hint="eastAsia"/>
          <w:bCs/>
          <w:szCs w:val="24"/>
        </w:rPr>
        <w:t>● 在线统计计算及制表</w:t>
      </w:r>
    </w:p>
    <w:p w:rsidR="00E30963" w:rsidRDefault="007705EF">
      <w:pPr>
        <w:pStyle w:val="ae"/>
        <w:ind w:leftChars="100" w:left="240" w:firstLineChars="190" w:firstLine="456"/>
        <w:rPr>
          <w:rFonts w:ascii="楷体_GB2312" w:eastAsia="楷体_GB2312" w:hAnsi="宋体"/>
          <w:bCs/>
          <w:sz w:val="24"/>
          <w:szCs w:val="24"/>
        </w:rPr>
      </w:pPr>
      <w:r>
        <w:rPr>
          <w:rFonts w:ascii="楷体_GB2312" w:eastAsia="楷体_GB2312" w:hAnsi="宋体" w:hint="eastAsia"/>
          <w:bCs/>
          <w:sz w:val="24"/>
          <w:szCs w:val="24"/>
        </w:rPr>
        <w:t>后台监控软件中所有需要的数据都能以图的方式、用曲线图、棒图来显示，或者预处理成为表的方式来报告。SCADA报告图是一个用户可自行配置的工具，它允许设置大多数必需的报告，例如：</w:t>
      </w:r>
    </w:p>
    <w:p w:rsidR="00E30963" w:rsidRDefault="007705EF">
      <w:pPr>
        <w:pStyle w:val="ae"/>
        <w:ind w:leftChars="100" w:left="240" w:firstLineChars="190" w:firstLine="456"/>
        <w:rPr>
          <w:rFonts w:ascii="楷体_GB2312" w:eastAsia="楷体_GB2312" w:hAnsi="宋体"/>
          <w:bCs/>
          <w:sz w:val="24"/>
          <w:szCs w:val="24"/>
        </w:rPr>
      </w:pPr>
      <w:r>
        <w:rPr>
          <w:rFonts w:ascii="楷体_GB2312" w:eastAsia="楷体_GB2312" w:hAnsi="宋体" w:hint="eastAsia"/>
          <w:bCs/>
          <w:sz w:val="24"/>
          <w:szCs w:val="24"/>
        </w:rPr>
        <w:t>·  历史报表 (日，星期，月，年)</w:t>
      </w:r>
    </w:p>
    <w:p w:rsidR="00E30963" w:rsidRDefault="007705EF">
      <w:pPr>
        <w:pStyle w:val="ae"/>
        <w:ind w:leftChars="100" w:left="240" w:firstLineChars="190" w:firstLine="456"/>
        <w:rPr>
          <w:rFonts w:ascii="楷体_GB2312" w:eastAsia="楷体_GB2312" w:hAnsi="宋体"/>
          <w:bCs/>
          <w:sz w:val="24"/>
          <w:szCs w:val="24"/>
        </w:rPr>
      </w:pPr>
      <w:r>
        <w:rPr>
          <w:rFonts w:ascii="楷体_GB2312" w:eastAsia="楷体_GB2312" w:hAnsi="宋体" w:hint="eastAsia"/>
          <w:bCs/>
          <w:sz w:val="24"/>
          <w:szCs w:val="24"/>
        </w:rPr>
        <w:t>·  统计数据</w:t>
      </w:r>
    </w:p>
    <w:p w:rsidR="00E30963" w:rsidRDefault="007705EF">
      <w:pPr>
        <w:pStyle w:val="ae"/>
        <w:ind w:leftChars="100" w:left="240" w:firstLineChars="190" w:firstLine="456"/>
        <w:rPr>
          <w:rFonts w:ascii="楷体_GB2312" w:eastAsia="楷体_GB2312" w:hAnsi="宋体"/>
          <w:bCs/>
          <w:sz w:val="24"/>
          <w:szCs w:val="24"/>
        </w:rPr>
      </w:pPr>
      <w:r>
        <w:rPr>
          <w:rFonts w:ascii="楷体_GB2312" w:eastAsia="楷体_GB2312" w:hAnsi="宋体" w:hint="eastAsia"/>
          <w:bCs/>
          <w:sz w:val="24"/>
          <w:szCs w:val="24"/>
        </w:rPr>
        <w:t>·  电量测量</w:t>
      </w:r>
    </w:p>
    <w:p w:rsidR="00E30963" w:rsidRDefault="007705EF">
      <w:pPr>
        <w:pStyle w:val="ae"/>
        <w:ind w:leftChars="100" w:left="240" w:firstLineChars="190" w:firstLine="456"/>
        <w:rPr>
          <w:rFonts w:ascii="楷体_GB2312" w:eastAsia="楷体_GB2312" w:hAnsi="宋体"/>
          <w:bCs/>
          <w:sz w:val="24"/>
          <w:szCs w:val="24"/>
        </w:rPr>
      </w:pPr>
      <w:r>
        <w:rPr>
          <w:rFonts w:ascii="楷体_GB2312" w:eastAsia="楷体_GB2312" w:hAnsi="宋体" w:hint="eastAsia"/>
          <w:bCs/>
          <w:sz w:val="24"/>
          <w:szCs w:val="24"/>
        </w:rPr>
        <w:t>·  最大、最小、总计、累计、平均</w:t>
      </w:r>
    </w:p>
    <w:p w:rsidR="00E30963" w:rsidRDefault="007705EF">
      <w:pPr>
        <w:pStyle w:val="ae"/>
        <w:ind w:leftChars="100" w:left="240" w:firstLineChars="190" w:firstLine="456"/>
        <w:rPr>
          <w:rFonts w:ascii="楷体_GB2312" w:eastAsia="楷体_GB2312" w:hAnsi="宋体"/>
          <w:bCs/>
          <w:sz w:val="24"/>
          <w:szCs w:val="24"/>
        </w:rPr>
      </w:pPr>
      <w:r>
        <w:rPr>
          <w:rFonts w:ascii="楷体_GB2312" w:eastAsia="楷体_GB2312" w:hAnsi="宋体" w:hint="eastAsia"/>
          <w:bCs/>
          <w:sz w:val="24"/>
          <w:szCs w:val="24"/>
        </w:rPr>
        <w:t>·  停电统计</w:t>
      </w:r>
    </w:p>
    <w:p w:rsidR="00E30963" w:rsidRDefault="007705EF">
      <w:pPr>
        <w:pStyle w:val="ae"/>
        <w:ind w:leftChars="100" w:left="240" w:firstLineChars="190" w:firstLine="456"/>
        <w:rPr>
          <w:rFonts w:ascii="楷体_GB2312" w:eastAsia="楷体_GB2312" w:hAnsi="宋体"/>
          <w:bCs/>
          <w:sz w:val="24"/>
          <w:szCs w:val="24"/>
        </w:rPr>
      </w:pPr>
      <w:r>
        <w:rPr>
          <w:rFonts w:ascii="楷体_GB2312" w:eastAsia="楷体_GB2312" w:hAnsi="宋体" w:hint="eastAsia"/>
          <w:bCs/>
          <w:sz w:val="24"/>
          <w:szCs w:val="24"/>
        </w:rPr>
        <w:t>通过定义数学公式，可以执行基于列和行的计算，比如：所有馈线的电量总加等。</w:t>
      </w:r>
    </w:p>
    <w:p w:rsidR="00E30963" w:rsidRDefault="007705EF">
      <w:pPr>
        <w:pStyle w:val="ae"/>
        <w:ind w:leftChars="100" w:left="240" w:firstLineChars="190" w:firstLine="456"/>
        <w:rPr>
          <w:rFonts w:ascii="楷体_GB2312" w:eastAsia="楷体_GB2312" w:hAnsi="宋体"/>
          <w:bCs/>
          <w:sz w:val="24"/>
          <w:szCs w:val="24"/>
        </w:rPr>
      </w:pPr>
      <w:r>
        <w:rPr>
          <w:rFonts w:ascii="楷体_GB2312" w:eastAsia="楷体_GB2312" w:hAnsi="宋体" w:hint="eastAsia"/>
          <w:bCs/>
          <w:sz w:val="24"/>
          <w:szCs w:val="24"/>
        </w:rPr>
        <w:t>文件以透明的格式建立，并可以被其他电子制表软件程序，如Excel等，读取。</w:t>
      </w:r>
    </w:p>
    <w:p w:rsidR="00E30963" w:rsidRDefault="007705EF" w:rsidP="00DB3F9D">
      <w:pPr>
        <w:ind w:leftChars="100" w:left="240" w:firstLineChars="47" w:firstLine="113"/>
        <w:rPr>
          <w:rFonts w:ascii="楷体_GB2312" w:eastAsia="楷体_GB2312" w:hAnsi="宋体"/>
          <w:bCs/>
          <w:szCs w:val="24"/>
        </w:rPr>
      </w:pPr>
      <w:r>
        <w:rPr>
          <w:rFonts w:ascii="楷体_GB2312" w:eastAsia="楷体_GB2312" w:hAnsi="宋体" w:hint="eastAsia"/>
          <w:bCs/>
          <w:szCs w:val="24"/>
        </w:rPr>
        <w:t>● 画面显示和打印</w:t>
      </w:r>
    </w:p>
    <w:p w:rsidR="00E30963" w:rsidRDefault="007705EF">
      <w:pPr>
        <w:ind w:leftChars="100" w:left="240" w:firstLineChars="190" w:firstLine="456"/>
        <w:rPr>
          <w:rFonts w:ascii="楷体_GB2312" w:eastAsia="楷体_GB2312" w:hAnsi="宋体"/>
          <w:bCs/>
          <w:szCs w:val="24"/>
        </w:rPr>
      </w:pPr>
      <w:r>
        <w:rPr>
          <w:rFonts w:ascii="楷体_GB2312" w:eastAsia="楷体_GB2312" w:hAnsi="宋体" w:hint="eastAsia"/>
          <w:bCs/>
          <w:szCs w:val="24"/>
        </w:rPr>
        <w:t>在监控界面中，系统的使用者应能够清晰地监视电网的运行状态，在设备详细界面中，使用者能够获取设备的状况，通过分析判定故障原因，向维护者提供维护帮助，还可根据用户需求设置画面预置数据，同时画面自动定位。</w:t>
      </w:r>
      <w:bookmarkStart w:id="462" w:name="_Toc42331228"/>
      <w:r>
        <w:rPr>
          <w:rFonts w:ascii="楷体_GB2312" w:eastAsia="楷体_GB2312" w:hAnsi="宋体" w:hint="eastAsia"/>
          <w:bCs/>
          <w:szCs w:val="24"/>
        </w:rPr>
        <w:t>系统应具有母线、电力线动态着色功能</w:t>
      </w:r>
      <w:bookmarkEnd w:id="462"/>
      <w:r>
        <w:rPr>
          <w:rFonts w:ascii="楷体_GB2312" w:eastAsia="楷体_GB2312" w:hAnsi="宋体" w:hint="eastAsia"/>
          <w:bCs/>
          <w:szCs w:val="24"/>
        </w:rPr>
        <w:t>，以不同的颜色表征线路的各种运行状态。</w:t>
      </w:r>
    </w:p>
    <w:p w:rsidR="00E30963" w:rsidRDefault="007705EF">
      <w:pPr>
        <w:ind w:firstLineChars="150" w:firstLine="360"/>
        <w:rPr>
          <w:rFonts w:ascii="楷体_GB2312" w:eastAsia="楷体_GB2312" w:hAnsi="宋体"/>
          <w:bCs/>
          <w:szCs w:val="24"/>
        </w:rPr>
      </w:pPr>
      <w:r>
        <w:rPr>
          <w:rFonts w:ascii="楷体_GB2312" w:eastAsia="楷体_GB2312" w:hAnsi="宋体" w:hint="eastAsia"/>
          <w:bCs/>
          <w:szCs w:val="24"/>
        </w:rPr>
        <w:t>● 趋势曲线</w:t>
      </w:r>
    </w:p>
    <w:p w:rsidR="00E30963" w:rsidRDefault="007705EF">
      <w:pPr>
        <w:ind w:firstLineChars="286" w:firstLine="686"/>
        <w:rPr>
          <w:rFonts w:ascii="楷体_GB2312" w:eastAsia="楷体_GB2312" w:hAnsi="宋体"/>
          <w:bCs/>
          <w:szCs w:val="24"/>
        </w:rPr>
      </w:pPr>
      <w:r>
        <w:rPr>
          <w:rFonts w:ascii="楷体_GB2312" w:eastAsia="楷体_GB2312" w:hAnsi="宋体" w:hint="eastAsia"/>
          <w:bCs/>
          <w:szCs w:val="24"/>
        </w:rPr>
        <w:t>趋势曲线支持鼠标拖拽、Zoom 功能，包括实时曲线和历史曲线两类。</w:t>
      </w:r>
    </w:p>
    <w:p w:rsidR="00E30963" w:rsidRDefault="007705EF">
      <w:pPr>
        <w:ind w:leftChars="100" w:left="240" w:firstLineChars="190" w:firstLine="456"/>
        <w:rPr>
          <w:rFonts w:ascii="楷体_GB2312" w:eastAsia="楷体_GB2312" w:hAnsi="宋体"/>
          <w:bCs/>
          <w:szCs w:val="24"/>
        </w:rPr>
      </w:pPr>
      <w:r>
        <w:rPr>
          <w:rFonts w:ascii="楷体_GB2312" w:eastAsia="楷体_GB2312" w:hAnsi="宋体" w:hint="eastAsia"/>
          <w:bCs/>
          <w:szCs w:val="24"/>
        </w:rPr>
        <w:t>基于特定的智能设备采用标准方式显示其在实时库或历史库中的模拟量数据曲线，如：显示 保护装置一相相电流、一相相电压、一个有功或无功功率曲线。显示实时库中趋势时，曲线实时自动刷新；显示历史库中趋势时，曲线数据时间和最大/最小刻度调整。用户还可以根据需要，修改曲线，并反写到历史数据里。</w:t>
      </w:r>
    </w:p>
    <w:p w:rsidR="00E30963" w:rsidRDefault="007705EF">
      <w:pPr>
        <w:ind w:leftChars="150" w:left="360"/>
        <w:rPr>
          <w:rFonts w:ascii="楷体_GB2312" w:eastAsia="楷体_GB2312" w:hAnsi="宋体"/>
          <w:bCs/>
          <w:szCs w:val="24"/>
        </w:rPr>
      </w:pPr>
      <w:r>
        <w:rPr>
          <w:rFonts w:ascii="楷体_GB2312" w:eastAsia="楷体_GB2312" w:hAnsi="宋体" w:hint="eastAsia"/>
          <w:bCs/>
          <w:szCs w:val="24"/>
        </w:rPr>
        <w:t>● 统计功能及预测性维护</w:t>
      </w:r>
    </w:p>
    <w:p w:rsidR="00E30963" w:rsidRDefault="007705EF">
      <w:pPr>
        <w:ind w:leftChars="100" w:left="240" w:firstLineChars="200" w:firstLine="480"/>
        <w:rPr>
          <w:rFonts w:ascii="楷体_GB2312" w:eastAsia="楷体_GB2312" w:hAnsi="宋体"/>
          <w:bCs/>
          <w:szCs w:val="24"/>
        </w:rPr>
      </w:pPr>
      <w:r>
        <w:rPr>
          <w:rFonts w:ascii="楷体_GB2312" w:eastAsia="楷体_GB2312" w:hAnsi="宋体" w:hint="eastAsia"/>
          <w:bCs/>
          <w:szCs w:val="24"/>
        </w:rPr>
        <w:t>系统具有趋势预测、统计分析、测量值需求数分析和统计功能，为一次设备的检修维护提供指导和预测性帮助。包括：</w:t>
      </w:r>
    </w:p>
    <w:p w:rsidR="00E30963" w:rsidRDefault="007705EF">
      <w:pPr>
        <w:ind w:firstLineChars="300" w:firstLine="720"/>
        <w:rPr>
          <w:rFonts w:ascii="楷体_GB2312" w:eastAsia="楷体_GB2312" w:hAnsi="宋体"/>
          <w:bCs/>
          <w:szCs w:val="24"/>
        </w:rPr>
      </w:pPr>
      <w:r>
        <w:rPr>
          <w:rFonts w:ascii="楷体_GB2312" w:eastAsia="楷体_GB2312" w:hAnsi="宋体" w:hint="eastAsia"/>
          <w:bCs/>
          <w:szCs w:val="24"/>
        </w:rPr>
        <w:t>统计分析功能：可进行操作计数器、跳闸次数、设备启动次数统计分析</w:t>
      </w:r>
    </w:p>
    <w:p w:rsidR="00E30963" w:rsidRDefault="007705EF">
      <w:pPr>
        <w:ind w:firstLineChars="300" w:firstLine="720"/>
        <w:rPr>
          <w:rFonts w:ascii="楷体_GB2312" w:eastAsia="楷体_GB2312" w:hAnsi="宋体"/>
          <w:bCs/>
          <w:szCs w:val="24"/>
        </w:rPr>
      </w:pPr>
      <w:r>
        <w:rPr>
          <w:rFonts w:ascii="楷体_GB2312" w:eastAsia="楷体_GB2312" w:hAnsi="宋体" w:hint="eastAsia"/>
          <w:bCs/>
          <w:szCs w:val="24"/>
        </w:rPr>
        <w:t>测量值：进行需求数分析，跳闸电流、分闸、合闸时间记录和统计</w:t>
      </w:r>
    </w:p>
    <w:p w:rsidR="00E30963" w:rsidRDefault="007705EF">
      <w:pPr>
        <w:ind w:leftChars="150" w:left="360" w:firstLineChars="150" w:firstLine="360"/>
        <w:rPr>
          <w:rFonts w:ascii="楷体_GB2312" w:eastAsia="楷体_GB2312" w:hAnsi="宋体"/>
          <w:bCs/>
          <w:szCs w:val="24"/>
        </w:rPr>
      </w:pPr>
      <w:r>
        <w:rPr>
          <w:rFonts w:ascii="楷体_GB2312" w:eastAsia="楷体_GB2312" w:hAnsi="宋体" w:hint="eastAsia"/>
          <w:bCs/>
          <w:szCs w:val="24"/>
        </w:rPr>
        <w:t>电度的分时计量功能：可记录用电回路的峰、谷、平各时段的用电量，时段可以由用户自己定义。</w:t>
      </w:r>
    </w:p>
    <w:p w:rsidR="00E30963" w:rsidRDefault="007705EF">
      <w:pPr>
        <w:ind w:leftChars="100" w:left="240" w:firstLineChars="200" w:firstLine="480"/>
        <w:rPr>
          <w:rFonts w:ascii="楷体_GB2312" w:eastAsia="楷体_GB2312" w:hAnsi="宋体"/>
          <w:bCs/>
          <w:szCs w:val="24"/>
        </w:rPr>
      </w:pPr>
      <w:r>
        <w:rPr>
          <w:rFonts w:ascii="楷体_GB2312" w:eastAsia="楷体_GB2312" w:hAnsi="宋体" w:hint="eastAsia"/>
          <w:bCs/>
          <w:szCs w:val="24"/>
        </w:rPr>
        <w:t>统计功能还包括：最大值、最小值、平均值、负荷率、合格率、越限次数、时间、事故统计、变位统计、遥控命令统计、用电统计、日统计、月统计、年统计等。</w:t>
      </w:r>
    </w:p>
    <w:p w:rsidR="00E30963" w:rsidRDefault="007705EF">
      <w:pPr>
        <w:ind w:leftChars="100" w:left="240" w:firstLineChars="200" w:firstLine="480"/>
        <w:rPr>
          <w:rFonts w:ascii="楷体_GB2312" w:eastAsia="楷体_GB2312" w:hAnsi="宋体"/>
          <w:bCs/>
          <w:szCs w:val="24"/>
        </w:rPr>
      </w:pPr>
      <w:r>
        <w:rPr>
          <w:rFonts w:ascii="楷体_GB2312" w:eastAsia="楷体_GB2312" w:hAnsi="宋体" w:hint="eastAsia"/>
          <w:bCs/>
          <w:szCs w:val="24"/>
        </w:rPr>
        <w:t>设备维护和诊断数据可通过通讯网络从智能设备获得，如从保护装置获得操作次数、跳闸次数、跳闸电流值、操作时间、过负荷跳闸前剩余操作时间、电机启动最大次数等，为系统和设备诊断提供一手数据和资料。</w:t>
      </w:r>
    </w:p>
    <w:p w:rsidR="00E30963" w:rsidRDefault="007705EF">
      <w:pPr>
        <w:ind w:firstLineChars="143" w:firstLine="343"/>
        <w:rPr>
          <w:rFonts w:ascii="楷体_GB2312" w:eastAsia="楷体_GB2312" w:hAnsi="宋体"/>
          <w:bCs/>
          <w:szCs w:val="24"/>
        </w:rPr>
      </w:pPr>
      <w:r>
        <w:rPr>
          <w:rFonts w:ascii="楷体_GB2312" w:eastAsia="楷体_GB2312" w:hAnsi="宋体" w:hint="eastAsia"/>
          <w:bCs/>
          <w:szCs w:val="24"/>
        </w:rPr>
        <w:lastRenderedPageBreak/>
        <w:t>● 模拟仿真功能和操作票管理</w:t>
      </w:r>
    </w:p>
    <w:p w:rsidR="00E30963" w:rsidRDefault="007705EF">
      <w:pPr>
        <w:ind w:leftChars="100" w:left="240" w:firstLineChars="200" w:firstLine="480"/>
        <w:rPr>
          <w:rFonts w:ascii="楷体_GB2312" w:eastAsia="楷体_GB2312" w:hAnsi="宋体"/>
          <w:bCs/>
          <w:szCs w:val="24"/>
        </w:rPr>
      </w:pPr>
      <w:r>
        <w:rPr>
          <w:rFonts w:ascii="楷体_GB2312" w:eastAsia="楷体_GB2312" w:hAnsi="宋体" w:hint="eastAsia"/>
          <w:bCs/>
          <w:szCs w:val="24"/>
        </w:rPr>
        <w:t>模拟功能提供和系统相同人机界面，监控层的数据库连接到虚拟模拟电网，使受训者体验电网管理，不必担心带来风险。用户级操作员可准备操作程序，在模拟模式下测试。可生成事件和报警，并可改变模拟值。一旦操作程序有效，可在真正电网上进行正常模式操作。SCADA系统还可以根据模拟操作结果自动生成操作票，操作票可以编辑、查询、打印。</w:t>
      </w:r>
    </w:p>
    <w:p w:rsidR="00E30963" w:rsidRDefault="007705EF">
      <w:pPr>
        <w:ind w:firstLineChars="143" w:firstLine="343"/>
        <w:rPr>
          <w:rFonts w:ascii="楷体_GB2312" w:eastAsia="楷体_GB2312" w:hAnsi="宋体"/>
          <w:bCs/>
          <w:szCs w:val="24"/>
        </w:rPr>
      </w:pPr>
      <w:r>
        <w:rPr>
          <w:rFonts w:ascii="楷体_GB2312" w:eastAsia="楷体_GB2312" w:hAnsi="宋体" w:hint="eastAsia"/>
          <w:bCs/>
          <w:szCs w:val="24"/>
        </w:rPr>
        <w:t>● 继电保护管理功能</w:t>
      </w:r>
    </w:p>
    <w:p w:rsidR="00E30963" w:rsidRDefault="007705EF">
      <w:pPr>
        <w:ind w:leftChars="150" w:left="360" w:firstLineChars="150" w:firstLine="360"/>
        <w:rPr>
          <w:rFonts w:ascii="楷体_GB2312" w:eastAsia="楷体_GB2312" w:hAnsi="宋体"/>
          <w:bCs/>
          <w:szCs w:val="24"/>
        </w:rPr>
      </w:pPr>
      <w:bookmarkStart w:id="463" w:name="_Toc42331231"/>
      <w:r>
        <w:rPr>
          <w:rFonts w:ascii="楷体_GB2312" w:eastAsia="楷体_GB2312" w:hAnsi="宋体" w:hint="eastAsia"/>
          <w:bCs/>
          <w:szCs w:val="24"/>
        </w:rPr>
        <w:t>后台监控系统应具有完善而全面的继电保护管理功能</w:t>
      </w:r>
      <w:bookmarkEnd w:id="463"/>
      <w:r>
        <w:rPr>
          <w:rFonts w:ascii="楷体_GB2312" w:eastAsia="楷体_GB2312" w:hAnsi="宋体" w:hint="eastAsia"/>
          <w:bCs/>
          <w:szCs w:val="24"/>
        </w:rPr>
        <w:t>：</w:t>
      </w:r>
    </w:p>
    <w:p w:rsidR="00E30963" w:rsidRDefault="007705EF">
      <w:pPr>
        <w:ind w:leftChars="150" w:left="360" w:firstLineChars="150" w:firstLine="360"/>
        <w:rPr>
          <w:rFonts w:ascii="楷体_GB2312" w:eastAsia="楷体_GB2312" w:hAnsi="宋体"/>
          <w:bCs/>
          <w:szCs w:val="24"/>
        </w:rPr>
      </w:pPr>
      <w:r>
        <w:rPr>
          <w:rFonts w:ascii="楷体_GB2312" w:eastAsia="楷体_GB2312" w:hAnsi="宋体" w:hint="eastAsia"/>
          <w:bCs/>
          <w:szCs w:val="24"/>
        </w:rPr>
        <w:t>保护定值的读取</w:t>
      </w:r>
    </w:p>
    <w:p w:rsidR="00E30963" w:rsidRDefault="007705EF">
      <w:pPr>
        <w:ind w:leftChars="150" w:left="360" w:firstLineChars="150" w:firstLine="360"/>
        <w:rPr>
          <w:rFonts w:ascii="楷体_GB2312" w:eastAsia="楷体_GB2312" w:hAnsi="宋体"/>
          <w:bCs/>
          <w:szCs w:val="24"/>
        </w:rPr>
      </w:pPr>
      <w:r>
        <w:rPr>
          <w:rFonts w:ascii="楷体_GB2312" w:eastAsia="楷体_GB2312" w:hAnsi="宋体" w:hint="eastAsia"/>
          <w:bCs/>
          <w:szCs w:val="24"/>
        </w:rPr>
        <w:t>保护定值的修改（带权限控制）</w:t>
      </w:r>
    </w:p>
    <w:p w:rsidR="00E30963" w:rsidRDefault="007705EF">
      <w:pPr>
        <w:ind w:leftChars="150" w:left="360" w:firstLineChars="150" w:firstLine="360"/>
        <w:rPr>
          <w:rFonts w:ascii="楷体_GB2312" w:eastAsia="楷体_GB2312" w:hAnsi="宋体"/>
          <w:bCs/>
          <w:szCs w:val="24"/>
        </w:rPr>
      </w:pPr>
      <w:r>
        <w:rPr>
          <w:rFonts w:ascii="楷体_GB2312" w:eastAsia="楷体_GB2312" w:hAnsi="宋体" w:hint="eastAsia"/>
          <w:bCs/>
          <w:szCs w:val="24"/>
        </w:rPr>
        <w:t>事件记录及故障录波的自动上传及分析</w:t>
      </w:r>
    </w:p>
    <w:p w:rsidR="00E30963" w:rsidRDefault="007705EF">
      <w:pPr>
        <w:pStyle w:val="Body"/>
        <w:spacing w:line="240" w:lineRule="auto"/>
        <w:ind w:firstLineChars="143" w:firstLine="343"/>
        <w:rPr>
          <w:rFonts w:ascii="楷体_GB2312" w:eastAsia="楷体_GB2312" w:hAnsi="宋体"/>
          <w:color w:val="auto"/>
          <w:szCs w:val="24"/>
        </w:rPr>
      </w:pPr>
      <w:r>
        <w:rPr>
          <w:rFonts w:ascii="楷体_GB2312" w:eastAsia="楷体_GB2312" w:hAnsi="宋体" w:hint="eastAsia"/>
          <w:color w:val="auto"/>
          <w:szCs w:val="24"/>
        </w:rPr>
        <w:t>● 系统的自诊断和自恢复</w:t>
      </w:r>
    </w:p>
    <w:p w:rsidR="00E30963" w:rsidRDefault="007705EF">
      <w:pPr>
        <w:pStyle w:val="Body"/>
        <w:spacing w:line="240" w:lineRule="auto"/>
        <w:ind w:leftChars="100" w:left="240" w:firstLineChars="150" w:firstLine="360"/>
        <w:rPr>
          <w:rFonts w:ascii="楷体_GB2312" w:eastAsia="楷体_GB2312" w:hAnsi="宋体"/>
          <w:color w:val="auto"/>
          <w:szCs w:val="24"/>
        </w:rPr>
      </w:pPr>
      <w:r>
        <w:rPr>
          <w:rFonts w:ascii="楷体_GB2312" w:eastAsia="楷体_GB2312" w:hAnsi="宋体" w:hint="eastAsia"/>
          <w:color w:val="auto"/>
          <w:szCs w:val="24"/>
        </w:rPr>
        <w:t>后台监控系统可对整个系统运行状况和通信网络情况等进行动态在线监测，以供系统诊断。自诊断内容包括：</w:t>
      </w:r>
    </w:p>
    <w:p w:rsidR="00E30963" w:rsidRDefault="007705EF">
      <w:pPr>
        <w:pStyle w:val="Body"/>
        <w:spacing w:line="240" w:lineRule="auto"/>
        <w:ind w:firstLineChars="300" w:firstLine="720"/>
        <w:rPr>
          <w:rFonts w:ascii="楷体_GB2312" w:eastAsia="楷体_GB2312" w:hAnsi="宋体"/>
          <w:color w:val="auto"/>
          <w:szCs w:val="24"/>
        </w:rPr>
      </w:pPr>
      <w:r>
        <w:rPr>
          <w:rFonts w:ascii="楷体_GB2312" w:eastAsia="楷体_GB2312" w:hAnsi="宋体" w:hint="eastAsia"/>
          <w:color w:val="auto"/>
          <w:szCs w:val="24"/>
        </w:rPr>
        <w:t>系统设备通讯连接</w:t>
      </w:r>
    </w:p>
    <w:p w:rsidR="00E30963" w:rsidRDefault="007705EF">
      <w:pPr>
        <w:pStyle w:val="Body"/>
        <w:spacing w:line="240" w:lineRule="auto"/>
        <w:ind w:firstLineChars="300" w:firstLine="720"/>
        <w:rPr>
          <w:rFonts w:ascii="楷体_GB2312" w:eastAsia="楷体_GB2312" w:hAnsi="宋体"/>
          <w:color w:val="auto"/>
          <w:szCs w:val="24"/>
        </w:rPr>
      </w:pPr>
      <w:r>
        <w:rPr>
          <w:rFonts w:ascii="楷体_GB2312" w:eastAsia="楷体_GB2312" w:hAnsi="宋体" w:hint="eastAsia"/>
          <w:color w:val="auto"/>
          <w:szCs w:val="24"/>
        </w:rPr>
        <w:t>系统设备内部故障</w:t>
      </w:r>
    </w:p>
    <w:p w:rsidR="00E30963" w:rsidRDefault="007705EF">
      <w:pPr>
        <w:pStyle w:val="Body"/>
        <w:spacing w:line="240" w:lineRule="auto"/>
        <w:ind w:firstLineChars="300" w:firstLine="720"/>
        <w:rPr>
          <w:rFonts w:ascii="楷体_GB2312" w:eastAsia="楷体_GB2312" w:hAnsi="宋体"/>
          <w:color w:val="auto"/>
          <w:szCs w:val="24"/>
        </w:rPr>
      </w:pPr>
      <w:r>
        <w:rPr>
          <w:rFonts w:ascii="楷体_GB2312" w:eastAsia="楷体_GB2312" w:hAnsi="宋体" w:hint="eastAsia"/>
          <w:color w:val="auto"/>
          <w:szCs w:val="24"/>
        </w:rPr>
        <w:t>系统软件运行状态</w:t>
      </w:r>
    </w:p>
    <w:p w:rsidR="00E30963" w:rsidRDefault="007705EF">
      <w:pPr>
        <w:ind w:firstLineChars="143" w:firstLine="343"/>
        <w:rPr>
          <w:rFonts w:ascii="楷体_GB2312" w:eastAsia="楷体_GB2312" w:hAnsi="宋体"/>
          <w:bCs/>
          <w:szCs w:val="24"/>
        </w:rPr>
      </w:pPr>
      <w:r>
        <w:rPr>
          <w:rFonts w:ascii="楷体_GB2312" w:eastAsia="楷体_GB2312" w:hAnsi="宋体" w:hint="eastAsia"/>
          <w:bCs/>
          <w:szCs w:val="24"/>
        </w:rPr>
        <w:t>● 监控系统技术指标</w:t>
      </w:r>
    </w:p>
    <w:p w:rsidR="00E30963" w:rsidRDefault="007705EF">
      <w:pPr>
        <w:snapToGrid w:val="0"/>
        <w:ind w:firstLineChars="300" w:firstLine="720"/>
        <w:rPr>
          <w:rFonts w:ascii="楷体_GB2312" w:eastAsia="楷体_GB2312" w:hAnsi="宋体" w:cs="Arial"/>
          <w:bCs/>
          <w:szCs w:val="24"/>
        </w:rPr>
      </w:pPr>
      <w:r>
        <w:rPr>
          <w:rFonts w:ascii="楷体_GB2312" w:eastAsia="楷体_GB2312" w:hAnsi="宋体" w:cs="Arial" w:hint="eastAsia"/>
          <w:bCs/>
          <w:szCs w:val="24"/>
        </w:rPr>
        <w:t xml:space="preserve">·模拟量测量精度误差  　　　　　　    　</w:t>
      </w:r>
      <w:r>
        <w:rPr>
          <w:rFonts w:ascii="楷体_GB2312" w:eastAsia="楷体_GB2312" w:hAnsi="宋体" w:cs="Arial" w:hint="eastAsia"/>
          <w:bCs/>
          <w:szCs w:val="24"/>
        </w:rPr>
        <w:tab/>
        <w:t>≤0.5%</w:t>
      </w:r>
    </w:p>
    <w:p w:rsidR="00E30963" w:rsidRDefault="007705EF">
      <w:pPr>
        <w:snapToGrid w:val="0"/>
        <w:ind w:firstLineChars="300" w:firstLine="720"/>
        <w:rPr>
          <w:rFonts w:ascii="楷体_GB2312" w:eastAsia="楷体_GB2312" w:hAnsi="宋体" w:cs="Arial"/>
          <w:bCs/>
          <w:szCs w:val="24"/>
        </w:rPr>
      </w:pPr>
      <w:r>
        <w:rPr>
          <w:rFonts w:ascii="楷体_GB2312" w:eastAsia="楷体_GB2312" w:hAnsi="宋体" w:cs="Arial" w:hint="eastAsia"/>
          <w:bCs/>
          <w:szCs w:val="24"/>
        </w:rPr>
        <w:t xml:space="preserve">·模拟量数值在数据库中的更新时间  　    </w:t>
      </w:r>
      <w:r>
        <w:rPr>
          <w:rFonts w:ascii="楷体_GB2312" w:eastAsia="楷体_GB2312" w:hAnsi="宋体" w:cs="Arial" w:hint="eastAsia"/>
          <w:bCs/>
          <w:szCs w:val="24"/>
        </w:rPr>
        <w:tab/>
        <w:t>≤1.5s</w:t>
      </w:r>
    </w:p>
    <w:p w:rsidR="00E30963" w:rsidRDefault="007705EF">
      <w:pPr>
        <w:snapToGrid w:val="0"/>
        <w:ind w:firstLineChars="300" w:firstLine="720"/>
        <w:rPr>
          <w:rFonts w:ascii="楷体_GB2312" w:eastAsia="楷体_GB2312" w:hAnsi="宋体" w:cs="Arial"/>
          <w:bCs/>
          <w:szCs w:val="24"/>
        </w:rPr>
      </w:pPr>
      <w:r>
        <w:rPr>
          <w:rFonts w:ascii="楷体_GB2312" w:eastAsia="楷体_GB2312" w:hAnsi="宋体" w:cs="Arial" w:hint="eastAsia"/>
          <w:bCs/>
          <w:szCs w:val="24"/>
        </w:rPr>
        <w:t xml:space="preserve">·状态量变位在数据库中的反映时间    　  </w:t>
      </w:r>
      <w:r>
        <w:rPr>
          <w:rFonts w:ascii="楷体_GB2312" w:eastAsia="楷体_GB2312" w:hAnsi="宋体" w:cs="Arial" w:hint="eastAsia"/>
          <w:bCs/>
          <w:szCs w:val="24"/>
        </w:rPr>
        <w:tab/>
        <w:t>≤1.5s</w:t>
      </w:r>
    </w:p>
    <w:p w:rsidR="00E30963" w:rsidRDefault="007705EF">
      <w:pPr>
        <w:snapToGrid w:val="0"/>
        <w:ind w:firstLineChars="300" w:firstLine="720"/>
        <w:rPr>
          <w:rFonts w:ascii="楷体_GB2312" w:eastAsia="楷体_GB2312" w:hAnsi="宋体" w:cs="Arial"/>
          <w:bCs/>
          <w:szCs w:val="24"/>
        </w:rPr>
      </w:pPr>
      <w:r>
        <w:rPr>
          <w:rFonts w:ascii="楷体_GB2312" w:eastAsia="楷体_GB2312" w:hAnsi="宋体" w:cs="Arial" w:hint="eastAsia"/>
          <w:bCs/>
          <w:szCs w:val="24"/>
        </w:rPr>
        <w:t xml:space="preserve">·系统事件SOE分辨率：                  </w:t>
      </w:r>
      <w:r>
        <w:rPr>
          <w:rFonts w:ascii="楷体_GB2312" w:eastAsia="楷体_GB2312" w:hAnsi="宋体" w:cs="Arial" w:hint="eastAsia"/>
          <w:bCs/>
          <w:szCs w:val="24"/>
        </w:rPr>
        <w:tab/>
        <w:t>≤10ms</w:t>
      </w:r>
    </w:p>
    <w:p w:rsidR="00E30963" w:rsidRDefault="007705EF">
      <w:pPr>
        <w:snapToGrid w:val="0"/>
        <w:ind w:firstLineChars="300" w:firstLine="720"/>
        <w:rPr>
          <w:rFonts w:ascii="楷体_GB2312" w:eastAsia="楷体_GB2312" w:hAnsi="宋体" w:cs="Arial"/>
          <w:bCs/>
          <w:szCs w:val="24"/>
        </w:rPr>
      </w:pPr>
      <w:r>
        <w:rPr>
          <w:rFonts w:ascii="楷体_GB2312" w:eastAsia="楷体_GB2312" w:hAnsi="宋体" w:cs="Arial" w:hint="eastAsia"/>
          <w:bCs/>
          <w:szCs w:val="24"/>
        </w:rPr>
        <w:t xml:space="preserve">·站内事件SOE分辨率：                  </w:t>
      </w:r>
      <w:r>
        <w:rPr>
          <w:rFonts w:ascii="楷体_GB2312" w:eastAsia="楷体_GB2312" w:hAnsi="宋体" w:cs="Arial" w:hint="eastAsia"/>
          <w:bCs/>
          <w:szCs w:val="24"/>
        </w:rPr>
        <w:tab/>
        <w:t>≤2ms</w:t>
      </w:r>
    </w:p>
    <w:p w:rsidR="00E30963" w:rsidRDefault="007705EF">
      <w:pPr>
        <w:snapToGrid w:val="0"/>
        <w:ind w:firstLineChars="300" w:firstLine="720"/>
        <w:rPr>
          <w:rFonts w:ascii="楷体_GB2312" w:eastAsia="楷体_GB2312" w:hAnsi="宋体" w:cs="Arial"/>
          <w:bCs/>
          <w:szCs w:val="24"/>
        </w:rPr>
      </w:pPr>
      <w:r>
        <w:rPr>
          <w:rFonts w:ascii="楷体_GB2312" w:eastAsia="楷体_GB2312" w:hAnsi="宋体" w:cs="Arial" w:hint="eastAsia"/>
          <w:bCs/>
          <w:szCs w:val="24"/>
        </w:rPr>
        <w:t xml:space="preserve">·画面实时调用响应时间                   </w:t>
      </w:r>
      <w:r>
        <w:rPr>
          <w:rFonts w:ascii="楷体_GB2312" w:eastAsia="楷体_GB2312" w:hAnsi="宋体" w:cs="Arial" w:hint="eastAsia"/>
          <w:bCs/>
          <w:szCs w:val="24"/>
        </w:rPr>
        <w:tab/>
        <w:t>≤2s</w:t>
      </w:r>
    </w:p>
    <w:p w:rsidR="00E30963" w:rsidRDefault="007705EF">
      <w:pPr>
        <w:snapToGrid w:val="0"/>
        <w:ind w:firstLineChars="300" w:firstLine="720"/>
        <w:rPr>
          <w:rFonts w:ascii="楷体_GB2312" w:eastAsia="楷体_GB2312" w:hAnsi="宋体" w:cs="Arial"/>
          <w:bCs/>
          <w:szCs w:val="24"/>
        </w:rPr>
      </w:pPr>
      <w:r>
        <w:rPr>
          <w:rFonts w:ascii="楷体_GB2312" w:eastAsia="楷体_GB2312" w:hAnsi="宋体" w:cs="Arial" w:hint="eastAsia"/>
          <w:bCs/>
          <w:szCs w:val="24"/>
        </w:rPr>
        <w:t xml:space="preserve">·画面实时数据刷新周期                   </w:t>
      </w:r>
      <w:r>
        <w:rPr>
          <w:rFonts w:ascii="楷体_GB2312" w:eastAsia="楷体_GB2312" w:hAnsi="宋体" w:cs="Arial" w:hint="eastAsia"/>
          <w:bCs/>
          <w:szCs w:val="24"/>
        </w:rPr>
        <w:tab/>
        <w:t>≤2s</w:t>
      </w:r>
    </w:p>
    <w:p w:rsidR="00E30963" w:rsidRDefault="007705EF">
      <w:pPr>
        <w:snapToGrid w:val="0"/>
        <w:ind w:firstLineChars="300" w:firstLine="720"/>
        <w:rPr>
          <w:rFonts w:ascii="楷体_GB2312" w:eastAsia="楷体_GB2312" w:hAnsi="宋体" w:cs="Arial"/>
          <w:bCs/>
          <w:szCs w:val="24"/>
        </w:rPr>
      </w:pPr>
      <w:r>
        <w:rPr>
          <w:rFonts w:ascii="楷体_GB2312" w:eastAsia="楷体_GB2312" w:hAnsi="宋体" w:cs="Arial" w:hint="eastAsia"/>
          <w:bCs/>
          <w:szCs w:val="24"/>
        </w:rPr>
        <w:t xml:space="preserve">·控制命令执行响应时间                   </w:t>
      </w:r>
      <w:r>
        <w:rPr>
          <w:rFonts w:ascii="楷体_GB2312" w:eastAsia="楷体_GB2312" w:hAnsi="宋体" w:cs="Arial" w:hint="eastAsia"/>
          <w:bCs/>
          <w:szCs w:val="24"/>
        </w:rPr>
        <w:tab/>
        <w:t>≤1.5s</w:t>
      </w:r>
    </w:p>
    <w:p w:rsidR="00E30963" w:rsidRDefault="007705EF">
      <w:pPr>
        <w:pStyle w:val="ae"/>
        <w:ind w:firstLineChars="300" w:firstLine="720"/>
        <w:rPr>
          <w:rFonts w:ascii="楷体_GB2312" w:eastAsia="楷体_GB2312" w:hAnsi="宋体" w:cs="Arial"/>
          <w:bCs/>
          <w:sz w:val="24"/>
          <w:szCs w:val="24"/>
        </w:rPr>
      </w:pPr>
      <w:r>
        <w:rPr>
          <w:rFonts w:ascii="楷体_GB2312" w:eastAsia="楷体_GB2312" w:hAnsi="宋体" w:cs="Arial" w:hint="eastAsia"/>
          <w:bCs/>
          <w:sz w:val="24"/>
          <w:szCs w:val="24"/>
        </w:rPr>
        <w:t xml:space="preserve">·双机系统可用率    </w:t>
      </w:r>
      <w:r>
        <w:rPr>
          <w:rFonts w:ascii="楷体_GB2312" w:eastAsia="楷体_GB2312" w:hAnsi="宋体" w:cs="Arial" w:hint="eastAsia"/>
          <w:bCs/>
          <w:sz w:val="24"/>
          <w:szCs w:val="24"/>
        </w:rPr>
        <w:tab/>
        <w:t>≥99.98％</w:t>
      </w:r>
    </w:p>
    <w:p w:rsidR="00E30963" w:rsidRDefault="007705EF">
      <w:pPr>
        <w:pStyle w:val="ae"/>
        <w:ind w:firstLineChars="300" w:firstLine="720"/>
        <w:rPr>
          <w:rFonts w:ascii="楷体_GB2312" w:eastAsia="楷体_GB2312" w:hAnsi="宋体" w:cs="Arial"/>
          <w:bCs/>
          <w:sz w:val="24"/>
          <w:szCs w:val="24"/>
        </w:rPr>
      </w:pPr>
      <w:r>
        <w:rPr>
          <w:rFonts w:ascii="楷体_GB2312" w:eastAsia="楷体_GB2312" w:hAnsi="宋体" w:cs="Arial" w:hint="eastAsia"/>
          <w:bCs/>
          <w:sz w:val="24"/>
          <w:szCs w:val="24"/>
        </w:rPr>
        <w:t>·控制操作正确率                          =100％</w:t>
      </w:r>
    </w:p>
    <w:p w:rsidR="00E30963" w:rsidRDefault="007705EF">
      <w:pPr>
        <w:pStyle w:val="ae"/>
        <w:ind w:firstLineChars="300" w:firstLine="720"/>
        <w:rPr>
          <w:rFonts w:ascii="楷体_GB2312" w:eastAsia="楷体_GB2312" w:hAnsi="宋体" w:cs="Arial"/>
          <w:bCs/>
          <w:sz w:val="24"/>
          <w:szCs w:val="24"/>
        </w:rPr>
      </w:pPr>
      <w:r>
        <w:rPr>
          <w:rFonts w:ascii="楷体_GB2312" w:eastAsia="楷体_GB2312" w:hAnsi="宋体" w:cs="Arial" w:hint="eastAsia"/>
          <w:bCs/>
          <w:sz w:val="24"/>
          <w:szCs w:val="24"/>
        </w:rPr>
        <w:t>·遥控动作成功率 ≥99.99％</w:t>
      </w:r>
    </w:p>
    <w:p w:rsidR="00E30963" w:rsidRDefault="007705EF">
      <w:pPr>
        <w:pStyle w:val="ae"/>
        <w:ind w:firstLineChars="300" w:firstLine="720"/>
        <w:rPr>
          <w:rFonts w:ascii="楷体_GB2312" w:eastAsia="楷体_GB2312" w:hAnsi="宋体" w:cs="Arial"/>
          <w:bCs/>
          <w:sz w:val="24"/>
          <w:szCs w:val="24"/>
        </w:rPr>
      </w:pPr>
      <w:r>
        <w:rPr>
          <w:rFonts w:ascii="楷体_GB2312" w:eastAsia="楷体_GB2312" w:hAnsi="宋体" w:cs="Arial" w:hint="eastAsia"/>
          <w:bCs/>
          <w:sz w:val="24"/>
          <w:szCs w:val="24"/>
        </w:rPr>
        <w:t>·事故时遥信年正确动作率 ≥99％</w:t>
      </w:r>
    </w:p>
    <w:p w:rsidR="00E30963" w:rsidRDefault="007705EF">
      <w:pPr>
        <w:pStyle w:val="ae"/>
        <w:ind w:firstLineChars="300" w:firstLine="720"/>
        <w:rPr>
          <w:rFonts w:ascii="楷体_GB2312" w:eastAsia="楷体_GB2312" w:hAnsi="宋体" w:cs="Arial"/>
          <w:bCs/>
          <w:sz w:val="24"/>
          <w:szCs w:val="24"/>
        </w:rPr>
      </w:pPr>
      <w:r>
        <w:rPr>
          <w:rFonts w:ascii="楷体_GB2312" w:eastAsia="楷体_GB2312" w:hAnsi="宋体" w:cs="Arial" w:hint="eastAsia"/>
          <w:bCs/>
          <w:sz w:val="24"/>
          <w:szCs w:val="24"/>
        </w:rPr>
        <w:t>·各工作站的CPU平均负荷率：</w:t>
      </w:r>
    </w:p>
    <w:p w:rsidR="00E30963" w:rsidRDefault="007705EF">
      <w:pPr>
        <w:pStyle w:val="ae"/>
        <w:ind w:firstLineChars="300" w:firstLine="720"/>
        <w:rPr>
          <w:rFonts w:ascii="楷体_GB2312" w:eastAsia="楷体_GB2312" w:hAnsi="宋体" w:cs="Arial"/>
          <w:bCs/>
          <w:sz w:val="24"/>
          <w:szCs w:val="24"/>
        </w:rPr>
      </w:pPr>
      <w:r>
        <w:rPr>
          <w:rFonts w:ascii="楷体_GB2312" w:eastAsia="楷体_GB2312" w:hAnsi="宋体" w:cs="Arial" w:hint="eastAsia"/>
          <w:bCs/>
          <w:sz w:val="24"/>
          <w:szCs w:val="24"/>
        </w:rPr>
        <w:t xml:space="preserve">    正常时（任意 30min内）                ≤30％</w:t>
      </w:r>
    </w:p>
    <w:p w:rsidR="00E30963" w:rsidRDefault="007705EF">
      <w:pPr>
        <w:pStyle w:val="ae"/>
        <w:ind w:firstLineChars="300" w:firstLine="720"/>
        <w:rPr>
          <w:rFonts w:ascii="楷体_GB2312" w:eastAsia="楷体_GB2312" w:hAnsi="宋体" w:cs="Arial"/>
          <w:bCs/>
          <w:sz w:val="24"/>
          <w:szCs w:val="24"/>
        </w:rPr>
      </w:pPr>
      <w:r>
        <w:rPr>
          <w:rFonts w:ascii="楷体_GB2312" w:eastAsia="楷体_GB2312" w:hAnsi="宋体" w:cs="Arial" w:hint="eastAsia"/>
          <w:bCs/>
          <w:sz w:val="24"/>
          <w:szCs w:val="24"/>
        </w:rPr>
        <w:t xml:space="preserve">    电力系统故障（ 10s内）                ≤40％</w:t>
      </w:r>
    </w:p>
    <w:p w:rsidR="00E30963" w:rsidRDefault="007705EF">
      <w:pPr>
        <w:pStyle w:val="ae"/>
        <w:snapToGrid w:val="0"/>
        <w:ind w:firstLineChars="300" w:firstLine="720"/>
        <w:rPr>
          <w:rFonts w:ascii="楷体_GB2312" w:eastAsia="楷体_GB2312" w:hAnsi="宋体" w:cs="Arial"/>
          <w:bCs/>
          <w:sz w:val="24"/>
          <w:szCs w:val="24"/>
        </w:rPr>
      </w:pPr>
      <w:r>
        <w:rPr>
          <w:rFonts w:ascii="楷体_GB2312" w:eastAsia="楷体_GB2312" w:hAnsi="宋体" w:cs="Arial" w:hint="eastAsia"/>
          <w:bCs/>
          <w:sz w:val="24"/>
          <w:szCs w:val="24"/>
        </w:rPr>
        <w:t>·系统平均无故障间隔时间（MTBF）           ≥ 50000小时</w:t>
      </w:r>
    </w:p>
    <w:p w:rsidR="00E30963" w:rsidRDefault="007705EF">
      <w:pPr>
        <w:pStyle w:val="ae"/>
        <w:ind w:firstLineChars="300" w:firstLine="720"/>
        <w:rPr>
          <w:rFonts w:ascii="楷体_GB2312" w:eastAsia="楷体_GB2312" w:hAnsi="宋体" w:cs="Arial"/>
          <w:bCs/>
          <w:sz w:val="24"/>
          <w:szCs w:val="24"/>
        </w:rPr>
      </w:pPr>
      <w:r>
        <w:rPr>
          <w:rFonts w:ascii="楷体_GB2312" w:eastAsia="楷体_GB2312" w:hAnsi="宋体" w:cs="Arial" w:hint="eastAsia"/>
          <w:bCs/>
          <w:sz w:val="24"/>
          <w:szCs w:val="24"/>
        </w:rPr>
        <w:t xml:space="preserve">·通信管理单元和综合保护器的网络对时精度   ≤15ms </w:t>
      </w:r>
    </w:p>
    <w:p w:rsidR="00E30963" w:rsidRDefault="007705EF">
      <w:pPr>
        <w:pStyle w:val="ae"/>
        <w:ind w:firstLineChars="300" w:firstLine="720"/>
        <w:rPr>
          <w:rFonts w:ascii="楷体_GB2312" w:eastAsia="楷体_GB2312" w:hAnsi="宋体" w:cs="Arial"/>
          <w:bCs/>
          <w:sz w:val="24"/>
          <w:szCs w:val="24"/>
        </w:rPr>
      </w:pPr>
      <w:r>
        <w:rPr>
          <w:rFonts w:ascii="楷体_GB2312" w:eastAsia="楷体_GB2312" w:hAnsi="宋体" w:cs="Arial" w:hint="eastAsia"/>
          <w:bCs/>
          <w:sz w:val="24"/>
          <w:szCs w:val="24"/>
        </w:rPr>
        <w:t>·网络平均负荷率：</w:t>
      </w:r>
    </w:p>
    <w:p w:rsidR="00E30963" w:rsidRDefault="007705EF">
      <w:pPr>
        <w:pStyle w:val="ae"/>
        <w:ind w:firstLineChars="400" w:firstLine="960"/>
        <w:rPr>
          <w:rFonts w:ascii="楷体_GB2312" w:eastAsia="楷体_GB2312" w:hAnsi="宋体" w:cs="Arial"/>
          <w:bCs/>
          <w:sz w:val="24"/>
          <w:szCs w:val="24"/>
        </w:rPr>
      </w:pPr>
      <w:r>
        <w:rPr>
          <w:rFonts w:ascii="楷体_GB2312" w:eastAsia="楷体_GB2312" w:hAnsi="宋体" w:cs="Arial" w:hint="eastAsia"/>
          <w:bCs/>
          <w:sz w:val="24"/>
          <w:szCs w:val="24"/>
        </w:rPr>
        <w:t>正常时（任意 30min内）                   ≤20％</w:t>
      </w:r>
    </w:p>
    <w:p w:rsidR="00E30963" w:rsidRDefault="007705EF">
      <w:pPr>
        <w:pStyle w:val="ae"/>
        <w:ind w:firstLineChars="300" w:firstLine="720"/>
        <w:rPr>
          <w:rFonts w:ascii="楷体_GB2312" w:eastAsia="楷体_GB2312" w:hAnsi="宋体" w:cs="Arial"/>
          <w:bCs/>
          <w:sz w:val="24"/>
          <w:szCs w:val="24"/>
        </w:rPr>
      </w:pPr>
      <w:r>
        <w:rPr>
          <w:rFonts w:ascii="楷体_GB2312" w:eastAsia="楷体_GB2312" w:hAnsi="宋体" w:cs="Arial" w:hint="eastAsia"/>
          <w:bCs/>
          <w:sz w:val="24"/>
          <w:szCs w:val="24"/>
        </w:rPr>
        <w:t xml:space="preserve">  电力系统故障（10s内）               </w:t>
      </w:r>
      <w:r>
        <w:rPr>
          <w:rFonts w:ascii="楷体_GB2312" w:eastAsia="楷体_GB2312" w:hAnsi="宋体" w:cs="Arial" w:hint="eastAsia"/>
          <w:bCs/>
          <w:sz w:val="24"/>
          <w:szCs w:val="24"/>
        </w:rPr>
        <w:tab/>
        <w:t xml:space="preserve"> ≤40％</w:t>
      </w:r>
    </w:p>
    <w:p w:rsidR="00E30963" w:rsidRDefault="007705EF">
      <w:pPr>
        <w:pStyle w:val="ae"/>
        <w:ind w:firstLineChars="300" w:firstLine="720"/>
        <w:rPr>
          <w:rFonts w:ascii="楷体_GB2312" w:eastAsia="楷体_GB2312" w:hAnsi="宋体"/>
          <w:bCs/>
          <w:sz w:val="24"/>
          <w:szCs w:val="24"/>
        </w:rPr>
      </w:pPr>
      <w:r>
        <w:rPr>
          <w:rFonts w:ascii="楷体_GB2312" w:eastAsia="楷体_GB2312" w:hAnsi="宋体" w:cs="Arial" w:hint="eastAsia"/>
          <w:bCs/>
          <w:sz w:val="24"/>
          <w:szCs w:val="24"/>
        </w:rPr>
        <w:t>·</w:t>
      </w:r>
      <w:r>
        <w:rPr>
          <w:rFonts w:ascii="楷体_GB2312" w:eastAsia="楷体_GB2312" w:hAnsi="宋体" w:hint="eastAsia"/>
          <w:bCs/>
          <w:sz w:val="24"/>
          <w:szCs w:val="24"/>
        </w:rPr>
        <w:t xml:space="preserve">间隔级测控单元平均无故障间隔时间  </w:t>
      </w:r>
      <w:r>
        <w:rPr>
          <w:rFonts w:ascii="楷体_GB2312" w:eastAsia="楷体_GB2312" w:hAnsi="宋体" w:cs="Arial" w:hint="eastAsia"/>
          <w:bCs/>
          <w:sz w:val="24"/>
          <w:szCs w:val="24"/>
        </w:rPr>
        <w:tab/>
        <w:t xml:space="preserve"> ≥50000h</w:t>
      </w:r>
    </w:p>
    <w:p w:rsidR="00E30963" w:rsidRDefault="007705EF">
      <w:pPr>
        <w:snapToGrid w:val="0"/>
        <w:ind w:firstLineChars="300" w:firstLine="720"/>
        <w:rPr>
          <w:rFonts w:ascii="楷体_GB2312" w:eastAsia="楷体_GB2312" w:hAnsi="宋体" w:cs="Arial"/>
          <w:bCs/>
          <w:szCs w:val="24"/>
        </w:rPr>
      </w:pPr>
      <w:r>
        <w:rPr>
          <w:rFonts w:ascii="楷体_GB2312" w:eastAsia="楷体_GB2312" w:hAnsi="宋体" w:cs="Arial" w:hint="eastAsia"/>
          <w:bCs/>
          <w:szCs w:val="24"/>
        </w:rPr>
        <w:t>·系统抗电磁干扰能力                   符合IEC标准</w:t>
      </w:r>
    </w:p>
    <w:p w:rsidR="00E30963" w:rsidRDefault="007705EF">
      <w:pPr>
        <w:ind w:firstLineChars="300" w:firstLine="720"/>
        <w:rPr>
          <w:rFonts w:ascii="楷体_GB2312" w:eastAsia="楷体_GB2312" w:hAnsi="宋体"/>
          <w:bCs/>
          <w:szCs w:val="24"/>
        </w:rPr>
      </w:pPr>
      <w:r>
        <w:rPr>
          <w:rFonts w:ascii="楷体_GB2312" w:eastAsia="楷体_GB2312" w:hAnsi="宋体" w:hint="eastAsia"/>
          <w:bCs/>
          <w:szCs w:val="24"/>
        </w:rPr>
        <w:t>·设备使用寿命                        ≥10年</w:t>
      </w:r>
      <w:bookmarkEnd w:id="51"/>
    </w:p>
    <w:p w:rsidR="00E30963" w:rsidRDefault="007705EF">
      <w:pPr>
        <w:pStyle w:val="SINOPEC-1"/>
        <w:numPr>
          <w:ilvl w:val="0"/>
          <w:numId w:val="17"/>
        </w:numPr>
        <w:spacing w:before="240" w:afterLines="0" w:line="240" w:lineRule="auto"/>
        <w:rPr>
          <w:rFonts w:ascii="楷体_GB2312" w:eastAsia="楷体_GB2312" w:hAnsi="宋体"/>
          <w:b w:val="0"/>
        </w:rPr>
      </w:pPr>
      <w:bookmarkStart w:id="464" w:name="_Toc274842265"/>
      <w:r>
        <w:rPr>
          <w:rFonts w:ascii="楷体_GB2312" w:eastAsia="楷体_GB2312" w:hAnsi="宋体" w:hint="eastAsia"/>
          <w:b w:val="0"/>
        </w:rPr>
        <w:lastRenderedPageBreak/>
        <w:t>微机五防系统、低压电机综合管理柜及端子柜要求</w:t>
      </w:r>
      <w:bookmarkEnd w:id="464"/>
    </w:p>
    <w:p w:rsidR="00E30963" w:rsidRDefault="007705EF">
      <w:pPr>
        <w:pStyle w:val="Body"/>
        <w:spacing w:line="240" w:lineRule="auto"/>
        <w:ind w:firstLineChars="0" w:firstLine="0"/>
        <w:rPr>
          <w:rFonts w:ascii="楷体_GB2312" w:eastAsia="楷体_GB2312" w:hAnsi="宋体"/>
          <w:color w:val="auto"/>
          <w:szCs w:val="24"/>
        </w:rPr>
      </w:pPr>
      <w:r>
        <w:rPr>
          <w:rFonts w:ascii="楷体_GB2312" w:eastAsia="楷体_GB2312" w:hAnsi="宋体" w:hint="eastAsia"/>
          <w:color w:val="auto"/>
          <w:szCs w:val="24"/>
        </w:rPr>
        <w:t>13.1 微机五防系统要求</w:t>
      </w:r>
    </w:p>
    <w:p w:rsidR="00E30963" w:rsidRDefault="007705EF">
      <w:pPr>
        <w:pStyle w:val="Body"/>
        <w:spacing w:line="240" w:lineRule="auto"/>
        <w:ind w:firstLineChars="200" w:firstLine="480"/>
        <w:rPr>
          <w:rFonts w:ascii="楷体_GB2312" w:eastAsia="楷体_GB2312" w:hAnsi="宋体"/>
          <w:color w:val="auto"/>
          <w:szCs w:val="24"/>
        </w:rPr>
      </w:pPr>
      <w:r>
        <w:rPr>
          <w:rFonts w:ascii="楷体_GB2312" w:eastAsia="楷体_GB2312" w:hAnsi="宋体" w:hint="eastAsia"/>
          <w:color w:val="auto"/>
          <w:szCs w:val="24"/>
        </w:rPr>
        <w:t>应该能实现断路器、隔离开关及接地刀闸正常操作和现场维修操作的“五防”闭锁功能。微机五防系统应具有完善的五防功能，即能有效地防止：误分、合断路器；带负荷拉隔离开关；带电挂(合)接地线(刀闸)；带接地线(刀闸)合断路器或隔离开关送电；误入带电间隔；线路侧带电应有指示及有效闭锁线路侧地刀的操作；走“空程序”操作。微机五防系统与综合自动化系统综合考虑，五防系统为交钥匙工程，全部五防功能的实现、正确与否由综合自动化系统供方负全责。微机五防系统主机设置在监控中心，与全场自动化系统配合实现全厂电气电子五防之功能。</w:t>
      </w:r>
    </w:p>
    <w:p w:rsidR="00E30963" w:rsidRDefault="007705EF">
      <w:pPr>
        <w:pStyle w:val="Body"/>
        <w:spacing w:line="240" w:lineRule="auto"/>
        <w:ind w:leftChars="100" w:left="240" w:firstLineChars="150" w:firstLine="360"/>
        <w:rPr>
          <w:rFonts w:ascii="楷体_GB2312" w:eastAsia="楷体_GB2312" w:hAnsi="宋体"/>
          <w:color w:val="auto"/>
          <w:szCs w:val="24"/>
        </w:rPr>
      </w:pPr>
      <w:r>
        <w:rPr>
          <w:rFonts w:ascii="楷体_GB2312" w:eastAsia="楷体_GB2312" w:hAnsi="宋体" w:hint="eastAsia"/>
          <w:color w:val="auto"/>
          <w:szCs w:val="24"/>
        </w:rPr>
        <w:t>详见五防系统技术规范书。</w:t>
      </w:r>
    </w:p>
    <w:p w:rsidR="00E30963" w:rsidRDefault="007705EF">
      <w:pPr>
        <w:rPr>
          <w:rFonts w:ascii="楷体_GB2312" w:eastAsia="楷体_GB2312" w:hAnsi="宋体"/>
          <w:bCs/>
          <w:szCs w:val="24"/>
          <w:lang w:eastAsia="zh-CN"/>
        </w:rPr>
      </w:pPr>
      <w:r>
        <w:rPr>
          <w:rFonts w:ascii="楷体_GB2312" w:eastAsia="楷体_GB2312" w:hAnsi="宋体" w:cs="Arial" w:hint="eastAsia"/>
          <w:bCs/>
          <w:kern w:val="0"/>
          <w:szCs w:val="24"/>
        </w:rPr>
        <w:t>13.2</w:t>
      </w:r>
      <w:r>
        <w:rPr>
          <w:rFonts w:ascii="楷体_GB2312" w:eastAsia="楷体_GB2312" w:hAnsi="宋体" w:hint="eastAsia"/>
          <w:bCs/>
          <w:szCs w:val="24"/>
        </w:rPr>
        <w:t>低压电机综合管理柜技术要求</w:t>
      </w:r>
      <w:r>
        <w:rPr>
          <w:rFonts w:ascii="楷体_GB2312" w:eastAsia="楷体_GB2312" w:hAnsi="宋体" w:hint="eastAsia"/>
          <w:bCs/>
          <w:szCs w:val="24"/>
          <w:lang w:eastAsia="zh-CN"/>
        </w:rPr>
        <w:t>（无）</w:t>
      </w:r>
    </w:p>
    <w:p w:rsidR="00E30963" w:rsidRDefault="007705EF">
      <w:pPr>
        <w:pStyle w:val="Body"/>
        <w:spacing w:line="240" w:lineRule="auto"/>
        <w:ind w:firstLineChars="200" w:firstLine="480"/>
        <w:rPr>
          <w:rFonts w:ascii="楷体_GB2312" w:eastAsia="楷体_GB2312" w:hAnsi="宋体"/>
          <w:color w:val="auto"/>
          <w:szCs w:val="24"/>
        </w:rPr>
      </w:pPr>
      <w:r>
        <w:rPr>
          <w:rFonts w:ascii="楷体_GB2312" w:eastAsia="楷体_GB2312" w:hAnsi="宋体" w:hint="eastAsia"/>
          <w:color w:val="auto"/>
          <w:szCs w:val="24"/>
        </w:rPr>
        <w:t>区域变电站需配置低压电机综合管理柜，详见低压电机综合管理柜技术要求。</w:t>
      </w:r>
    </w:p>
    <w:p w:rsidR="00E30963" w:rsidRDefault="007705EF">
      <w:pPr>
        <w:rPr>
          <w:rFonts w:ascii="楷体_GB2312" w:eastAsia="楷体_GB2312" w:hAnsi="宋体" w:cs="Arial"/>
          <w:bCs/>
          <w:kern w:val="0"/>
          <w:szCs w:val="24"/>
        </w:rPr>
      </w:pPr>
      <w:r>
        <w:rPr>
          <w:rFonts w:ascii="楷体_GB2312" w:eastAsia="楷体_GB2312" w:hAnsi="宋体" w:cs="Arial" w:hint="eastAsia"/>
          <w:bCs/>
          <w:kern w:val="0"/>
          <w:szCs w:val="24"/>
        </w:rPr>
        <w:t>13.3 低压界面端子柜</w:t>
      </w:r>
    </w:p>
    <w:p w:rsidR="00E30963" w:rsidRDefault="007705EF">
      <w:pPr>
        <w:pStyle w:val="Body"/>
        <w:spacing w:line="240" w:lineRule="auto"/>
        <w:ind w:firstLineChars="200" w:firstLine="480"/>
        <w:rPr>
          <w:rFonts w:ascii="楷体_GB2312" w:eastAsia="楷体_GB2312" w:hAnsi="宋体"/>
          <w:color w:val="auto"/>
          <w:szCs w:val="24"/>
        </w:rPr>
      </w:pPr>
      <w:r>
        <w:rPr>
          <w:rFonts w:ascii="楷体_GB2312" w:eastAsia="楷体_GB2312" w:hAnsi="宋体" w:hint="eastAsia"/>
          <w:color w:val="auto"/>
          <w:szCs w:val="24"/>
        </w:rPr>
        <w:t>根据设计院提供的端子箱布置图按规范要求加工生产。（前后双开门，颜色同高压开关柜一致，尺寸待定）</w:t>
      </w:r>
    </w:p>
    <w:p w:rsidR="00E30963" w:rsidRDefault="007705EF">
      <w:pPr>
        <w:rPr>
          <w:rFonts w:ascii="楷体_GB2312" w:eastAsia="楷体_GB2312" w:hAnsi="宋体" w:cs="Arial"/>
          <w:bCs/>
          <w:kern w:val="0"/>
          <w:szCs w:val="24"/>
        </w:rPr>
      </w:pPr>
      <w:r>
        <w:rPr>
          <w:rFonts w:ascii="楷体_GB2312" w:eastAsia="楷体_GB2312" w:hAnsi="宋体" w:cs="Arial" w:hint="eastAsia"/>
          <w:bCs/>
          <w:kern w:val="0"/>
          <w:szCs w:val="24"/>
        </w:rPr>
        <w:t xml:space="preserve">   每台端子柜内应至少配备1100个端子（端子排选用凤凰或魏德米勒防尘型端子）、120个中间继电器、10A、16A微型断路器各16个。端子柜尺寸为2200mm（高）*1000mm（深）*800mm（宽）。</w:t>
      </w:r>
    </w:p>
    <w:p w:rsidR="00E30963" w:rsidRDefault="007705EF">
      <w:pPr>
        <w:pStyle w:val="SINOPEC-1"/>
        <w:numPr>
          <w:ilvl w:val="0"/>
          <w:numId w:val="17"/>
        </w:numPr>
        <w:spacing w:before="240" w:afterLines="0" w:line="240" w:lineRule="auto"/>
        <w:rPr>
          <w:rFonts w:ascii="楷体_GB2312" w:eastAsia="楷体_GB2312" w:hAnsi="宋体"/>
          <w:b w:val="0"/>
        </w:rPr>
      </w:pPr>
      <w:bookmarkStart w:id="465" w:name="_Toc265661620"/>
      <w:bookmarkStart w:id="466" w:name="_Toc265661621"/>
      <w:bookmarkStart w:id="467" w:name="_Toc274842266"/>
      <w:bookmarkEnd w:id="465"/>
      <w:bookmarkEnd w:id="466"/>
      <w:r>
        <w:rPr>
          <w:rFonts w:ascii="楷体_GB2312" w:eastAsia="楷体_GB2312" w:hAnsi="宋体" w:hint="eastAsia"/>
          <w:b w:val="0"/>
        </w:rPr>
        <w:t>工作桌、工作椅及</w:t>
      </w:r>
      <w:r>
        <w:rPr>
          <w:rFonts w:ascii="楷体_GB2312" w:eastAsia="楷体_GB2312" w:hint="eastAsia"/>
          <w:b w:val="0"/>
        </w:rPr>
        <w:t>电气主接线图版</w:t>
      </w:r>
      <w:r>
        <w:rPr>
          <w:rFonts w:ascii="楷体_GB2312" w:eastAsia="楷体_GB2312" w:hAnsi="宋体" w:hint="eastAsia"/>
          <w:b w:val="0"/>
        </w:rPr>
        <w:t>要求</w:t>
      </w:r>
      <w:bookmarkEnd w:id="467"/>
    </w:p>
    <w:p w:rsidR="00E30963" w:rsidRDefault="007705EF">
      <w:pPr>
        <w:numPr>
          <w:ilvl w:val="1"/>
          <w:numId w:val="31"/>
        </w:numPr>
        <w:jc w:val="both"/>
        <w:rPr>
          <w:rFonts w:ascii="楷体_GB2312" w:eastAsia="楷体_GB2312" w:hAnsi="宋体"/>
          <w:bCs/>
          <w:szCs w:val="24"/>
        </w:rPr>
      </w:pPr>
      <w:r>
        <w:rPr>
          <w:rFonts w:ascii="楷体_GB2312" w:eastAsia="楷体_GB2312" w:hAnsi="宋体" w:hint="eastAsia"/>
          <w:bCs/>
          <w:szCs w:val="24"/>
        </w:rPr>
        <w:t>工作桌工作椅要求</w:t>
      </w:r>
    </w:p>
    <w:p w:rsidR="00E30963" w:rsidRDefault="007705EF">
      <w:pPr>
        <w:spacing w:before="100" w:after="100"/>
        <w:rPr>
          <w:rFonts w:ascii="楷体_GB2312" w:eastAsia="楷体_GB2312" w:hAnsi="宋体"/>
          <w:bCs/>
          <w:szCs w:val="24"/>
        </w:rPr>
      </w:pPr>
      <w:r>
        <w:rPr>
          <w:rFonts w:ascii="楷体_GB2312" w:eastAsia="楷体_GB2312" w:hAnsi="宋体" w:hint="eastAsia"/>
          <w:bCs/>
          <w:szCs w:val="24"/>
        </w:rPr>
        <w:t>14.1.1 值班室监控台</w:t>
      </w:r>
    </w:p>
    <w:p w:rsidR="00E30963" w:rsidRDefault="007705EF">
      <w:pPr>
        <w:numPr>
          <w:ilvl w:val="0"/>
          <w:numId w:val="32"/>
        </w:numPr>
        <w:tabs>
          <w:tab w:val="left" w:pos="-28"/>
        </w:tabs>
        <w:spacing w:before="100" w:after="100"/>
        <w:jc w:val="both"/>
        <w:rPr>
          <w:rFonts w:ascii="楷体_GB2312" w:eastAsia="楷体_GB2312" w:hAnsi="宋体"/>
          <w:bCs/>
          <w:szCs w:val="24"/>
        </w:rPr>
      </w:pPr>
      <w:r>
        <w:rPr>
          <w:rFonts w:ascii="楷体_GB2312" w:eastAsia="楷体_GB2312" w:hAnsi="宋体" w:hint="eastAsia"/>
          <w:bCs/>
          <w:szCs w:val="24"/>
        </w:rPr>
        <w:t>材质：钢材，采用优质冷轧钢板，厚度</w:t>
      </w:r>
      <w:r>
        <w:rPr>
          <w:rFonts w:ascii="楷体_GB2312" w:hAnsi="宋体" w:hint="eastAsia"/>
          <w:bCs/>
          <w:szCs w:val="24"/>
        </w:rPr>
        <w:t>≧</w:t>
      </w:r>
      <w:r>
        <w:rPr>
          <w:rFonts w:ascii="楷体_GB2312" w:eastAsia="楷体_GB2312" w:hAnsi="宋体" w:hint="eastAsia"/>
          <w:bCs/>
          <w:szCs w:val="24"/>
        </w:rPr>
        <w:t>1.2mm。</w:t>
      </w:r>
    </w:p>
    <w:p w:rsidR="00E30963" w:rsidRDefault="007705EF">
      <w:pPr>
        <w:numPr>
          <w:ilvl w:val="0"/>
          <w:numId w:val="32"/>
        </w:numPr>
        <w:tabs>
          <w:tab w:val="left" w:pos="-28"/>
        </w:tabs>
        <w:spacing w:before="100" w:after="100"/>
        <w:jc w:val="both"/>
        <w:rPr>
          <w:rFonts w:ascii="楷体_GB2312" w:eastAsia="楷体_GB2312" w:hAnsi="宋体"/>
          <w:bCs/>
          <w:szCs w:val="24"/>
        </w:rPr>
      </w:pPr>
      <w:r>
        <w:rPr>
          <w:rFonts w:ascii="楷体_GB2312" w:eastAsia="楷体_GB2312" w:hAnsi="宋体" w:hint="eastAsia"/>
          <w:bCs/>
          <w:szCs w:val="24"/>
        </w:rPr>
        <w:t>静电喷涂：喷涂厚度0.03mm、硬度</w:t>
      </w:r>
      <w:r>
        <w:rPr>
          <w:rFonts w:ascii="楷体_GB2312" w:hAnsi="宋体" w:hint="eastAsia"/>
          <w:bCs/>
          <w:szCs w:val="24"/>
        </w:rPr>
        <w:t>≧</w:t>
      </w:r>
      <w:r>
        <w:rPr>
          <w:rFonts w:ascii="楷体_GB2312" w:eastAsia="楷体_GB2312" w:hAnsi="宋体" w:hint="eastAsia"/>
          <w:bCs/>
          <w:szCs w:val="24"/>
        </w:rPr>
        <w:t>0.4mm、冲击强度</w:t>
      </w:r>
      <w:r>
        <w:rPr>
          <w:rFonts w:ascii="楷体_GB2312" w:hAnsi="宋体" w:hint="eastAsia"/>
          <w:bCs/>
          <w:szCs w:val="24"/>
        </w:rPr>
        <w:t>≧</w:t>
      </w:r>
      <w:r>
        <w:rPr>
          <w:rFonts w:ascii="楷体_GB2312" w:eastAsia="楷体_GB2312" w:hAnsi="宋体" w:hint="eastAsia"/>
          <w:bCs/>
          <w:szCs w:val="24"/>
        </w:rPr>
        <w:t>3.92J。</w:t>
      </w:r>
    </w:p>
    <w:p w:rsidR="00E30963" w:rsidRDefault="007705EF">
      <w:pPr>
        <w:numPr>
          <w:ilvl w:val="0"/>
          <w:numId w:val="32"/>
        </w:numPr>
        <w:tabs>
          <w:tab w:val="left" w:pos="-28"/>
        </w:tabs>
        <w:spacing w:before="100" w:after="100"/>
        <w:jc w:val="both"/>
        <w:rPr>
          <w:rFonts w:ascii="楷体_GB2312" w:eastAsia="楷体_GB2312" w:hAnsi="宋体"/>
          <w:bCs/>
          <w:szCs w:val="24"/>
        </w:rPr>
      </w:pPr>
      <w:r>
        <w:rPr>
          <w:rFonts w:ascii="楷体_GB2312" w:eastAsia="楷体_GB2312" w:hAnsi="宋体" w:hint="eastAsia"/>
          <w:bCs/>
          <w:szCs w:val="24"/>
        </w:rPr>
        <w:t>颜色：浅灰色（RAL7032）。</w:t>
      </w:r>
    </w:p>
    <w:p w:rsidR="00E30963" w:rsidRDefault="007705EF">
      <w:pPr>
        <w:numPr>
          <w:ilvl w:val="0"/>
          <w:numId w:val="32"/>
        </w:numPr>
        <w:tabs>
          <w:tab w:val="left" w:pos="-28"/>
        </w:tabs>
        <w:spacing w:before="100" w:after="100"/>
        <w:jc w:val="both"/>
        <w:rPr>
          <w:rFonts w:ascii="楷体_GB2312" w:eastAsia="楷体_GB2312" w:hAnsi="宋体"/>
          <w:bCs/>
          <w:szCs w:val="24"/>
        </w:rPr>
      </w:pPr>
      <w:r>
        <w:rPr>
          <w:rFonts w:ascii="楷体_GB2312" w:eastAsia="楷体_GB2312" w:hAnsi="宋体" w:hint="eastAsia"/>
          <w:bCs/>
          <w:szCs w:val="24"/>
        </w:rPr>
        <w:t>尺寸：2600mm (长)×1100mm（宽）×760mm（高）。</w:t>
      </w:r>
    </w:p>
    <w:p w:rsidR="00E30963" w:rsidRDefault="007705EF">
      <w:pPr>
        <w:numPr>
          <w:ilvl w:val="0"/>
          <w:numId w:val="32"/>
        </w:numPr>
        <w:tabs>
          <w:tab w:val="left" w:pos="-28"/>
        </w:tabs>
        <w:spacing w:before="100" w:after="100"/>
        <w:jc w:val="both"/>
        <w:rPr>
          <w:rFonts w:ascii="楷体_GB2312" w:eastAsia="楷体_GB2312" w:hAnsi="宋体"/>
          <w:bCs/>
          <w:szCs w:val="24"/>
        </w:rPr>
      </w:pPr>
      <w:r>
        <w:rPr>
          <w:rFonts w:ascii="楷体_GB2312" w:eastAsia="楷体_GB2312" w:hAnsi="宋体" w:hint="eastAsia"/>
          <w:bCs/>
          <w:szCs w:val="24"/>
        </w:rPr>
        <w:t>数量：区域变及值班点各配置2工位张监控台。</w:t>
      </w:r>
    </w:p>
    <w:p w:rsidR="00E30963" w:rsidRDefault="007705EF">
      <w:pPr>
        <w:numPr>
          <w:ilvl w:val="0"/>
          <w:numId w:val="32"/>
        </w:numPr>
        <w:tabs>
          <w:tab w:val="left" w:pos="-28"/>
        </w:tabs>
        <w:spacing w:before="100" w:after="100"/>
        <w:jc w:val="both"/>
        <w:rPr>
          <w:rFonts w:ascii="楷体_GB2312" w:eastAsia="楷体_GB2312" w:hAnsi="宋体"/>
          <w:bCs/>
          <w:szCs w:val="24"/>
        </w:rPr>
      </w:pPr>
      <w:r>
        <w:rPr>
          <w:rFonts w:ascii="楷体_GB2312" w:eastAsia="楷体_GB2312" w:hAnsi="宋体" w:hint="eastAsia"/>
          <w:bCs/>
          <w:szCs w:val="24"/>
        </w:rPr>
        <w:t>每张监控台配置三抽文件柜及键盘托架。</w:t>
      </w:r>
    </w:p>
    <w:p w:rsidR="00E30963" w:rsidRDefault="007705EF">
      <w:pPr>
        <w:spacing w:before="100" w:after="100"/>
        <w:rPr>
          <w:rFonts w:ascii="楷体_GB2312" w:eastAsia="楷体_GB2312" w:hAnsi="宋体"/>
          <w:bCs/>
          <w:szCs w:val="24"/>
        </w:rPr>
      </w:pPr>
      <w:r>
        <w:rPr>
          <w:rFonts w:ascii="楷体_GB2312" w:eastAsia="楷体_GB2312" w:hAnsi="宋体" w:hint="eastAsia"/>
          <w:bCs/>
          <w:szCs w:val="24"/>
        </w:rPr>
        <w:t>14.1.2 工作椅</w:t>
      </w:r>
    </w:p>
    <w:p w:rsidR="00E30963" w:rsidRDefault="007705EF">
      <w:pPr>
        <w:numPr>
          <w:ilvl w:val="0"/>
          <w:numId w:val="33"/>
        </w:numPr>
        <w:spacing w:before="100" w:after="100"/>
        <w:jc w:val="both"/>
        <w:rPr>
          <w:rFonts w:ascii="楷体_GB2312" w:eastAsia="楷体_GB2312" w:hAnsi="宋体"/>
          <w:bCs/>
          <w:szCs w:val="24"/>
        </w:rPr>
      </w:pPr>
      <w:r>
        <w:rPr>
          <w:rFonts w:ascii="楷体_GB2312" w:eastAsia="楷体_GB2312" w:hAnsi="宋体" w:hint="eastAsia"/>
          <w:bCs/>
          <w:szCs w:val="24"/>
        </w:rPr>
        <w:t>材质：优质五星脚、环保皮、气压棒、采用高密度海棉、带扶手，可升降，要求能承受250kg压力优质办公转椅。</w:t>
      </w:r>
    </w:p>
    <w:p w:rsidR="00E30963" w:rsidRDefault="007705EF">
      <w:pPr>
        <w:numPr>
          <w:ilvl w:val="0"/>
          <w:numId w:val="33"/>
        </w:numPr>
        <w:spacing w:before="100" w:after="100"/>
        <w:jc w:val="both"/>
        <w:rPr>
          <w:rFonts w:ascii="楷体_GB2312" w:eastAsia="楷体_GB2312" w:hAnsi="宋体"/>
          <w:bCs/>
          <w:szCs w:val="24"/>
        </w:rPr>
      </w:pPr>
      <w:r>
        <w:rPr>
          <w:rFonts w:ascii="楷体_GB2312" w:eastAsia="楷体_GB2312" w:hAnsi="宋体" w:hint="eastAsia"/>
          <w:bCs/>
          <w:szCs w:val="24"/>
        </w:rPr>
        <w:t>数量：区域变监控室配置4只转椅。</w:t>
      </w:r>
    </w:p>
    <w:p w:rsidR="00E30963" w:rsidRDefault="007705EF">
      <w:pPr>
        <w:numPr>
          <w:ilvl w:val="1"/>
          <w:numId w:val="31"/>
        </w:numPr>
        <w:spacing w:before="100" w:after="100"/>
        <w:jc w:val="both"/>
        <w:rPr>
          <w:rFonts w:ascii="楷体_GB2312" w:eastAsia="楷体_GB2312" w:hAnsi="宋体"/>
          <w:bCs/>
          <w:szCs w:val="24"/>
        </w:rPr>
      </w:pPr>
      <w:r>
        <w:rPr>
          <w:rFonts w:ascii="楷体_GB2312" w:eastAsia="楷体_GB2312" w:hAnsi="宋体" w:hint="eastAsia"/>
          <w:bCs/>
          <w:szCs w:val="24"/>
        </w:rPr>
        <w:t>变电站主接线示意图版</w:t>
      </w:r>
    </w:p>
    <w:p w:rsidR="00E30963" w:rsidRDefault="007705EF">
      <w:pPr>
        <w:numPr>
          <w:ilvl w:val="0"/>
          <w:numId w:val="33"/>
        </w:numPr>
        <w:spacing w:before="100" w:after="100"/>
        <w:jc w:val="both"/>
        <w:rPr>
          <w:rFonts w:ascii="楷体_GB2312" w:eastAsia="楷体_GB2312" w:hAnsi="宋体"/>
          <w:bCs/>
          <w:szCs w:val="24"/>
        </w:rPr>
      </w:pPr>
      <w:r>
        <w:rPr>
          <w:rFonts w:ascii="楷体_GB2312" w:eastAsia="楷体_GB2312" w:hAnsi="宋体" w:hint="eastAsia"/>
          <w:bCs/>
          <w:szCs w:val="24"/>
        </w:rPr>
        <w:t>功能要求：区域变及值班点各配置1个本站电气结构图，图上要求显示全区域所有10KV以上（含10KV）一次设备主接线图。所有断路器、刀闸、地刀等设备位置需要能够模拟分合状态。</w:t>
      </w:r>
    </w:p>
    <w:p w:rsidR="00E30963" w:rsidRDefault="007705EF">
      <w:pPr>
        <w:numPr>
          <w:ilvl w:val="0"/>
          <w:numId w:val="33"/>
        </w:numPr>
        <w:spacing w:before="100" w:after="100"/>
        <w:jc w:val="both"/>
        <w:rPr>
          <w:rFonts w:ascii="楷体_GB2312" w:eastAsia="楷体_GB2312" w:hAnsi="宋体"/>
          <w:bCs/>
          <w:szCs w:val="24"/>
        </w:rPr>
      </w:pPr>
      <w:r>
        <w:rPr>
          <w:rFonts w:ascii="楷体_GB2312" w:eastAsia="楷体_GB2312" w:hAnsi="宋体" w:hint="eastAsia"/>
          <w:bCs/>
          <w:szCs w:val="24"/>
        </w:rPr>
        <w:t>材质：屏面采用单体25mm×25mm的塑料模块，以积木形式镶嵌而成，引进德国西门子技术，采用进口阻燃型工程塑料注塑成形，色彩一致，稳定性好，阻燃性能达到国际UL标准，采用国际流行浅灰色。</w:t>
      </w:r>
    </w:p>
    <w:p w:rsidR="00E30963" w:rsidRDefault="007705EF">
      <w:pPr>
        <w:numPr>
          <w:ilvl w:val="0"/>
          <w:numId w:val="33"/>
        </w:numPr>
        <w:spacing w:before="100" w:after="100"/>
        <w:jc w:val="both"/>
        <w:rPr>
          <w:rFonts w:ascii="楷体_GB2312" w:eastAsia="楷体_GB2312" w:hAnsi="宋体"/>
          <w:bCs/>
          <w:szCs w:val="24"/>
        </w:rPr>
      </w:pPr>
      <w:r>
        <w:rPr>
          <w:rFonts w:ascii="楷体_GB2312" w:eastAsia="楷体_GB2312" w:hAnsi="宋体" w:hint="eastAsia"/>
          <w:bCs/>
          <w:szCs w:val="24"/>
        </w:rPr>
        <w:t>颜色：底板白色，主接线图红色。</w:t>
      </w:r>
    </w:p>
    <w:p w:rsidR="00E30963" w:rsidRDefault="007705EF">
      <w:pPr>
        <w:numPr>
          <w:ilvl w:val="0"/>
          <w:numId w:val="33"/>
        </w:numPr>
        <w:spacing w:before="100" w:after="100"/>
        <w:jc w:val="both"/>
        <w:rPr>
          <w:rFonts w:ascii="楷体_GB2312" w:eastAsia="楷体_GB2312" w:hAnsi="宋体"/>
          <w:bCs/>
          <w:szCs w:val="24"/>
        </w:rPr>
      </w:pPr>
      <w:r>
        <w:rPr>
          <w:rFonts w:ascii="楷体_GB2312" w:eastAsia="楷体_GB2312" w:hAnsi="宋体" w:hint="eastAsia"/>
          <w:bCs/>
          <w:szCs w:val="24"/>
        </w:rPr>
        <w:lastRenderedPageBreak/>
        <w:t>尺寸：</w:t>
      </w:r>
    </w:p>
    <w:p w:rsidR="00E30963" w:rsidRDefault="007705EF">
      <w:pPr>
        <w:spacing w:before="100" w:after="100"/>
        <w:ind w:leftChars="216" w:left="518" w:firstLineChars="400" w:firstLine="960"/>
        <w:rPr>
          <w:rFonts w:ascii="楷体_GB2312" w:eastAsia="楷体_GB2312" w:hAnsi="宋体"/>
          <w:bCs/>
          <w:szCs w:val="24"/>
        </w:rPr>
      </w:pPr>
      <w:r>
        <w:rPr>
          <w:rFonts w:ascii="楷体_GB2312" w:eastAsia="楷体_GB2312" w:hAnsi="宋体" w:hint="eastAsia"/>
          <w:bCs/>
          <w:szCs w:val="24"/>
        </w:rPr>
        <w:t>总降站：3000mm (长)×1500mm（宽）</w:t>
      </w:r>
    </w:p>
    <w:p w:rsidR="00E30963" w:rsidRDefault="007705EF">
      <w:pPr>
        <w:spacing w:before="100" w:after="100"/>
        <w:ind w:leftChars="216" w:left="518" w:firstLineChars="400" w:firstLine="960"/>
        <w:rPr>
          <w:rFonts w:ascii="楷体_GB2312" w:eastAsia="楷体_GB2312" w:hAnsi="宋体"/>
          <w:bCs/>
          <w:szCs w:val="24"/>
        </w:rPr>
      </w:pPr>
      <w:r>
        <w:rPr>
          <w:rFonts w:ascii="楷体_GB2312" w:eastAsia="楷体_GB2312" w:hAnsi="宋体" w:hint="eastAsia"/>
          <w:bCs/>
          <w:szCs w:val="24"/>
        </w:rPr>
        <w:t>区域变：1500mm (长)×1000mm（宽）</w:t>
      </w:r>
    </w:p>
    <w:p w:rsidR="00E30963" w:rsidRDefault="007705EF">
      <w:pPr>
        <w:spacing w:before="100" w:after="100"/>
        <w:ind w:leftChars="216" w:left="518" w:firstLineChars="400" w:firstLine="960"/>
        <w:rPr>
          <w:rFonts w:ascii="楷体_GB2312" w:eastAsia="楷体_GB2312" w:hAnsi="宋体"/>
          <w:bCs/>
          <w:szCs w:val="24"/>
        </w:rPr>
      </w:pPr>
      <w:r>
        <w:rPr>
          <w:rFonts w:ascii="楷体_GB2312" w:eastAsia="楷体_GB2312" w:hAnsi="宋体" w:hint="eastAsia"/>
          <w:bCs/>
          <w:szCs w:val="24"/>
        </w:rPr>
        <w:t>尺寸大小由设计联络会统一确定。</w:t>
      </w:r>
    </w:p>
    <w:p w:rsidR="00E30963" w:rsidRDefault="007705EF">
      <w:pPr>
        <w:numPr>
          <w:ilvl w:val="0"/>
          <w:numId w:val="33"/>
        </w:numPr>
        <w:spacing w:before="100" w:after="100"/>
        <w:jc w:val="both"/>
        <w:rPr>
          <w:rFonts w:ascii="楷体_GB2312" w:eastAsia="楷体_GB2312" w:hAnsi="宋体"/>
          <w:bCs/>
          <w:szCs w:val="24"/>
        </w:rPr>
      </w:pPr>
      <w:r>
        <w:rPr>
          <w:rFonts w:ascii="楷体_GB2312" w:eastAsia="楷体_GB2312" w:hint="eastAsia"/>
          <w:bCs/>
          <w:szCs w:val="24"/>
        </w:rPr>
        <w:t>数量：区域变及值班点各配置1个本站电气结构图。（电气一次系统图由招标方提供）</w:t>
      </w:r>
      <w:bookmarkStart w:id="468" w:name="_Toc271618291"/>
      <w:bookmarkStart w:id="469" w:name="_Toc271277257"/>
      <w:bookmarkStart w:id="470" w:name="_Toc271287960"/>
      <w:bookmarkStart w:id="471" w:name="_Toc271545025"/>
      <w:bookmarkStart w:id="472" w:name="_Toc271277371"/>
      <w:bookmarkStart w:id="473" w:name="_Toc271561880"/>
      <w:bookmarkStart w:id="474" w:name="_Toc271559312"/>
      <w:bookmarkStart w:id="475" w:name="_Toc271277372"/>
      <w:bookmarkStart w:id="476" w:name="_Toc271277256"/>
      <w:bookmarkStart w:id="477" w:name="_Toc271287961"/>
      <w:bookmarkStart w:id="478" w:name="_Toc271561881"/>
      <w:bookmarkStart w:id="479" w:name="_Toc271618290"/>
      <w:bookmarkStart w:id="480" w:name="_Toc271277551"/>
      <w:bookmarkStart w:id="481" w:name="_Toc271559311"/>
      <w:bookmarkStart w:id="482" w:name="_Toc271277552"/>
      <w:bookmarkStart w:id="483" w:name="_Toc271545026"/>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p w:rsidR="00E30963" w:rsidRDefault="007705EF">
      <w:pPr>
        <w:pStyle w:val="SINOPEC-1"/>
        <w:numPr>
          <w:ilvl w:val="0"/>
          <w:numId w:val="17"/>
        </w:numPr>
        <w:spacing w:before="240" w:afterLines="0" w:line="240" w:lineRule="auto"/>
        <w:rPr>
          <w:rFonts w:ascii="楷体_GB2312" w:eastAsia="楷体_GB2312" w:hAnsi="宋体"/>
          <w:b w:val="0"/>
        </w:rPr>
      </w:pPr>
      <w:bookmarkStart w:id="484" w:name="_Toc274842267"/>
      <w:r>
        <w:rPr>
          <w:rFonts w:ascii="楷体_GB2312" w:eastAsia="楷体_GB2312" w:hAnsi="宋体" w:hint="eastAsia"/>
          <w:b w:val="0"/>
        </w:rPr>
        <w:t>工程范围</w:t>
      </w:r>
      <w:bookmarkEnd w:id="484"/>
    </w:p>
    <w:p w:rsidR="00E30963" w:rsidRDefault="007705EF">
      <w:pPr>
        <w:rPr>
          <w:rFonts w:ascii="楷体_GB2312" w:eastAsia="楷体_GB2312" w:hAnsi="宋体"/>
          <w:bCs/>
          <w:szCs w:val="24"/>
        </w:rPr>
      </w:pPr>
      <w:r>
        <w:rPr>
          <w:rFonts w:ascii="楷体_GB2312" w:eastAsia="楷体_GB2312" w:hAnsi="宋体" w:hint="eastAsia"/>
          <w:bCs/>
          <w:szCs w:val="24"/>
        </w:rPr>
        <w:t>15.1  图纸提供和技术服务范围</w:t>
      </w:r>
    </w:p>
    <w:p w:rsidR="00E30963" w:rsidRDefault="007705EF">
      <w:pPr>
        <w:rPr>
          <w:rFonts w:ascii="楷体_GB2312" w:eastAsia="楷体_GB2312" w:hAnsi="宋体"/>
          <w:bCs/>
          <w:szCs w:val="24"/>
        </w:rPr>
      </w:pPr>
      <w:r>
        <w:rPr>
          <w:rFonts w:ascii="楷体_GB2312" w:eastAsia="楷体_GB2312" w:hAnsi="宋体" w:hint="eastAsia"/>
          <w:bCs/>
          <w:szCs w:val="24"/>
        </w:rPr>
        <w:t>15.1.1 根据工程进度需要，投标人应提供以下图纸：</w:t>
      </w:r>
    </w:p>
    <w:p w:rsidR="00E30963" w:rsidRDefault="007705EF">
      <w:pPr>
        <w:rPr>
          <w:rFonts w:ascii="楷体_GB2312" w:eastAsia="楷体_GB2312" w:hAnsi="宋体"/>
          <w:bCs/>
          <w:szCs w:val="24"/>
        </w:rPr>
      </w:pPr>
      <w:r>
        <w:rPr>
          <w:rFonts w:ascii="楷体_GB2312" w:eastAsia="楷体_GB2312" w:hAnsi="宋体" w:hint="eastAsia"/>
          <w:bCs/>
          <w:szCs w:val="24"/>
        </w:rPr>
        <w:t>投标人向业主提供的资料和图纸</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596"/>
        <w:gridCol w:w="5993"/>
        <w:gridCol w:w="2200"/>
        <w:gridCol w:w="2200"/>
      </w:tblGrid>
      <w:tr w:rsidR="00E30963">
        <w:trPr>
          <w:cantSplit/>
        </w:trPr>
        <w:tc>
          <w:tcPr>
            <w:tcW w:w="271"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序号</w:t>
            </w:r>
          </w:p>
        </w:tc>
        <w:tc>
          <w:tcPr>
            <w:tcW w:w="2727"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内      容</w:t>
            </w:r>
          </w:p>
        </w:tc>
        <w:tc>
          <w:tcPr>
            <w:tcW w:w="1001"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份数</w:t>
            </w:r>
          </w:p>
        </w:tc>
        <w:tc>
          <w:tcPr>
            <w:tcW w:w="1001" w:type="pct"/>
            <w:vAlign w:val="center"/>
          </w:tcPr>
          <w:p w:rsidR="00000000" w:rsidRDefault="007705EF">
            <w:pPr>
              <w:jc w:val="center"/>
              <w:rPr>
                <w:rFonts w:ascii="楷体_GB2312" w:eastAsia="楷体_GB2312" w:hAnsi="宋体"/>
                <w:bCs/>
                <w:szCs w:val="24"/>
              </w:rPr>
              <w:pPrChange w:id="485" w:author="Lenovo NB" w:date="2020-11-15T16:26:00Z">
                <w:pPr/>
              </w:pPrChange>
            </w:pPr>
            <w:r>
              <w:rPr>
                <w:rFonts w:ascii="楷体_GB2312" w:eastAsia="楷体_GB2312" w:hAnsi="宋体" w:hint="eastAsia"/>
                <w:bCs/>
                <w:szCs w:val="24"/>
              </w:rPr>
              <w:t>交付时间</w:t>
            </w:r>
          </w:p>
        </w:tc>
      </w:tr>
      <w:tr w:rsidR="00E30963">
        <w:tblPrEx>
          <w:tblBorders>
            <w:top w:val="single" w:sz="4" w:space="0" w:color="auto"/>
            <w:left w:val="single" w:sz="4" w:space="0" w:color="auto"/>
            <w:bottom w:val="single" w:sz="4" w:space="0" w:color="auto"/>
            <w:right w:val="single" w:sz="4" w:space="0" w:color="auto"/>
          </w:tblBorders>
        </w:tblPrEx>
        <w:trPr>
          <w:trHeight w:val="206"/>
        </w:trPr>
        <w:tc>
          <w:tcPr>
            <w:tcW w:w="271"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1</w:t>
            </w:r>
          </w:p>
        </w:tc>
        <w:tc>
          <w:tcPr>
            <w:tcW w:w="2727"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供货范围内所有回路的二次原理接线图</w:t>
            </w:r>
          </w:p>
        </w:tc>
        <w:tc>
          <w:tcPr>
            <w:tcW w:w="1001"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纸版八份、电子CAD版一份</w:t>
            </w:r>
          </w:p>
        </w:tc>
        <w:tc>
          <w:tcPr>
            <w:tcW w:w="1001" w:type="pct"/>
            <w:vAlign w:val="center"/>
          </w:tcPr>
          <w:p w:rsidR="00E30963" w:rsidRPr="009043E2" w:rsidRDefault="00487203">
            <w:pPr>
              <w:rPr>
                <w:rFonts w:ascii="楷体_GB2312" w:eastAsia="楷体_GB2312" w:hAnsi="宋体"/>
                <w:bCs/>
                <w:szCs w:val="24"/>
                <w:rPrChange w:id="486" w:author="Lenovo NB" w:date="2020-11-15T16:27:00Z">
                  <w:rPr>
                    <w:rFonts w:ascii="楷体_GB2312" w:eastAsia="楷体_GB2312" w:hAnsi="宋体"/>
                    <w:bCs/>
                    <w:szCs w:val="24"/>
                  </w:rPr>
                </w:rPrChange>
              </w:rPr>
            </w:pPr>
            <w:r w:rsidRPr="009043E2">
              <w:rPr>
                <w:rFonts w:ascii="楷体_GB2312" w:eastAsia="楷体_GB2312" w:hAnsi="宋体" w:hint="eastAsia"/>
                <w:bCs/>
                <w:szCs w:val="24"/>
                <w:rPrChange w:id="487" w:author="Lenovo NB" w:date="2020-11-15T16:27:00Z">
                  <w:rPr>
                    <w:rFonts w:ascii="楷体_GB2312" w:eastAsia="楷体_GB2312" w:hAnsi="宋体" w:hint="eastAsia"/>
                    <w:bCs/>
                    <w:szCs w:val="24"/>
                  </w:rPr>
                </w:rPrChange>
              </w:rPr>
              <w:t>合同签订后</w:t>
            </w:r>
            <w:bookmarkStart w:id="488" w:name="OLE_LINK1"/>
            <w:r w:rsidRPr="009043E2">
              <w:rPr>
                <w:rFonts w:ascii="楷体_GB2312" w:eastAsia="楷体_GB2312" w:hAnsi="宋体"/>
                <w:bCs/>
                <w:szCs w:val="24"/>
                <w:rPrChange w:id="489" w:author="Lenovo NB" w:date="2020-11-15T16:27:00Z">
                  <w:rPr>
                    <w:rFonts w:ascii="楷体_GB2312" w:eastAsia="楷体_GB2312" w:hAnsi="宋体"/>
                    <w:bCs/>
                    <w:szCs w:val="24"/>
                  </w:rPr>
                </w:rPrChange>
              </w:rPr>
              <w:t>10～30天</w:t>
            </w:r>
            <w:bookmarkEnd w:id="488"/>
          </w:p>
        </w:tc>
      </w:tr>
      <w:tr w:rsidR="00E30963">
        <w:tblPrEx>
          <w:tblBorders>
            <w:top w:val="single" w:sz="4" w:space="0" w:color="auto"/>
            <w:left w:val="single" w:sz="4" w:space="0" w:color="auto"/>
            <w:bottom w:val="single" w:sz="4" w:space="0" w:color="auto"/>
            <w:right w:val="single" w:sz="4" w:space="0" w:color="auto"/>
          </w:tblBorders>
        </w:tblPrEx>
        <w:trPr>
          <w:trHeight w:val="206"/>
        </w:trPr>
        <w:tc>
          <w:tcPr>
            <w:tcW w:w="271"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2</w:t>
            </w:r>
          </w:p>
        </w:tc>
        <w:tc>
          <w:tcPr>
            <w:tcW w:w="2727"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lang w:eastAsia="zh-CN"/>
              </w:rPr>
              <w:t>35KV/</w:t>
            </w:r>
            <w:r>
              <w:rPr>
                <w:rFonts w:ascii="楷体_GB2312" w:eastAsia="楷体_GB2312" w:hAnsi="宋体" w:hint="eastAsia"/>
                <w:bCs/>
                <w:szCs w:val="24"/>
              </w:rPr>
              <w:t>10kV快切逻辑图</w:t>
            </w:r>
          </w:p>
        </w:tc>
        <w:tc>
          <w:tcPr>
            <w:tcW w:w="1001"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纸版八份、电子CAD版一份</w:t>
            </w:r>
          </w:p>
        </w:tc>
        <w:tc>
          <w:tcPr>
            <w:tcW w:w="1001" w:type="pct"/>
            <w:vAlign w:val="center"/>
          </w:tcPr>
          <w:p w:rsidR="00E30963" w:rsidRPr="009043E2" w:rsidRDefault="00487203">
            <w:pPr>
              <w:rPr>
                <w:rFonts w:ascii="楷体_GB2312" w:eastAsia="楷体_GB2312" w:hAnsi="宋体"/>
                <w:bCs/>
                <w:szCs w:val="24"/>
                <w:rPrChange w:id="490" w:author="Lenovo NB" w:date="2020-11-15T16:27:00Z">
                  <w:rPr>
                    <w:rFonts w:ascii="楷体_GB2312" w:eastAsia="楷体_GB2312" w:hAnsi="宋体"/>
                    <w:bCs/>
                    <w:szCs w:val="24"/>
                  </w:rPr>
                </w:rPrChange>
              </w:rPr>
            </w:pPr>
            <w:r w:rsidRPr="009043E2">
              <w:rPr>
                <w:rFonts w:ascii="楷体_GB2312" w:eastAsia="楷体_GB2312" w:hAnsi="宋体" w:hint="eastAsia"/>
                <w:bCs/>
                <w:szCs w:val="24"/>
                <w:rPrChange w:id="491" w:author="Lenovo NB" w:date="2020-11-15T16:27:00Z">
                  <w:rPr>
                    <w:rFonts w:ascii="楷体_GB2312" w:eastAsia="楷体_GB2312" w:hAnsi="宋体" w:hint="eastAsia"/>
                    <w:bCs/>
                    <w:szCs w:val="24"/>
                  </w:rPr>
                </w:rPrChange>
              </w:rPr>
              <w:t>合同签订后</w:t>
            </w:r>
            <w:r w:rsidRPr="009043E2">
              <w:rPr>
                <w:rFonts w:ascii="楷体_GB2312" w:eastAsia="楷体_GB2312" w:hAnsi="宋体"/>
                <w:bCs/>
                <w:szCs w:val="24"/>
                <w:rPrChange w:id="492" w:author="Lenovo NB" w:date="2020-11-15T16:27:00Z">
                  <w:rPr>
                    <w:rFonts w:ascii="楷体_GB2312" w:eastAsia="楷体_GB2312" w:hAnsi="宋体"/>
                    <w:bCs/>
                    <w:szCs w:val="24"/>
                  </w:rPr>
                </w:rPrChange>
              </w:rPr>
              <w:t>10天内</w:t>
            </w:r>
          </w:p>
        </w:tc>
      </w:tr>
      <w:tr w:rsidR="00E30963">
        <w:tblPrEx>
          <w:tblBorders>
            <w:top w:val="single" w:sz="4" w:space="0" w:color="auto"/>
            <w:left w:val="single" w:sz="4" w:space="0" w:color="auto"/>
            <w:bottom w:val="single" w:sz="4" w:space="0" w:color="auto"/>
            <w:right w:val="single" w:sz="4" w:space="0" w:color="auto"/>
          </w:tblBorders>
        </w:tblPrEx>
        <w:trPr>
          <w:trHeight w:val="206"/>
        </w:trPr>
        <w:tc>
          <w:tcPr>
            <w:tcW w:w="271"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3</w:t>
            </w:r>
          </w:p>
        </w:tc>
        <w:tc>
          <w:tcPr>
            <w:tcW w:w="2727"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0.4kV备自投逻辑图</w:t>
            </w:r>
          </w:p>
        </w:tc>
        <w:tc>
          <w:tcPr>
            <w:tcW w:w="1001"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纸版八份、电子CAD版一份</w:t>
            </w:r>
          </w:p>
        </w:tc>
        <w:tc>
          <w:tcPr>
            <w:tcW w:w="1001" w:type="pct"/>
            <w:vAlign w:val="center"/>
          </w:tcPr>
          <w:p w:rsidR="00E30963" w:rsidRPr="009043E2" w:rsidRDefault="00487203">
            <w:pPr>
              <w:rPr>
                <w:rFonts w:ascii="楷体_GB2312" w:eastAsia="楷体_GB2312" w:hAnsi="宋体"/>
                <w:bCs/>
                <w:szCs w:val="24"/>
                <w:rPrChange w:id="493" w:author="Lenovo NB" w:date="2020-11-15T16:27:00Z">
                  <w:rPr>
                    <w:rFonts w:ascii="楷体_GB2312" w:eastAsia="楷体_GB2312" w:hAnsi="宋体"/>
                    <w:bCs/>
                    <w:szCs w:val="24"/>
                  </w:rPr>
                </w:rPrChange>
              </w:rPr>
            </w:pPr>
            <w:r w:rsidRPr="009043E2">
              <w:rPr>
                <w:rFonts w:ascii="楷体_GB2312" w:eastAsia="楷体_GB2312" w:hAnsi="宋体" w:hint="eastAsia"/>
                <w:bCs/>
                <w:szCs w:val="24"/>
                <w:rPrChange w:id="494" w:author="Lenovo NB" w:date="2020-11-15T16:27:00Z">
                  <w:rPr>
                    <w:rFonts w:ascii="楷体_GB2312" w:eastAsia="楷体_GB2312" w:hAnsi="宋体" w:hint="eastAsia"/>
                    <w:bCs/>
                    <w:szCs w:val="24"/>
                  </w:rPr>
                </w:rPrChange>
              </w:rPr>
              <w:t>合同签订后</w:t>
            </w:r>
            <w:r w:rsidRPr="009043E2">
              <w:rPr>
                <w:rFonts w:ascii="楷体_GB2312" w:eastAsia="楷体_GB2312" w:hAnsi="宋体"/>
                <w:bCs/>
                <w:szCs w:val="24"/>
                <w:rPrChange w:id="495" w:author="Lenovo NB" w:date="2020-11-15T16:27:00Z">
                  <w:rPr>
                    <w:rFonts w:ascii="楷体_GB2312" w:eastAsia="楷体_GB2312" w:hAnsi="宋体"/>
                    <w:bCs/>
                    <w:szCs w:val="24"/>
                  </w:rPr>
                </w:rPrChange>
              </w:rPr>
              <w:t>10天内</w:t>
            </w:r>
          </w:p>
        </w:tc>
      </w:tr>
      <w:tr w:rsidR="00E30963">
        <w:tblPrEx>
          <w:tblBorders>
            <w:top w:val="single" w:sz="4" w:space="0" w:color="auto"/>
            <w:left w:val="single" w:sz="4" w:space="0" w:color="auto"/>
            <w:bottom w:val="single" w:sz="4" w:space="0" w:color="auto"/>
            <w:right w:val="single" w:sz="4" w:space="0" w:color="auto"/>
          </w:tblBorders>
        </w:tblPrEx>
        <w:trPr>
          <w:trHeight w:val="206"/>
        </w:trPr>
        <w:tc>
          <w:tcPr>
            <w:tcW w:w="271"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4</w:t>
            </w:r>
          </w:p>
        </w:tc>
        <w:tc>
          <w:tcPr>
            <w:tcW w:w="2727"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供货范围内所有回路的保护逻辑图</w:t>
            </w:r>
          </w:p>
        </w:tc>
        <w:tc>
          <w:tcPr>
            <w:tcW w:w="1001"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纸版八份、电子CAD版一份</w:t>
            </w:r>
          </w:p>
        </w:tc>
        <w:tc>
          <w:tcPr>
            <w:tcW w:w="1001" w:type="pct"/>
            <w:vAlign w:val="center"/>
          </w:tcPr>
          <w:p w:rsidR="00E30963" w:rsidRPr="009043E2" w:rsidRDefault="00487203">
            <w:pPr>
              <w:rPr>
                <w:rFonts w:ascii="楷体_GB2312" w:eastAsia="楷体_GB2312" w:hAnsi="宋体"/>
                <w:bCs/>
                <w:szCs w:val="24"/>
                <w:rPrChange w:id="496" w:author="Lenovo NB" w:date="2020-11-15T16:27:00Z">
                  <w:rPr>
                    <w:rFonts w:ascii="楷体_GB2312" w:eastAsia="楷体_GB2312" w:hAnsi="宋体"/>
                    <w:bCs/>
                    <w:szCs w:val="24"/>
                  </w:rPr>
                </w:rPrChange>
              </w:rPr>
            </w:pPr>
            <w:r w:rsidRPr="009043E2">
              <w:rPr>
                <w:rFonts w:ascii="楷体_GB2312" w:eastAsia="楷体_GB2312" w:hAnsi="宋体" w:hint="eastAsia"/>
                <w:bCs/>
                <w:szCs w:val="24"/>
                <w:rPrChange w:id="497" w:author="Lenovo NB" w:date="2020-11-15T16:27:00Z">
                  <w:rPr>
                    <w:rFonts w:ascii="楷体_GB2312" w:eastAsia="楷体_GB2312" w:hAnsi="宋体" w:hint="eastAsia"/>
                    <w:bCs/>
                    <w:szCs w:val="24"/>
                  </w:rPr>
                </w:rPrChange>
              </w:rPr>
              <w:t>合同签订后</w:t>
            </w:r>
            <w:r w:rsidRPr="009043E2">
              <w:rPr>
                <w:rFonts w:ascii="楷体_GB2312" w:eastAsia="楷体_GB2312" w:hAnsi="宋体"/>
                <w:bCs/>
                <w:szCs w:val="24"/>
                <w:rPrChange w:id="498" w:author="Lenovo NB" w:date="2020-11-15T16:27:00Z">
                  <w:rPr>
                    <w:rFonts w:ascii="楷体_GB2312" w:eastAsia="楷体_GB2312" w:hAnsi="宋体"/>
                    <w:bCs/>
                    <w:szCs w:val="24"/>
                  </w:rPr>
                </w:rPrChange>
              </w:rPr>
              <w:t>10～30天</w:t>
            </w:r>
          </w:p>
        </w:tc>
      </w:tr>
      <w:tr w:rsidR="00E30963">
        <w:tblPrEx>
          <w:tblBorders>
            <w:top w:val="single" w:sz="4" w:space="0" w:color="auto"/>
            <w:left w:val="single" w:sz="4" w:space="0" w:color="auto"/>
            <w:bottom w:val="single" w:sz="4" w:space="0" w:color="auto"/>
            <w:right w:val="single" w:sz="4" w:space="0" w:color="auto"/>
          </w:tblBorders>
        </w:tblPrEx>
        <w:trPr>
          <w:trHeight w:val="206"/>
        </w:trPr>
        <w:tc>
          <w:tcPr>
            <w:tcW w:w="271"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5</w:t>
            </w:r>
          </w:p>
        </w:tc>
        <w:tc>
          <w:tcPr>
            <w:tcW w:w="2727"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供货范围内所有设备的安装接线图，包括设备安装开孔尺寸、安装方式、和其它设备的接口部分连接图</w:t>
            </w:r>
          </w:p>
        </w:tc>
        <w:tc>
          <w:tcPr>
            <w:tcW w:w="1001"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纸版八份、电子CAD版一份</w:t>
            </w:r>
          </w:p>
        </w:tc>
        <w:tc>
          <w:tcPr>
            <w:tcW w:w="1001" w:type="pct"/>
            <w:vAlign w:val="center"/>
          </w:tcPr>
          <w:p w:rsidR="00E30963" w:rsidRPr="009043E2" w:rsidRDefault="00487203">
            <w:pPr>
              <w:rPr>
                <w:rFonts w:ascii="楷体_GB2312" w:eastAsia="楷体_GB2312" w:hAnsi="宋体"/>
                <w:bCs/>
                <w:szCs w:val="24"/>
                <w:lang w:eastAsia="zh-CN"/>
                <w:rPrChange w:id="499" w:author="Lenovo NB" w:date="2020-11-15T16:27:00Z">
                  <w:rPr>
                    <w:rFonts w:ascii="楷体_GB2312" w:eastAsia="楷体_GB2312" w:hAnsi="宋体"/>
                    <w:bCs/>
                    <w:szCs w:val="24"/>
                  </w:rPr>
                </w:rPrChange>
              </w:rPr>
            </w:pPr>
            <w:del w:id="500" w:author="Lenovo NB" w:date="2020-11-16T16:03:00Z">
              <w:r w:rsidRPr="009043E2" w:rsidDel="009043E2">
                <w:rPr>
                  <w:rFonts w:ascii="楷体_GB2312" w:eastAsia="楷体_GB2312" w:hAnsi="宋体" w:hint="eastAsia"/>
                  <w:bCs/>
                  <w:szCs w:val="24"/>
                  <w:lang w:eastAsia="zh-CN"/>
                  <w:rPrChange w:id="501" w:author="Lenovo NB" w:date="2020-11-15T16:27:00Z">
                    <w:rPr>
                      <w:rFonts w:ascii="楷体_GB2312" w:eastAsia="楷体_GB2312" w:hAnsi="宋体" w:hint="eastAsia"/>
                      <w:bCs/>
                      <w:szCs w:val="24"/>
                    </w:rPr>
                  </w:rPrChange>
                </w:rPr>
                <w:delText>合同签订后1个月内</w:delText>
              </w:r>
            </w:del>
            <w:ins w:id="502" w:author="Lenovo NB" w:date="2020-11-16T16:03:00Z">
              <w:r w:rsidR="009043E2" w:rsidRPr="009043E2">
                <w:rPr>
                  <w:rFonts w:ascii="楷体_GB2312" w:eastAsia="楷体_GB2312" w:hAnsi="宋体" w:hint="eastAsia"/>
                  <w:bCs/>
                  <w:szCs w:val="24"/>
                  <w:lang w:eastAsia="zh-CN"/>
                </w:rPr>
                <w:t>根据</w:t>
              </w:r>
              <w:r w:rsidR="009043E2" w:rsidRPr="009043E2">
                <w:rPr>
                  <w:rFonts w:ascii="楷体_GB2312" w:eastAsia="楷体_GB2312" w:hAnsi="宋体" w:hint="eastAsia"/>
                  <w:bCs/>
                  <w:szCs w:val="24"/>
                </w:rPr>
                <w:t>业主要求</w:t>
              </w:r>
            </w:ins>
          </w:p>
        </w:tc>
      </w:tr>
      <w:tr w:rsidR="00E30963">
        <w:tblPrEx>
          <w:tblBorders>
            <w:top w:val="single" w:sz="4" w:space="0" w:color="auto"/>
            <w:left w:val="single" w:sz="4" w:space="0" w:color="auto"/>
            <w:bottom w:val="single" w:sz="4" w:space="0" w:color="auto"/>
            <w:right w:val="single" w:sz="4" w:space="0" w:color="auto"/>
          </w:tblBorders>
        </w:tblPrEx>
        <w:trPr>
          <w:trHeight w:val="206"/>
        </w:trPr>
        <w:tc>
          <w:tcPr>
            <w:tcW w:w="271"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6</w:t>
            </w:r>
          </w:p>
        </w:tc>
        <w:tc>
          <w:tcPr>
            <w:tcW w:w="2727"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屏柜安装图及柜内设备布置图和接线图</w:t>
            </w:r>
          </w:p>
        </w:tc>
        <w:tc>
          <w:tcPr>
            <w:tcW w:w="1001"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纸版八份、电子CAD版一份</w:t>
            </w:r>
          </w:p>
        </w:tc>
        <w:tc>
          <w:tcPr>
            <w:tcW w:w="1001" w:type="pct"/>
            <w:vAlign w:val="center"/>
          </w:tcPr>
          <w:p w:rsidR="00E30963" w:rsidRPr="009043E2" w:rsidRDefault="009043E2">
            <w:pPr>
              <w:rPr>
                <w:rFonts w:ascii="楷体_GB2312" w:eastAsia="楷体_GB2312" w:hAnsi="宋体"/>
                <w:bCs/>
                <w:szCs w:val="24"/>
                <w:rPrChange w:id="503" w:author="Lenovo NB" w:date="2020-11-15T16:27:00Z">
                  <w:rPr>
                    <w:rFonts w:ascii="楷体_GB2312" w:eastAsia="楷体_GB2312" w:hAnsi="宋体"/>
                    <w:bCs/>
                    <w:szCs w:val="24"/>
                  </w:rPr>
                </w:rPrChange>
              </w:rPr>
            </w:pPr>
            <w:ins w:id="504" w:author="Lenovo NB" w:date="2020-11-16T16:03:00Z">
              <w:r w:rsidRPr="009043E2">
                <w:rPr>
                  <w:rFonts w:ascii="楷体_GB2312" w:eastAsia="楷体_GB2312" w:hAnsi="宋体" w:hint="eastAsia"/>
                  <w:bCs/>
                  <w:szCs w:val="24"/>
                  <w:lang w:eastAsia="zh-CN"/>
                </w:rPr>
                <w:t>根据</w:t>
              </w:r>
              <w:r w:rsidRPr="009043E2">
                <w:rPr>
                  <w:rFonts w:ascii="楷体_GB2312" w:eastAsia="楷体_GB2312" w:hAnsi="宋体" w:hint="eastAsia"/>
                  <w:bCs/>
                  <w:szCs w:val="24"/>
                </w:rPr>
                <w:t>业主要求</w:t>
              </w:r>
            </w:ins>
            <w:del w:id="505" w:author="Lenovo NB" w:date="2020-11-16T16:03:00Z">
              <w:r w:rsidR="00487203" w:rsidRPr="009043E2" w:rsidDel="009043E2">
                <w:rPr>
                  <w:rFonts w:ascii="楷体_GB2312" w:eastAsia="楷体_GB2312" w:hAnsi="宋体" w:hint="eastAsia"/>
                  <w:bCs/>
                  <w:szCs w:val="24"/>
                  <w:rPrChange w:id="506" w:author="Lenovo NB" w:date="2020-11-15T16:27:00Z">
                    <w:rPr>
                      <w:rFonts w:ascii="楷体_GB2312" w:eastAsia="楷体_GB2312" w:hAnsi="宋体" w:hint="eastAsia"/>
                      <w:bCs/>
                      <w:szCs w:val="24"/>
                    </w:rPr>
                  </w:rPrChange>
                </w:rPr>
                <w:delText>合同签订后</w:delText>
              </w:r>
              <w:r w:rsidR="00487203" w:rsidRPr="009043E2" w:rsidDel="009043E2">
                <w:rPr>
                  <w:rFonts w:ascii="楷体_GB2312" w:eastAsia="楷体_GB2312" w:hAnsi="宋体"/>
                  <w:bCs/>
                  <w:szCs w:val="24"/>
                  <w:rPrChange w:id="507" w:author="Lenovo NB" w:date="2020-11-15T16:27:00Z">
                    <w:rPr>
                      <w:rFonts w:ascii="楷体_GB2312" w:eastAsia="楷体_GB2312" w:hAnsi="宋体"/>
                      <w:bCs/>
                      <w:szCs w:val="24"/>
                    </w:rPr>
                  </w:rPrChange>
                </w:rPr>
                <w:delText>1个月内</w:delText>
              </w:r>
            </w:del>
          </w:p>
        </w:tc>
      </w:tr>
      <w:tr w:rsidR="00E30963">
        <w:tblPrEx>
          <w:tblBorders>
            <w:top w:val="single" w:sz="4" w:space="0" w:color="auto"/>
            <w:left w:val="single" w:sz="4" w:space="0" w:color="auto"/>
            <w:bottom w:val="single" w:sz="4" w:space="0" w:color="auto"/>
            <w:right w:val="single" w:sz="4" w:space="0" w:color="auto"/>
          </w:tblBorders>
        </w:tblPrEx>
        <w:trPr>
          <w:trHeight w:val="206"/>
        </w:trPr>
        <w:tc>
          <w:tcPr>
            <w:tcW w:w="271"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7</w:t>
            </w:r>
          </w:p>
        </w:tc>
        <w:tc>
          <w:tcPr>
            <w:tcW w:w="2727"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根据设计院或业主提供的保护定值转换成相应保护装置的定值参数和逻辑设定表</w:t>
            </w:r>
          </w:p>
        </w:tc>
        <w:tc>
          <w:tcPr>
            <w:tcW w:w="1001"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纸版八份电子版一份</w:t>
            </w:r>
          </w:p>
        </w:tc>
        <w:tc>
          <w:tcPr>
            <w:tcW w:w="1001" w:type="pct"/>
            <w:vAlign w:val="center"/>
          </w:tcPr>
          <w:p w:rsidR="00E30963" w:rsidRPr="009043E2" w:rsidRDefault="009043E2">
            <w:pPr>
              <w:rPr>
                <w:rFonts w:ascii="楷体_GB2312" w:eastAsia="楷体_GB2312" w:hAnsi="宋体"/>
                <w:bCs/>
                <w:szCs w:val="24"/>
                <w:rPrChange w:id="508" w:author="Lenovo NB" w:date="2020-11-15T16:27:00Z">
                  <w:rPr>
                    <w:rFonts w:ascii="楷体_GB2312" w:eastAsia="楷体_GB2312" w:hAnsi="宋体"/>
                    <w:bCs/>
                    <w:szCs w:val="24"/>
                  </w:rPr>
                </w:rPrChange>
              </w:rPr>
            </w:pPr>
            <w:ins w:id="509" w:author="Lenovo NB" w:date="2020-11-16T16:03:00Z">
              <w:r w:rsidRPr="009043E2">
                <w:rPr>
                  <w:rFonts w:ascii="楷体_GB2312" w:eastAsia="楷体_GB2312" w:hAnsi="宋体" w:hint="eastAsia"/>
                  <w:bCs/>
                  <w:szCs w:val="24"/>
                  <w:lang w:eastAsia="zh-CN"/>
                </w:rPr>
                <w:t>根据</w:t>
              </w:r>
              <w:r w:rsidRPr="009043E2">
                <w:rPr>
                  <w:rFonts w:ascii="楷体_GB2312" w:eastAsia="楷体_GB2312" w:hAnsi="宋体" w:hint="eastAsia"/>
                  <w:bCs/>
                  <w:szCs w:val="24"/>
                </w:rPr>
                <w:t>业主要求</w:t>
              </w:r>
            </w:ins>
            <w:del w:id="510" w:author="Lenovo NB" w:date="2020-11-16T16:03:00Z">
              <w:r w:rsidR="00487203" w:rsidRPr="009043E2" w:rsidDel="009043E2">
                <w:rPr>
                  <w:rFonts w:ascii="楷体_GB2312" w:eastAsia="楷体_GB2312" w:hAnsi="宋体" w:hint="eastAsia"/>
                  <w:bCs/>
                  <w:szCs w:val="24"/>
                  <w:rPrChange w:id="511" w:author="Lenovo NB" w:date="2020-11-15T16:27:00Z">
                    <w:rPr>
                      <w:rFonts w:ascii="楷体_GB2312" w:eastAsia="楷体_GB2312" w:hAnsi="宋体" w:hint="eastAsia"/>
                      <w:bCs/>
                      <w:szCs w:val="24"/>
                    </w:rPr>
                  </w:rPrChange>
                </w:rPr>
                <w:delText>接到定值后</w:delText>
              </w:r>
              <w:r w:rsidR="00487203" w:rsidRPr="009043E2" w:rsidDel="009043E2">
                <w:rPr>
                  <w:rFonts w:ascii="楷体_GB2312" w:eastAsia="楷体_GB2312" w:hAnsi="宋体"/>
                  <w:bCs/>
                  <w:szCs w:val="24"/>
                  <w:rPrChange w:id="512" w:author="Lenovo NB" w:date="2020-11-15T16:27:00Z">
                    <w:rPr>
                      <w:rFonts w:ascii="楷体_GB2312" w:eastAsia="楷体_GB2312" w:hAnsi="宋体"/>
                      <w:bCs/>
                      <w:szCs w:val="24"/>
                    </w:rPr>
                  </w:rPrChange>
                </w:rPr>
                <w:delText>1个月内</w:delText>
              </w:r>
            </w:del>
          </w:p>
        </w:tc>
      </w:tr>
      <w:tr w:rsidR="00E30963">
        <w:tblPrEx>
          <w:tblBorders>
            <w:top w:val="single" w:sz="4" w:space="0" w:color="auto"/>
            <w:left w:val="single" w:sz="4" w:space="0" w:color="auto"/>
            <w:bottom w:val="single" w:sz="4" w:space="0" w:color="auto"/>
            <w:right w:val="single" w:sz="4" w:space="0" w:color="auto"/>
          </w:tblBorders>
        </w:tblPrEx>
        <w:trPr>
          <w:trHeight w:val="206"/>
        </w:trPr>
        <w:tc>
          <w:tcPr>
            <w:tcW w:w="271"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8</w:t>
            </w:r>
          </w:p>
        </w:tc>
        <w:tc>
          <w:tcPr>
            <w:tcW w:w="2727"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全厂电气自动化系统详细通信组网图</w:t>
            </w:r>
          </w:p>
        </w:tc>
        <w:tc>
          <w:tcPr>
            <w:tcW w:w="1001"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纸版八份、电子CAD版一份</w:t>
            </w:r>
          </w:p>
        </w:tc>
        <w:tc>
          <w:tcPr>
            <w:tcW w:w="1001" w:type="pct"/>
            <w:vAlign w:val="center"/>
          </w:tcPr>
          <w:p w:rsidR="00E30963" w:rsidRPr="009043E2" w:rsidRDefault="009043E2">
            <w:pPr>
              <w:rPr>
                <w:rFonts w:ascii="楷体_GB2312" w:eastAsia="楷体_GB2312" w:hAnsi="宋体"/>
                <w:bCs/>
                <w:szCs w:val="24"/>
                <w:rPrChange w:id="513" w:author="Lenovo NB" w:date="2020-11-15T16:27:00Z">
                  <w:rPr>
                    <w:rFonts w:ascii="楷体_GB2312" w:eastAsia="楷体_GB2312" w:hAnsi="宋体"/>
                    <w:bCs/>
                    <w:szCs w:val="24"/>
                  </w:rPr>
                </w:rPrChange>
              </w:rPr>
            </w:pPr>
            <w:ins w:id="514" w:author="Lenovo NB" w:date="2020-11-16T16:03:00Z">
              <w:r w:rsidRPr="009043E2">
                <w:rPr>
                  <w:rFonts w:ascii="楷体_GB2312" w:eastAsia="楷体_GB2312" w:hAnsi="宋体" w:hint="eastAsia"/>
                  <w:bCs/>
                  <w:szCs w:val="24"/>
                  <w:lang w:eastAsia="zh-CN"/>
                </w:rPr>
                <w:t>根据</w:t>
              </w:r>
              <w:r w:rsidRPr="009043E2">
                <w:rPr>
                  <w:rFonts w:ascii="楷体_GB2312" w:eastAsia="楷体_GB2312" w:hAnsi="宋体" w:hint="eastAsia"/>
                  <w:bCs/>
                  <w:szCs w:val="24"/>
                </w:rPr>
                <w:t>业主要求</w:t>
              </w:r>
            </w:ins>
            <w:del w:id="515" w:author="Lenovo NB" w:date="2020-11-16T16:03:00Z">
              <w:r w:rsidR="00487203" w:rsidRPr="009043E2" w:rsidDel="009043E2">
                <w:rPr>
                  <w:rFonts w:ascii="楷体_GB2312" w:eastAsia="楷体_GB2312" w:hAnsi="宋体" w:hint="eastAsia"/>
                  <w:bCs/>
                  <w:szCs w:val="24"/>
                  <w:rPrChange w:id="516" w:author="Lenovo NB" w:date="2020-11-15T16:27:00Z">
                    <w:rPr>
                      <w:rFonts w:ascii="楷体_GB2312" w:eastAsia="楷体_GB2312" w:hAnsi="宋体" w:hint="eastAsia"/>
                      <w:bCs/>
                      <w:szCs w:val="24"/>
                    </w:rPr>
                  </w:rPrChange>
                </w:rPr>
                <w:delText>合同签订后</w:delText>
              </w:r>
              <w:r w:rsidR="00487203" w:rsidRPr="009043E2" w:rsidDel="009043E2">
                <w:rPr>
                  <w:rFonts w:ascii="楷体_GB2312" w:eastAsia="楷体_GB2312" w:hAnsi="宋体"/>
                  <w:bCs/>
                  <w:szCs w:val="24"/>
                  <w:rPrChange w:id="517" w:author="Lenovo NB" w:date="2020-11-15T16:27:00Z">
                    <w:rPr>
                      <w:rFonts w:ascii="楷体_GB2312" w:eastAsia="楷体_GB2312" w:hAnsi="宋体"/>
                      <w:bCs/>
                      <w:szCs w:val="24"/>
                    </w:rPr>
                  </w:rPrChange>
                </w:rPr>
                <w:delText>2个月内</w:delText>
              </w:r>
            </w:del>
          </w:p>
        </w:tc>
      </w:tr>
      <w:tr w:rsidR="00E30963">
        <w:tblPrEx>
          <w:tblBorders>
            <w:top w:val="single" w:sz="4" w:space="0" w:color="auto"/>
            <w:left w:val="single" w:sz="4" w:space="0" w:color="auto"/>
            <w:bottom w:val="single" w:sz="4" w:space="0" w:color="auto"/>
            <w:right w:val="single" w:sz="4" w:space="0" w:color="auto"/>
          </w:tblBorders>
        </w:tblPrEx>
        <w:trPr>
          <w:trHeight w:val="206"/>
        </w:trPr>
        <w:tc>
          <w:tcPr>
            <w:tcW w:w="271" w:type="pct"/>
            <w:vAlign w:val="center"/>
          </w:tcPr>
          <w:p w:rsidR="00E30963" w:rsidRDefault="007705EF">
            <w:pPr>
              <w:rPr>
                <w:rFonts w:ascii="楷体_GB2312" w:eastAsia="楷体_GB2312" w:hAnsi="宋体"/>
                <w:bCs/>
                <w:szCs w:val="24"/>
              </w:rPr>
            </w:pPr>
            <w:r>
              <w:rPr>
                <w:rFonts w:ascii="楷体_GB2312" w:eastAsia="楷体_GB2312" w:hAnsi="Arial" w:cs="Arial" w:hint="eastAsia"/>
                <w:bCs/>
                <w:szCs w:val="24"/>
              </w:rPr>
              <w:t>9</w:t>
            </w:r>
          </w:p>
        </w:tc>
        <w:tc>
          <w:tcPr>
            <w:tcW w:w="2727"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变电所SCADA系统详细的通信组网图</w:t>
            </w:r>
          </w:p>
        </w:tc>
        <w:tc>
          <w:tcPr>
            <w:tcW w:w="1001"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纸版八份、电子CAD版一份</w:t>
            </w:r>
          </w:p>
        </w:tc>
        <w:tc>
          <w:tcPr>
            <w:tcW w:w="1001" w:type="pct"/>
            <w:vAlign w:val="center"/>
          </w:tcPr>
          <w:p w:rsidR="00E30963" w:rsidRPr="009043E2" w:rsidRDefault="009043E2">
            <w:pPr>
              <w:rPr>
                <w:rFonts w:ascii="楷体_GB2312" w:eastAsia="楷体_GB2312" w:hAnsi="宋体"/>
                <w:bCs/>
                <w:szCs w:val="24"/>
                <w:rPrChange w:id="518" w:author="Lenovo NB" w:date="2020-11-15T16:27:00Z">
                  <w:rPr>
                    <w:rFonts w:ascii="楷体_GB2312" w:eastAsia="楷体_GB2312" w:hAnsi="宋体"/>
                    <w:bCs/>
                    <w:szCs w:val="24"/>
                  </w:rPr>
                </w:rPrChange>
              </w:rPr>
            </w:pPr>
            <w:ins w:id="519" w:author="Lenovo NB" w:date="2020-11-16T16:03:00Z">
              <w:r w:rsidRPr="009043E2">
                <w:rPr>
                  <w:rFonts w:ascii="楷体_GB2312" w:eastAsia="楷体_GB2312" w:hAnsi="宋体" w:hint="eastAsia"/>
                  <w:bCs/>
                  <w:szCs w:val="24"/>
                  <w:lang w:eastAsia="zh-CN"/>
                </w:rPr>
                <w:t>根据</w:t>
              </w:r>
              <w:r w:rsidRPr="009043E2">
                <w:rPr>
                  <w:rFonts w:ascii="楷体_GB2312" w:eastAsia="楷体_GB2312" w:hAnsi="宋体" w:hint="eastAsia"/>
                  <w:bCs/>
                  <w:szCs w:val="24"/>
                </w:rPr>
                <w:t>业主要求</w:t>
              </w:r>
            </w:ins>
            <w:del w:id="520" w:author="Lenovo NB" w:date="2020-11-16T16:03:00Z">
              <w:r w:rsidR="00487203" w:rsidRPr="009043E2" w:rsidDel="009043E2">
                <w:rPr>
                  <w:rFonts w:ascii="楷体_GB2312" w:eastAsia="楷体_GB2312" w:hAnsi="宋体" w:hint="eastAsia"/>
                  <w:bCs/>
                  <w:szCs w:val="24"/>
                  <w:rPrChange w:id="521" w:author="Lenovo NB" w:date="2020-11-15T16:27:00Z">
                    <w:rPr>
                      <w:rFonts w:ascii="楷体_GB2312" w:eastAsia="楷体_GB2312" w:hAnsi="宋体" w:hint="eastAsia"/>
                      <w:bCs/>
                      <w:szCs w:val="24"/>
                    </w:rPr>
                  </w:rPrChange>
                </w:rPr>
                <w:delText>合同签订后</w:delText>
              </w:r>
              <w:r w:rsidR="00487203" w:rsidRPr="009043E2" w:rsidDel="009043E2">
                <w:rPr>
                  <w:rFonts w:ascii="楷体_GB2312" w:eastAsia="楷体_GB2312" w:hAnsi="宋体"/>
                  <w:bCs/>
                  <w:szCs w:val="24"/>
                  <w:rPrChange w:id="522" w:author="Lenovo NB" w:date="2020-11-15T16:27:00Z">
                    <w:rPr>
                      <w:rFonts w:ascii="楷体_GB2312" w:eastAsia="楷体_GB2312" w:hAnsi="宋体"/>
                      <w:bCs/>
                      <w:szCs w:val="24"/>
                    </w:rPr>
                  </w:rPrChange>
                </w:rPr>
                <w:delText>2个月内</w:delText>
              </w:r>
            </w:del>
          </w:p>
        </w:tc>
      </w:tr>
      <w:tr w:rsidR="00E30963">
        <w:tblPrEx>
          <w:tblBorders>
            <w:top w:val="single" w:sz="4" w:space="0" w:color="auto"/>
            <w:left w:val="single" w:sz="4" w:space="0" w:color="auto"/>
            <w:bottom w:val="single" w:sz="4" w:space="0" w:color="auto"/>
            <w:right w:val="single" w:sz="4" w:space="0" w:color="auto"/>
          </w:tblBorders>
        </w:tblPrEx>
        <w:trPr>
          <w:trHeight w:val="206"/>
        </w:trPr>
        <w:tc>
          <w:tcPr>
            <w:tcW w:w="271"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10</w:t>
            </w:r>
          </w:p>
        </w:tc>
        <w:tc>
          <w:tcPr>
            <w:tcW w:w="2727" w:type="pct"/>
            <w:vAlign w:val="center"/>
          </w:tcPr>
          <w:p w:rsidR="00E30963" w:rsidRDefault="007705EF">
            <w:pPr>
              <w:rPr>
                <w:rFonts w:ascii="楷体_GB2312" w:eastAsia="楷体_GB2312" w:hAnsi="宋体"/>
                <w:bCs/>
                <w:szCs w:val="24"/>
              </w:rPr>
            </w:pPr>
            <w:r>
              <w:rPr>
                <w:rFonts w:ascii="楷体_GB2312" w:eastAsia="楷体_GB2312" w:hAnsi="Arial" w:cs="Arial" w:hint="eastAsia"/>
                <w:bCs/>
                <w:szCs w:val="24"/>
              </w:rPr>
              <w:t>盘柜图、SCADA 功能分析等相关资料</w:t>
            </w:r>
          </w:p>
        </w:tc>
        <w:tc>
          <w:tcPr>
            <w:tcW w:w="1001" w:type="pct"/>
            <w:vAlign w:val="center"/>
          </w:tcPr>
          <w:p w:rsidR="00E30963" w:rsidRDefault="007705EF">
            <w:pPr>
              <w:rPr>
                <w:rFonts w:ascii="楷体_GB2312" w:eastAsia="楷体_GB2312" w:hAnsi="宋体"/>
                <w:bCs/>
                <w:szCs w:val="24"/>
              </w:rPr>
            </w:pPr>
            <w:r>
              <w:rPr>
                <w:rFonts w:ascii="楷体_GB2312" w:eastAsia="楷体_GB2312" w:hAnsi="Arial" w:cs="Arial" w:hint="eastAsia"/>
                <w:bCs/>
                <w:szCs w:val="24"/>
              </w:rPr>
              <w:t>纸版八份、电子CAD版一份</w:t>
            </w:r>
          </w:p>
        </w:tc>
        <w:tc>
          <w:tcPr>
            <w:tcW w:w="1001" w:type="pct"/>
            <w:vAlign w:val="center"/>
          </w:tcPr>
          <w:p w:rsidR="00E30963" w:rsidRPr="009043E2" w:rsidRDefault="009043E2">
            <w:pPr>
              <w:rPr>
                <w:rFonts w:ascii="楷体_GB2312" w:eastAsia="楷体_GB2312" w:hAnsi="宋体"/>
                <w:bCs/>
                <w:szCs w:val="24"/>
                <w:rPrChange w:id="523" w:author="Lenovo NB" w:date="2020-11-15T16:27:00Z">
                  <w:rPr>
                    <w:rFonts w:ascii="楷体_GB2312" w:eastAsia="楷体_GB2312" w:hAnsi="宋体"/>
                    <w:bCs/>
                    <w:szCs w:val="24"/>
                  </w:rPr>
                </w:rPrChange>
              </w:rPr>
            </w:pPr>
            <w:ins w:id="524" w:author="Lenovo NB" w:date="2020-11-16T16:03:00Z">
              <w:r w:rsidRPr="009043E2">
                <w:rPr>
                  <w:rFonts w:ascii="楷体_GB2312" w:eastAsia="楷体_GB2312" w:hAnsi="宋体" w:hint="eastAsia"/>
                  <w:bCs/>
                  <w:szCs w:val="24"/>
                  <w:lang w:eastAsia="zh-CN"/>
                </w:rPr>
                <w:t>根据</w:t>
              </w:r>
              <w:r w:rsidRPr="009043E2">
                <w:rPr>
                  <w:rFonts w:ascii="楷体_GB2312" w:eastAsia="楷体_GB2312" w:hAnsi="宋体" w:hint="eastAsia"/>
                  <w:bCs/>
                  <w:szCs w:val="24"/>
                </w:rPr>
                <w:t>业主要求</w:t>
              </w:r>
            </w:ins>
            <w:del w:id="525" w:author="Lenovo NB" w:date="2020-11-16T16:03:00Z">
              <w:r w:rsidR="00487203" w:rsidRPr="009043E2" w:rsidDel="009043E2">
                <w:rPr>
                  <w:rFonts w:ascii="楷体_GB2312" w:eastAsia="楷体_GB2312" w:hAnsi="Arial" w:cs="Arial" w:hint="eastAsia"/>
                  <w:bCs/>
                  <w:szCs w:val="24"/>
                  <w:rPrChange w:id="526" w:author="Lenovo NB" w:date="2020-11-15T16:27:00Z">
                    <w:rPr>
                      <w:rFonts w:ascii="楷体_GB2312" w:eastAsia="楷体_GB2312" w:hAnsi="Arial" w:cs="Arial" w:hint="eastAsia"/>
                      <w:bCs/>
                      <w:szCs w:val="24"/>
                    </w:rPr>
                  </w:rPrChange>
                </w:rPr>
                <w:delText>合同签订后3个月</w:delText>
              </w:r>
            </w:del>
          </w:p>
        </w:tc>
      </w:tr>
      <w:tr w:rsidR="00E30963">
        <w:tblPrEx>
          <w:tblBorders>
            <w:top w:val="single" w:sz="4" w:space="0" w:color="auto"/>
            <w:left w:val="single" w:sz="4" w:space="0" w:color="auto"/>
            <w:bottom w:val="single" w:sz="4" w:space="0" w:color="auto"/>
            <w:right w:val="single" w:sz="4" w:space="0" w:color="auto"/>
          </w:tblBorders>
        </w:tblPrEx>
        <w:trPr>
          <w:trHeight w:val="206"/>
        </w:trPr>
        <w:tc>
          <w:tcPr>
            <w:tcW w:w="271"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11</w:t>
            </w:r>
          </w:p>
        </w:tc>
        <w:tc>
          <w:tcPr>
            <w:tcW w:w="2727"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数据库“四遥”点表（包括和全厂集控系统、五防系统、DCS系统通信的数据库点表）</w:t>
            </w:r>
          </w:p>
        </w:tc>
        <w:tc>
          <w:tcPr>
            <w:tcW w:w="1001" w:type="pct"/>
            <w:vAlign w:val="center"/>
          </w:tcPr>
          <w:p w:rsidR="00E30963" w:rsidRDefault="007705EF">
            <w:pPr>
              <w:rPr>
                <w:rFonts w:ascii="楷体_GB2312" w:eastAsia="楷体_GB2312" w:hAnsi="宋体"/>
                <w:bCs/>
                <w:szCs w:val="24"/>
              </w:rPr>
            </w:pPr>
            <w:r>
              <w:rPr>
                <w:rFonts w:ascii="楷体_GB2312" w:eastAsia="楷体_GB2312" w:hAnsi="宋体" w:hint="eastAsia"/>
                <w:bCs/>
                <w:szCs w:val="24"/>
              </w:rPr>
              <w:t>纸版八份、电子版一份</w:t>
            </w:r>
          </w:p>
        </w:tc>
        <w:tc>
          <w:tcPr>
            <w:tcW w:w="1001" w:type="pct"/>
            <w:vAlign w:val="center"/>
          </w:tcPr>
          <w:p w:rsidR="00E30963" w:rsidRPr="009043E2" w:rsidRDefault="009043E2">
            <w:pPr>
              <w:rPr>
                <w:rFonts w:ascii="楷体_GB2312" w:eastAsia="楷体_GB2312" w:hAnsi="宋体"/>
                <w:bCs/>
                <w:szCs w:val="24"/>
                <w:rPrChange w:id="527" w:author="Lenovo NB" w:date="2020-11-15T16:27:00Z">
                  <w:rPr>
                    <w:rFonts w:ascii="楷体_GB2312" w:eastAsia="楷体_GB2312" w:hAnsi="宋体"/>
                    <w:bCs/>
                    <w:szCs w:val="24"/>
                  </w:rPr>
                </w:rPrChange>
              </w:rPr>
            </w:pPr>
            <w:ins w:id="528" w:author="Lenovo NB" w:date="2020-11-16T16:03:00Z">
              <w:r w:rsidRPr="009043E2">
                <w:rPr>
                  <w:rFonts w:ascii="楷体_GB2312" w:eastAsia="楷体_GB2312" w:hAnsi="宋体" w:hint="eastAsia"/>
                  <w:bCs/>
                  <w:szCs w:val="24"/>
                  <w:lang w:eastAsia="zh-CN"/>
                </w:rPr>
                <w:t>根据</w:t>
              </w:r>
              <w:r w:rsidRPr="009043E2">
                <w:rPr>
                  <w:rFonts w:ascii="楷体_GB2312" w:eastAsia="楷体_GB2312" w:hAnsi="宋体" w:hint="eastAsia"/>
                  <w:bCs/>
                  <w:szCs w:val="24"/>
                </w:rPr>
                <w:t>业主要求</w:t>
              </w:r>
            </w:ins>
            <w:del w:id="529" w:author="Lenovo NB" w:date="2020-11-16T16:03:00Z">
              <w:r w:rsidR="00487203" w:rsidRPr="009043E2" w:rsidDel="009043E2">
                <w:rPr>
                  <w:rFonts w:ascii="楷体_GB2312" w:eastAsia="楷体_GB2312" w:hAnsi="宋体" w:hint="eastAsia"/>
                  <w:bCs/>
                  <w:szCs w:val="24"/>
                  <w:rPrChange w:id="530" w:author="Lenovo NB" w:date="2020-11-15T16:27:00Z">
                    <w:rPr>
                      <w:rFonts w:ascii="楷体_GB2312" w:eastAsia="楷体_GB2312" w:hAnsi="宋体" w:hint="eastAsia"/>
                      <w:bCs/>
                      <w:szCs w:val="24"/>
                    </w:rPr>
                  </w:rPrChange>
                </w:rPr>
                <w:delText>合同签订后</w:delText>
              </w:r>
              <w:r w:rsidR="00487203" w:rsidRPr="009043E2" w:rsidDel="009043E2">
                <w:rPr>
                  <w:rFonts w:ascii="楷体_GB2312" w:eastAsia="楷体_GB2312" w:hAnsi="宋体"/>
                  <w:bCs/>
                  <w:szCs w:val="24"/>
                  <w:rPrChange w:id="531" w:author="Lenovo NB" w:date="2020-11-15T16:27:00Z">
                    <w:rPr>
                      <w:rFonts w:ascii="楷体_GB2312" w:eastAsia="楷体_GB2312" w:hAnsi="宋体"/>
                      <w:bCs/>
                      <w:szCs w:val="24"/>
                    </w:rPr>
                  </w:rPrChange>
                </w:rPr>
                <w:delText>2个月内</w:delText>
              </w:r>
            </w:del>
          </w:p>
        </w:tc>
      </w:tr>
    </w:tbl>
    <w:p w:rsidR="00E30963" w:rsidRDefault="00E30963">
      <w:pPr>
        <w:rPr>
          <w:rFonts w:ascii="楷体_GB2312" w:eastAsia="楷体_GB2312" w:hAnsi="宋体"/>
          <w:bCs/>
          <w:szCs w:val="24"/>
        </w:rPr>
      </w:pPr>
    </w:p>
    <w:p w:rsidR="00E30963" w:rsidRDefault="007705EF">
      <w:pPr>
        <w:rPr>
          <w:rFonts w:ascii="楷体_GB2312" w:eastAsia="楷体_GB2312" w:hAnsi="宋体"/>
          <w:bCs/>
          <w:szCs w:val="24"/>
        </w:rPr>
      </w:pPr>
      <w:r>
        <w:rPr>
          <w:rFonts w:ascii="楷体_GB2312" w:eastAsia="楷体_GB2312" w:hAnsi="宋体" w:hint="eastAsia"/>
          <w:bCs/>
          <w:szCs w:val="24"/>
        </w:rPr>
        <w:t>15.1.2 全过程响应业主、设计院提出的设计和技术工作联络要求。（费用含在合同总价中）</w:t>
      </w:r>
    </w:p>
    <w:p w:rsidR="00E30963" w:rsidRDefault="007705EF">
      <w:pPr>
        <w:rPr>
          <w:rFonts w:ascii="楷体_GB2312" w:eastAsia="楷体_GB2312" w:hAnsi="宋体"/>
          <w:bCs/>
          <w:szCs w:val="24"/>
        </w:rPr>
      </w:pPr>
      <w:r>
        <w:rPr>
          <w:rFonts w:ascii="楷体_GB2312" w:eastAsia="楷体_GB2312" w:hAnsi="宋体" w:hint="eastAsia"/>
          <w:bCs/>
          <w:szCs w:val="24"/>
        </w:rPr>
        <w:t xml:space="preserve">15.2  安装、调试工作范围 </w:t>
      </w:r>
    </w:p>
    <w:p w:rsidR="00E30963" w:rsidRDefault="007705EF">
      <w:pPr>
        <w:rPr>
          <w:rFonts w:ascii="楷体_GB2312" w:eastAsia="楷体_GB2312" w:hAnsi="宋体"/>
          <w:bCs/>
          <w:szCs w:val="24"/>
        </w:rPr>
      </w:pPr>
      <w:r>
        <w:rPr>
          <w:rFonts w:ascii="楷体_GB2312" w:eastAsia="楷体_GB2312" w:hAnsi="宋体" w:hint="eastAsia"/>
          <w:bCs/>
          <w:szCs w:val="24"/>
        </w:rPr>
        <w:t>15.2.1 指导、配合综合保护器、多功能电能表在开关柜制造厂的安装、接线工作。（费用含在合同总价中）</w:t>
      </w:r>
    </w:p>
    <w:p w:rsidR="00E30963" w:rsidRDefault="007705EF">
      <w:pPr>
        <w:rPr>
          <w:rFonts w:ascii="楷体_GB2312" w:eastAsia="楷体_GB2312" w:hAnsi="宋体"/>
          <w:bCs/>
          <w:szCs w:val="24"/>
        </w:rPr>
      </w:pPr>
      <w:r>
        <w:rPr>
          <w:rFonts w:ascii="楷体_GB2312" w:eastAsia="楷体_GB2312" w:hAnsi="宋体" w:hint="eastAsia"/>
          <w:bCs/>
          <w:szCs w:val="24"/>
        </w:rPr>
        <w:t>15.2.2 负责集控系统、站内SCADA系统、所有通信电缆的敷设、接线（含所有系统内光纤熔接）。</w:t>
      </w:r>
    </w:p>
    <w:p w:rsidR="00E30963" w:rsidRDefault="007705EF">
      <w:pPr>
        <w:rPr>
          <w:rFonts w:ascii="楷体_GB2312" w:eastAsia="楷体_GB2312" w:hAnsi="宋体"/>
          <w:bCs/>
          <w:szCs w:val="24"/>
        </w:rPr>
      </w:pPr>
      <w:r>
        <w:rPr>
          <w:rFonts w:ascii="楷体_GB2312" w:eastAsia="楷体_GB2312" w:hAnsi="宋体" w:hint="eastAsia"/>
          <w:bCs/>
          <w:szCs w:val="24"/>
        </w:rPr>
        <w:t>15.2.3 负责集控系统、站内综合保护器及其它所有需要接入SCADA系统的智能设备的通信接入、调试。</w:t>
      </w:r>
      <w:r>
        <w:rPr>
          <w:rFonts w:ascii="楷体_GB2312" w:eastAsia="楷体_GB2312" w:hAnsi="宋体" w:hint="eastAsia"/>
          <w:bCs/>
          <w:szCs w:val="24"/>
        </w:rPr>
        <w:lastRenderedPageBreak/>
        <w:t>后台监控系统的组态及调试。</w:t>
      </w:r>
    </w:p>
    <w:p w:rsidR="00E30963" w:rsidRDefault="007705EF">
      <w:pPr>
        <w:rPr>
          <w:rFonts w:ascii="楷体_GB2312" w:eastAsia="楷体_GB2312" w:hAnsi="宋体"/>
          <w:bCs/>
          <w:color w:val="FF0000"/>
          <w:szCs w:val="24"/>
        </w:rPr>
      </w:pPr>
      <w:r>
        <w:rPr>
          <w:rFonts w:ascii="楷体_GB2312" w:eastAsia="楷体_GB2312" w:hAnsi="宋体" w:hint="eastAsia"/>
          <w:bCs/>
          <w:szCs w:val="24"/>
        </w:rPr>
        <w:t>15.2.4 负责本区域保护定值整定和计算、配合全厂保护定值整定和计算，并负责本区域二次回路的调试、继电保护试验。负责本区域综保系统接入全厂综保系统的通信接入、调试。</w:t>
      </w:r>
    </w:p>
    <w:p w:rsidR="00E30963" w:rsidRDefault="007705EF">
      <w:pPr>
        <w:rPr>
          <w:rFonts w:ascii="楷体_GB2312" w:eastAsia="楷体_GB2312" w:hAnsi="宋体"/>
          <w:bCs/>
          <w:szCs w:val="24"/>
        </w:rPr>
      </w:pPr>
      <w:r>
        <w:rPr>
          <w:rFonts w:ascii="楷体_GB2312" w:eastAsia="楷体_GB2312" w:hAnsi="宋体" w:hint="eastAsia"/>
          <w:bCs/>
          <w:szCs w:val="24"/>
        </w:rPr>
        <w:t>15.2.5配合全厂调度及监控系统、五防系统、DCS系统、MES系统、220KV总变电所监控系统的通信联调。</w:t>
      </w:r>
    </w:p>
    <w:p w:rsidR="00E30963" w:rsidRDefault="007705EF">
      <w:pPr>
        <w:rPr>
          <w:rFonts w:ascii="楷体_GB2312" w:eastAsia="楷体_GB2312" w:hAnsi="宋体"/>
          <w:bCs/>
          <w:szCs w:val="24"/>
        </w:rPr>
      </w:pPr>
      <w:r>
        <w:rPr>
          <w:rFonts w:ascii="楷体_GB2312" w:eastAsia="楷体_GB2312" w:hAnsi="宋体" w:hint="eastAsia"/>
          <w:bCs/>
          <w:szCs w:val="24"/>
        </w:rPr>
        <w:t>15.2.6 全过程响应其它系统（DCS系统、MES系统等）提出的和变电所SCADA系统的联调配合要求。</w:t>
      </w:r>
    </w:p>
    <w:p w:rsidR="00E30963" w:rsidRDefault="007705EF">
      <w:pPr>
        <w:rPr>
          <w:rFonts w:ascii="楷体_GB2312" w:eastAsia="楷体_GB2312" w:hAnsi="宋体"/>
          <w:bCs/>
          <w:szCs w:val="24"/>
        </w:rPr>
      </w:pPr>
      <w:r>
        <w:rPr>
          <w:rFonts w:ascii="楷体_GB2312" w:eastAsia="楷体_GB2312" w:hAnsi="宋体" w:hint="eastAsia"/>
          <w:bCs/>
          <w:szCs w:val="24"/>
        </w:rPr>
        <w:t>15.2.7  投标人须提供本工程的所有连接的光缆、以太网线（超六类屏蔽以太网线）、屏蔽双绞线，及所需光纤接线盒、跳线、尾纤和其它所需网络通讯配件，并负责所有线缆的敷设和连接、光纤熔接等工作。所有费用包含于合同总价中，若有漏算，视为优惠报价。</w:t>
      </w:r>
    </w:p>
    <w:p w:rsidR="00E30963" w:rsidRDefault="007705EF">
      <w:pPr>
        <w:rPr>
          <w:rFonts w:ascii="楷体_GB2312" w:eastAsia="楷体_GB2312" w:hAnsi="宋体"/>
          <w:bCs/>
          <w:szCs w:val="24"/>
        </w:rPr>
      </w:pPr>
      <w:r>
        <w:rPr>
          <w:rFonts w:ascii="楷体_GB2312" w:eastAsia="楷体_GB2312" w:hAnsi="宋体" w:hint="eastAsia"/>
          <w:bCs/>
          <w:szCs w:val="24"/>
        </w:rPr>
        <w:t>15.3  工程验收工作</w:t>
      </w:r>
    </w:p>
    <w:p w:rsidR="00E30963" w:rsidRDefault="007705EF">
      <w:pPr>
        <w:rPr>
          <w:rFonts w:ascii="楷体_GB2312" w:eastAsia="楷体_GB2312" w:hAnsi="宋体"/>
          <w:bCs/>
          <w:szCs w:val="24"/>
        </w:rPr>
      </w:pPr>
      <w:r>
        <w:rPr>
          <w:rFonts w:ascii="楷体_GB2312" w:eastAsia="楷体_GB2312" w:hAnsi="宋体" w:hint="eastAsia"/>
          <w:bCs/>
          <w:szCs w:val="24"/>
        </w:rPr>
        <w:t>15.3.1 配合业主完成所供设备和SCADA系统的各项功能及技术指标的抽检和验收。</w:t>
      </w:r>
    </w:p>
    <w:p w:rsidR="00E30963" w:rsidRDefault="007705EF">
      <w:pPr>
        <w:rPr>
          <w:rFonts w:ascii="楷体_GB2312" w:eastAsia="楷体_GB2312" w:hAnsi="宋体"/>
          <w:bCs/>
          <w:szCs w:val="24"/>
        </w:rPr>
      </w:pPr>
      <w:r>
        <w:rPr>
          <w:rFonts w:ascii="楷体_GB2312" w:eastAsia="楷体_GB2312" w:hAnsi="宋体" w:hint="eastAsia"/>
          <w:bCs/>
          <w:szCs w:val="24"/>
        </w:rPr>
        <w:t xml:space="preserve">15.3.2 每个变电站每套SCADA系统提供以下竣工资料： </w:t>
      </w:r>
    </w:p>
    <w:p w:rsidR="00E30963" w:rsidRDefault="007705EF">
      <w:pPr>
        <w:numPr>
          <w:ilvl w:val="0"/>
          <w:numId w:val="34"/>
        </w:numPr>
        <w:jc w:val="both"/>
        <w:rPr>
          <w:rFonts w:ascii="楷体_GB2312" w:eastAsia="楷体_GB2312" w:hAnsi="宋体"/>
          <w:bCs/>
          <w:szCs w:val="24"/>
        </w:rPr>
      </w:pPr>
      <w:r>
        <w:rPr>
          <w:rFonts w:ascii="楷体_GB2312" w:eastAsia="楷体_GB2312" w:hAnsi="宋体" w:hint="eastAsia"/>
          <w:bCs/>
          <w:szCs w:val="24"/>
        </w:rPr>
        <w:t>集控系统使用说明书。</w:t>
      </w:r>
    </w:p>
    <w:p w:rsidR="00E30963" w:rsidRDefault="007705EF">
      <w:pPr>
        <w:numPr>
          <w:ilvl w:val="0"/>
          <w:numId w:val="34"/>
        </w:numPr>
        <w:jc w:val="both"/>
        <w:rPr>
          <w:rFonts w:ascii="楷体_GB2312" w:eastAsia="楷体_GB2312" w:hAnsi="宋体"/>
          <w:bCs/>
          <w:szCs w:val="24"/>
        </w:rPr>
      </w:pPr>
      <w:r>
        <w:rPr>
          <w:rFonts w:ascii="楷体_GB2312" w:eastAsia="楷体_GB2312" w:hAnsi="宋体" w:hint="eastAsia"/>
          <w:bCs/>
          <w:szCs w:val="24"/>
        </w:rPr>
        <w:t>SCADA系统使用手册。（纸版七份、电子版一份）</w:t>
      </w:r>
    </w:p>
    <w:p w:rsidR="00E30963" w:rsidRDefault="007705EF">
      <w:pPr>
        <w:numPr>
          <w:ilvl w:val="0"/>
          <w:numId w:val="34"/>
        </w:numPr>
        <w:jc w:val="both"/>
        <w:rPr>
          <w:rFonts w:ascii="楷体_GB2312" w:eastAsia="楷体_GB2312" w:hAnsi="宋体"/>
          <w:bCs/>
          <w:szCs w:val="24"/>
        </w:rPr>
      </w:pPr>
      <w:r>
        <w:rPr>
          <w:rFonts w:ascii="楷体_GB2312" w:eastAsia="楷体_GB2312" w:hAnsi="宋体" w:hint="eastAsia"/>
          <w:bCs/>
          <w:szCs w:val="24"/>
        </w:rPr>
        <w:t>SCADA系统通信组网图。（纸版七份、电子版一份）</w:t>
      </w:r>
    </w:p>
    <w:p w:rsidR="00E30963" w:rsidRDefault="007705EF">
      <w:pPr>
        <w:numPr>
          <w:ilvl w:val="0"/>
          <w:numId w:val="34"/>
        </w:numPr>
        <w:jc w:val="both"/>
        <w:rPr>
          <w:rFonts w:ascii="楷体_GB2312" w:eastAsia="楷体_GB2312" w:hAnsi="宋体"/>
          <w:bCs/>
          <w:szCs w:val="24"/>
        </w:rPr>
      </w:pPr>
      <w:r>
        <w:rPr>
          <w:rFonts w:ascii="楷体_GB2312" w:eastAsia="楷体_GB2312" w:hAnsi="宋体" w:hint="eastAsia"/>
          <w:bCs/>
          <w:szCs w:val="24"/>
        </w:rPr>
        <w:t>SCADA系统“四遥”功能指标测试报告完整的数据库点表。功能测试项目见12.2.5.2 条SCADA系统技术指标。（纸版七份、电子版一份）</w:t>
      </w:r>
    </w:p>
    <w:p w:rsidR="00E30963" w:rsidRDefault="007705EF">
      <w:pPr>
        <w:numPr>
          <w:ilvl w:val="0"/>
          <w:numId w:val="34"/>
        </w:numPr>
        <w:jc w:val="both"/>
        <w:rPr>
          <w:rFonts w:ascii="楷体_GB2312" w:eastAsia="楷体_GB2312" w:hAnsi="宋体"/>
          <w:bCs/>
          <w:szCs w:val="24"/>
        </w:rPr>
      </w:pPr>
      <w:r>
        <w:rPr>
          <w:rFonts w:ascii="楷体_GB2312" w:eastAsia="楷体_GB2312" w:hAnsi="宋体" w:hint="eastAsia"/>
          <w:bCs/>
          <w:szCs w:val="24"/>
        </w:rPr>
        <w:t>和其它系统（全厂调度及监控系统、五防系统、DCS系统、全厂综保系统等）通信测试报告及数据库点表。（纸版七份、电子版一份）</w:t>
      </w:r>
    </w:p>
    <w:p w:rsidR="00E30963" w:rsidRDefault="007705EF">
      <w:pPr>
        <w:numPr>
          <w:ilvl w:val="0"/>
          <w:numId w:val="34"/>
        </w:numPr>
        <w:jc w:val="both"/>
        <w:rPr>
          <w:rFonts w:ascii="楷体_GB2312" w:eastAsia="楷体_GB2312" w:hAnsi="宋体"/>
          <w:bCs/>
          <w:szCs w:val="24"/>
        </w:rPr>
      </w:pPr>
      <w:r>
        <w:rPr>
          <w:rFonts w:ascii="楷体_GB2312" w:eastAsia="楷体_GB2312" w:hAnsi="宋体" w:hint="eastAsia"/>
          <w:bCs/>
          <w:szCs w:val="24"/>
        </w:rPr>
        <w:t>综合保护器使用说明书。（纸版七份、电子版一份）</w:t>
      </w:r>
    </w:p>
    <w:p w:rsidR="00E30963" w:rsidRDefault="007705EF">
      <w:pPr>
        <w:numPr>
          <w:ilvl w:val="0"/>
          <w:numId w:val="34"/>
        </w:numPr>
        <w:jc w:val="both"/>
        <w:rPr>
          <w:rFonts w:ascii="楷体_GB2312" w:eastAsia="楷体_GB2312" w:hAnsi="宋体"/>
          <w:bCs/>
          <w:szCs w:val="24"/>
        </w:rPr>
      </w:pPr>
      <w:r>
        <w:rPr>
          <w:rFonts w:ascii="楷体_GB2312" w:eastAsia="楷体_GB2312" w:hAnsi="宋体" w:hint="eastAsia"/>
          <w:bCs/>
          <w:szCs w:val="24"/>
        </w:rPr>
        <w:t>保护调试整定软件说明书。（纸版七份、电子版一份）</w:t>
      </w:r>
    </w:p>
    <w:p w:rsidR="00E30963" w:rsidRDefault="007705EF">
      <w:pPr>
        <w:numPr>
          <w:ilvl w:val="0"/>
          <w:numId w:val="34"/>
        </w:numPr>
        <w:jc w:val="both"/>
        <w:rPr>
          <w:rFonts w:ascii="楷体_GB2312" w:eastAsia="楷体_GB2312" w:hAnsi="宋体"/>
          <w:bCs/>
          <w:szCs w:val="24"/>
        </w:rPr>
      </w:pPr>
      <w:r>
        <w:rPr>
          <w:rFonts w:ascii="楷体_GB2312" w:eastAsia="楷体_GB2312" w:hAnsi="宋体" w:hint="eastAsia"/>
          <w:bCs/>
          <w:szCs w:val="24"/>
        </w:rPr>
        <w:t>通信管理机使用说明书。（二份）</w:t>
      </w:r>
    </w:p>
    <w:p w:rsidR="00E30963" w:rsidRDefault="007705EF">
      <w:pPr>
        <w:numPr>
          <w:ilvl w:val="0"/>
          <w:numId w:val="34"/>
        </w:numPr>
        <w:jc w:val="both"/>
        <w:rPr>
          <w:rFonts w:ascii="楷体_GB2312" w:eastAsia="楷体_GB2312" w:hAnsi="宋体"/>
          <w:bCs/>
          <w:szCs w:val="24"/>
        </w:rPr>
      </w:pPr>
      <w:r>
        <w:rPr>
          <w:rFonts w:ascii="楷体_GB2312" w:eastAsia="楷体_GB2312" w:hAnsi="宋体" w:hint="eastAsia"/>
          <w:bCs/>
          <w:szCs w:val="24"/>
        </w:rPr>
        <w:t>光纤网络交换机使用说明书。（二份）</w:t>
      </w:r>
    </w:p>
    <w:p w:rsidR="00E30963" w:rsidRDefault="007705EF">
      <w:pPr>
        <w:numPr>
          <w:ilvl w:val="0"/>
          <w:numId w:val="34"/>
        </w:numPr>
        <w:jc w:val="both"/>
        <w:rPr>
          <w:rFonts w:ascii="楷体_GB2312" w:eastAsia="楷体_GB2312" w:hAnsi="宋体"/>
          <w:bCs/>
          <w:szCs w:val="24"/>
        </w:rPr>
      </w:pPr>
      <w:r>
        <w:rPr>
          <w:rFonts w:ascii="楷体_GB2312" w:eastAsia="楷体_GB2312" w:hAnsi="宋体" w:hint="eastAsia"/>
          <w:bCs/>
          <w:szCs w:val="24"/>
        </w:rPr>
        <w:t>电源快切装置</w:t>
      </w:r>
      <w:bookmarkStart w:id="532" w:name="OLE_LINK13"/>
      <w:bookmarkStart w:id="533" w:name="OLE_LINK14"/>
      <w:r>
        <w:rPr>
          <w:rFonts w:ascii="楷体_GB2312" w:eastAsia="楷体_GB2312" w:hAnsi="宋体" w:hint="eastAsia"/>
          <w:bCs/>
          <w:szCs w:val="24"/>
        </w:rPr>
        <w:t>使用说明书</w:t>
      </w:r>
      <w:bookmarkEnd w:id="532"/>
      <w:bookmarkEnd w:id="533"/>
      <w:r>
        <w:rPr>
          <w:rFonts w:ascii="楷体_GB2312" w:eastAsia="楷体_GB2312" w:hAnsi="宋体" w:hint="eastAsia"/>
          <w:bCs/>
          <w:szCs w:val="24"/>
        </w:rPr>
        <w:t xml:space="preserve">。（二份） </w:t>
      </w:r>
    </w:p>
    <w:p w:rsidR="00E30963" w:rsidRDefault="007705EF">
      <w:pPr>
        <w:rPr>
          <w:rFonts w:ascii="楷体_GB2312" w:eastAsia="楷体_GB2312" w:hAnsi="宋体"/>
          <w:bCs/>
          <w:szCs w:val="24"/>
        </w:rPr>
      </w:pPr>
      <w:r>
        <w:rPr>
          <w:rFonts w:ascii="楷体_GB2312" w:eastAsia="楷体_GB2312" w:hAnsi="宋体" w:hint="eastAsia"/>
          <w:bCs/>
          <w:szCs w:val="24"/>
        </w:rPr>
        <w:t>15.3.3 配合其它系统和设备供应商或工程承包方完成和SCADA系统相关的工程验收。</w:t>
      </w:r>
    </w:p>
    <w:p w:rsidR="00E30963" w:rsidRDefault="007705EF">
      <w:pPr>
        <w:rPr>
          <w:rFonts w:ascii="楷体_GB2312" w:eastAsia="楷体_GB2312" w:hAnsi="宋体"/>
          <w:bCs/>
          <w:szCs w:val="24"/>
        </w:rPr>
      </w:pPr>
      <w:r>
        <w:rPr>
          <w:rFonts w:ascii="楷体_GB2312" w:eastAsia="楷体_GB2312" w:hAnsi="宋体" w:hint="eastAsia"/>
          <w:bCs/>
          <w:szCs w:val="24"/>
        </w:rPr>
        <w:t xml:space="preserve">15.4  备品备件  </w:t>
      </w:r>
    </w:p>
    <w:p w:rsidR="00E30963" w:rsidRDefault="007705EF">
      <w:pPr>
        <w:rPr>
          <w:rFonts w:ascii="楷体_GB2312" w:eastAsia="楷体_GB2312" w:hAnsi="宋体"/>
          <w:bCs/>
          <w:szCs w:val="24"/>
        </w:rPr>
      </w:pPr>
      <w:r>
        <w:rPr>
          <w:rFonts w:ascii="楷体_GB2312" w:eastAsia="楷体_GB2312" w:hAnsi="宋体" w:hint="eastAsia"/>
          <w:bCs/>
          <w:szCs w:val="24"/>
        </w:rPr>
        <w:t>要求投标人提供备品备件，备品备件费用包括在报价总额中，详见附表三</w:t>
      </w:r>
    </w:p>
    <w:p w:rsidR="00E30963" w:rsidRDefault="007705EF">
      <w:pPr>
        <w:pStyle w:val="SINOPEC-1"/>
        <w:numPr>
          <w:ilvl w:val="0"/>
          <w:numId w:val="17"/>
        </w:numPr>
        <w:spacing w:before="240" w:afterLines="0" w:line="240" w:lineRule="auto"/>
        <w:rPr>
          <w:rFonts w:ascii="楷体_GB2312" w:eastAsia="楷体_GB2312" w:hAnsi="宋体"/>
          <w:b w:val="0"/>
        </w:rPr>
      </w:pPr>
      <w:bookmarkStart w:id="534" w:name="_Toc201854597"/>
      <w:bookmarkStart w:id="535" w:name="_Toc274842268"/>
      <w:r>
        <w:rPr>
          <w:rFonts w:ascii="楷体_GB2312" w:eastAsia="楷体_GB2312" w:hAnsi="宋体" w:hint="eastAsia"/>
          <w:b w:val="0"/>
        </w:rPr>
        <w:t>技术联络和</w:t>
      </w:r>
      <w:bookmarkEnd w:id="534"/>
      <w:r>
        <w:rPr>
          <w:rFonts w:ascii="楷体_GB2312" w:eastAsia="楷体_GB2312" w:hAnsi="宋体" w:hint="eastAsia"/>
          <w:b w:val="0"/>
        </w:rPr>
        <w:t>培训</w:t>
      </w:r>
      <w:bookmarkEnd w:id="535"/>
    </w:p>
    <w:p w:rsidR="00E30963" w:rsidRDefault="007705EF">
      <w:pPr>
        <w:rPr>
          <w:rFonts w:ascii="楷体_GB2312" w:eastAsia="楷体_GB2312" w:hAnsi="宋体" w:cs="Arial"/>
          <w:bCs/>
          <w:szCs w:val="24"/>
        </w:rPr>
      </w:pPr>
      <w:r>
        <w:rPr>
          <w:rFonts w:ascii="楷体_GB2312" w:eastAsia="楷体_GB2312" w:hAnsi="宋体" w:hint="eastAsia"/>
          <w:bCs/>
          <w:szCs w:val="24"/>
        </w:rPr>
        <w:t xml:space="preserve">16.1  </w:t>
      </w:r>
      <w:r>
        <w:rPr>
          <w:rFonts w:ascii="楷体_GB2312" w:eastAsia="楷体_GB2312" w:hAnsi="宋体" w:cs="Arial" w:hint="eastAsia"/>
          <w:bCs/>
          <w:szCs w:val="24"/>
        </w:rPr>
        <w:t>技术联络会</w:t>
      </w:r>
    </w:p>
    <w:p w:rsidR="00E30963" w:rsidRDefault="007705EF">
      <w:pPr>
        <w:ind w:firstLineChars="200" w:firstLine="480"/>
        <w:rPr>
          <w:rFonts w:ascii="楷体_GB2312" w:eastAsia="楷体_GB2312" w:hAnsi="宋体" w:cs="Arial"/>
          <w:bCs/>
          <w:szCs w:val="24"/>
        </w:rPr>
      </w:pPr>
      <w:r>
        <w:rPr>
          <w:rFonts w:ascii="楷体_GB2312" w:eastAsia="楷体_GB2312" w:hAnsi="宋体" w:cs="Arial" w:hint="eastAsia"/>
          <w:bCs/>
          <w:szCs w:val="24"/>
        </w:rPr>
        <w:t>为使业主提出的要求能得到正确落实，并协调、解决各有关方技术问题，在合同生效后，根据项目进度需要，适时召开</w:t>
      </w:r>
      <w:del w:id="536" w:author="Lenovo NB" w:date="2020-11-15T16:31:00Z">
        <w:r w:rsidDel="00313716">
          <w:rPr>
            <w:rFonts w:ascii="楷体_GB2312" w:eastAsia="楷体_GB2312" w:hAnsi="宋体" w:cs="Arial" w:hint="eastAsia"/>
            <w:bCs/>
            <w:szCs w:val="24"/>
          </w:rPr>
          <w:delText>4次</w:delText>
        </w:r>
      </w:del>
      <w:r>
        <w:rPr>
          <w:rFonts w:ascii="楷体_GB2312" w:eastAsia="楷体_GB2312" w:hAnsi="宋体" w:cs="Arial" w:hint="eastAsia"/>
          <w:bCs/>
          <w:szCs w:val="24"/>
        </w:rPr>
        <w:t>技术联络会。双方在联络会上商议和确认相关事项。</w:t>
      </w:r>
    </w:p>
    <w:p w:rsidR="00E30963" w:rsidRDefault="007705EF">
      <w:pPr>
        <w:ind w:firstLineChars="200" w:firstLine="480"/>
        <w:rPr>
          <w:rFonts w:ascii="楷体_GB2312" w:eastAsia="楷体_GB2312" w:hAnsi="宋体" w:cs="Arial"/>
          <w:bCs/>
          <w:szCs w:val="24"/>
        </w:rPr>
      </w:pPr>
      <w:r>
        <w:rPr>
          <w:rFonts w:ascii="楷体_GB2312" w:eastAsia="楷体_GB2312" w:hAnsi="宋体" w:cs="Arial" w:hint="eastAsia"/>
          <w:bCs/>
          <w:szCs w:val="24"/>
        </w:rPr>
        <w:t>有关技术联络的具体时间、地点和内容要求由投标方、买方、业主三方商定，买方、业主、设计方及其它方参会人员的差旅费、住宿费自行承担，会务费投标方负责。</w:t>
      </w:r>
    </w:p>
    <w:p w:rsidR="00E30963" w:rsidRDefault="007705EF">
      <w:pPr>
        <w:rPr>
          <w:rFonts w:ascii="楷体_GB2312" w:eastAsia="楷体_GB2312" w:hAnsi="宋体" w:cs="Arial"/>
          <w:bCs/>
          <w:szCs w:val="24"/>
        </w:rPr>
      </w:pPr>
      <w:r>
        <w:rPr>
          <w:rFonts w:ascii="楷体_GB2312" w:eastAsia="楷体_GB2312" w:hAnsi="宋体" w:hint="eastAsia"/>
          <w:bCs/>
          <w:szCs w:val="24"/>
        </w:rPr>
        <w:t xml:space="preserve">16.2  </w:t>
      </w:r>
      <w:r>
        <w:rPr>
          <w:rFonts w:ascii="楷体_GB2312" w:eastAsia="楷体_GB2312" w:hAnsi="宋体" w:cs="Arial" w:hint="eastAsia"/>
          <w:bCs/>
          <w:szCs w:val="24"/>
        </w:rPr>
        <w:t>培训</w:t>
      </w:r>
    </w:p>
    <w:p w:rsidR="00E30963" w:rsidRDefault="007705EF">
      <w:pPr>
        <w:ind w:firstLineChars="200" w:firstLine="480"/>
        <w:rPr>
          <w:rFonts w:ascii="楷体_GB2312" w:eastAsia="楷体_GB2312" w:hAnsi="宋体" w:cs="Arial"/>
          <w:bCs/>
          <w:szCs w:val="24"/>
        </w:rPr>
      </w:pPr>
      <w:r>
        <w:rPr>
          <w:rFonts w:ascii="楷体_GB2312" w:eastAsia="楷体_GB2312" w:hAnsi="宋体" w:cs="Arial" w:hint="eastAsia"/>
          <w:bCs/>
          <w:szCs w:val="24"/>
        </w:rPr>
        <w:t>为使业主人员能熟练掌握，正确使用投标方提供的设备，使之能安全，可靠地运行，投标方必须对业主人员进行技术培训。提供培训人员所需的技术资料，图纸，工具，手册等，使培训人员在预定时间内掌握设备特性和性能，熟练操作及运行维修。</w:t>
      </w:r>
    </w:p>
    <w:tbl>
      <w:tblPr>
        <w:tblW w:w="10136" w:type="dxa"/>
        <w:jc w:val="center"/>
        <w:tblBorders>
          <w:top w:val="double" w:sz="2" w:space="0" w:color="auto"/>
          <w:left w:val="double" w:sz="2" w:space="0" w:color="auto"/>
          <w:bottom w:val="double" w:sz="2" w:space="0" w:color="auto"/>
          <w:right w:val="double" w:sz="2" w:space="0" w:color="auto"/>
          <w:insideH w:val="single" w:sz="2" w:space="0" w:color="auto"/>
          <w:insideV w:val="single" w:sz="2" w:space="0" w:color="auto"/>
        </w:tblBorders>
        <w:tblLayout w:type="fixed"/>
        <w:tblLook w:val="04A0"/>
      </w:tblPr>
      <w:tblGrid>
        <w:gridCol w:w="816"/>
        <w:gridCol w:w="1418"/>
        <w:gridCol w:w="1843"/>
        <w:gridCol w:w="1134"/>
        <w:gridCol w:w="3969"/>
        <w:gridCol w:w="956"/>
      </w:tblGrid>
      <w:tr w:rsidR="00E30963">
        <w:trPr>
          <w:cantSplit/>
          <w:trHeight w:val="795"/>
          <w:jc w:val="center"/>
        </w:trPr>
        <w:tc>
          <w:tcPr>
            <w:tcW w:w="816" w:type="dxa"/>
            <w:shd w:val="clear" w:color="auto" w:fill="D9D9D9"/>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序号</w:t>
            </w:r>
          </w:p>
        </w:tc>
        <w:tc>
          <w:tcPr>
            <w:tcW w:w="1418" w:type="dxa"/>
            <w:shd w:val="clear" w:color="auto" w:fill="D9D9D9"/>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计划学时</w:t>
            </w:r>
          </w:p>
        </w:tc>
        <w:tc>
          <w:tcPr>
            <w:tcW w:w="1843" w:type="dxa"/>
            <w:shd w:val="clear" w:color="auto" w:fill="D9D9D9"/>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参加培训人数</w:t>
            </w:r>
          </w:p>
        </w:tc>
        <w:tc>
          <w:tcPr>
            <w:tcW w:w="1134" w:type="dxa"/>
            <w:shd w:val="clear" w:color="auto" w:fill="D9D9D9"/>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地点</w:t>
            </w:r>
          </w:p>
        </w:tc>
        <w:tc>
          <w:tcPr>
            <w:tcW w:w="3969" w:type="dxa"/>
            <w:shd w:val="clear" w:color="auto" w:fill="D9D9D9"/>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培训内容</w:t>
            </w:r>
          </w:p>
        </w:tc>
        <w:tc>
          <w:tcPr>
            <w:tcW w:w="956" w:type="dxa"/>
            <w:shd w:val="clear" w:color="auto" w:fill="D9D9D9"/>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备注</w:t>
            </w:r>
          </w:p>
        </w:tc>
      </w:tr>
      <w:tr w:rsidR="00E30963">
        <w:trPr>
          <w:trHeight w:val="494"/>
          <w:jc w:val="center"/>
        </w:trPr>
        <w:tc>
          <w:tcPr>
            <w:tcW w:w="816" w:type="dxa"/>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1</w:t>
            </w:r>
          </w:p>
        </w:tc>
        <w:tc>
          <w:tcPr>
            <w:tcW w:w="1418" w:type="dxa"/>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40</w:t>
            </w:r>
          </w:p>
        </w:tc>
        <w:tc>
          <w:tcPr>
            <w:tcW w:w="1843" w:type="dxa"/>
            <w:vAlign w:val="center"/>
          </w:tcPr>
          <w:p w:rsidR="00E30963" w:rsidRDefault="007705EF">
            <w:pPr>
              <w:jc w:val="center"/>
              <w:rPr>
                <w:rFonts w:ascii="楷体_GB2312" w:eastAsia="楷体_GB2312" w:hAnsi="宋体"/>
                <w:bCs/>
                <w:szCs w:val="24"/>
                <w:highlight w:val="red"/>
              </w:rPr>
            </w:pPr>
            <w:r>
              <w:rPr>
                <w:rFonts w:ascii="楷体_GB2312" w:eastAsia="楷体_GB2312" w:hAnsi="宋体" w:hint="eastAsia"/>
                <w:bCs/>
                <w:szCs w:val="24"/>
              </w:rPr>
              <w:t>6</w:t>
            </w:r>
          </w:p>
        </w:tc>
        <w:tc>
          <w:tcPr>
            <w:tcW w:w="1134" w:type="dxa"/>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厂家</w:t>
            </w:r>
          </w:p>
        </w:tc>
        <w:tc>
          <w:tcPr>
            <w:tcW w:w="3969" w:type="dxa"/>
            <w:vAlign w:val="center"/>
          </w:tcPr>
          <w:p w:rsidR="00E30963" w:rsidRDefault="007705EF">
            <w:pPr>
              <w:rPr>
                <w:rFonts w:ascii="楷体_GB2312" w:eastAsia="楷体_GB2312" w:hAnsi="宋体"/>
                <w:bCs/>
                <w:szCs w:val="24"/>
              </w:rPr>
            </w:pPr>
            <w:r>
              <w:rPr>
                <w:rFonts w:ascii="楷体_GB2312" w:eastAsia="楷体_GB2312" w:hAnsi="宋体" w:hint="eastAsia"/>
                <w:bCs/>
                <w:szCs w:val="24"/>
              </w:rPr>
              <w:t xml:space="preserve">综合保护器及SCADA系统的原理、结构、调试、维护及故障处理知识。 </w:t>
            </w:r>
          </w:p>
        </w:tc>
        <w:tc>
          <w:tcPr>
            <w:tcW w:w="956" w:type="dxa"/>
          </w:tcPr>
          <w:p w:rsidR="00E30963" w:rsidRDefault="00E30963">
            <w:pPr>
              <w:jc w:val="center"/>
              <w:rPr>
                <w:rFonts w:ascii="楷体_GB2312" w:eastAsia="楷体_GB2312" w:hAnsi="宋体"/>
                <w:bCs/>
                <w:szCs w:val="24"/>
              </w:rPr>
            </w:pPr>
          </w:p>
        </w:tc>
      </w:tr>
      <w:tr w:rsidR="00E30963">
        <w:trPr>
          <w:trHeight w:val="473"/>
          <w:jc w:val="center"/>
        </w:trPr>
        <w:tc>
          <w:tcPr>
            <w:tcW w:w="816" w:type="dxa"/>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lastRenderedPageBreak/>
              <w:t>2</w:t>
            </w:r>
          </w:p>
        </w:tc>
        <w:tc>
          <w:tcPr>
            <w:tcW w:w="1418" w:type="dxa"/>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120</w:t>
            </w:r>
          </w:p>
        </w:tc>
        <w:tc>
          <w:tcPr>
            <w:tcW w:w="1843" w:type="dxa"/>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待定</w:t>
            </w:r>
          </w:p>
        </w:tc>
        <w:tc>
          <w:tcPr>
            <w:tcW w:w="1134" w:type="dxa"/>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现场</w:t>
            </w:r>
          </w:p>
        </w:tc>
        <w:tc>
          <w:tcPr>
            <w:tcW w:w="3969" w:type="dxa"/>
            <w:vAlign w:val="center"/>
          </w:tcPr>
          <w:p w:rsidR="00E30963" w:rsidRDefault="007705EF">
            <w:pPr>
              <w:jc w:val="center"/>
              <w:rPr>
                <w:rFonts w:ascii="楷体_GB2312" w:eastAsia="楷体_GB2312" w:hAnsi="宋体"/>
                <w:bCs/>
                <w:szCs w:val="24"/>
              </w:rPr>
            </w:pPr>
            <w:r>
              <w:rPr>
                <w:rFonts w:ascii="楷体_GB2312" w:eastAsia="楷体_GB2312" w:hAnsi="宋体" w:hint="eastAsia"/>
                <w:bCs/>
                <w:szCs w:val="24"/>
              </w:rPr>
              <w:t>日常使用、运行、维护知识</w:t>
            </w:r>
          </w:p>
        </w:tc>
        <w:tc>
          <w:tcPr>
            <w:tcW w:w="956" w:type="dxa"/>
          </w:tcPr>
          <w:p w:rsidR="00E30963" w:rsidRDefault="00E30963">
            <w:pPr>
              <w:jc w:val="center"/>
              <w:rPr>
                <w:rFonts w:ascii="楷体_GB2312" w:eastAsia="楷体_GB2312" w:hAnsi="宋体"/>
                <w:bCs/>
                <w:szCs w:val="24"/>
              </w:rPr>
            </w:pPr>
          </w:p>
        </w:tc>
      </w:tr>
    </w:tbl>
    <w:p w:rsidR="00E30963" w:rsidRDefault="007705EF">
      <w:pPr>
        <w:rPr>
          <w:rFonts w:ascii="楷体_GB2312" w:eastAsia="楷体_GB2312" w:hAnsi="宋体" w:cs="Arial"/>
          <w:bCs/>
          <w:szCs w:val="24"/>
        </w:rPr>
      </w:pPr>
      <w:r>
        <w:rPr>
          <w:rFonts w:ascii="楷体_GB2312" w:eastAsia="楷体_GB2312" w:hAnsi="宋体" w:cs="Arial" w:hint="eastAsia"/>
          <w:bCs/>
          <w:szCs w:val="24"/>
        </w:rPr>
        <w:t>注：业主参加厂家培训人员的差旅费、住宿费自行承担，其它费用投标方负责。</w:t>
      </w:r>
    </w:p>
    <w:p w:rsidR="00E30963" w:rsidRDefault="007705EF">
      <w:pPr>
        <w:pStyle w:val="SINOPEC-1"/>
        <w:numPr>
          <w:ilvl w:val="0"/>
          <w:numId w:val="17"/>
        </w:numPr>
        <w:spacing w:before="240" w:afterLines="0" w:line="240" w:lineRule="auto"/>
        <w:rPr>
          <w:rFonts w:ascii="楷体_GB2312" w:eastAsia="楷体_GB2312" w:hAnsi="宋体"/>
          <w:b w:val="0"/>
        </w:rPr>
      </w:pPr>
      <w:bookmarkStart w:id="537" w:name="_Toc274842269"/>
      <w:r>
        <w:rPr>
          <w:rFonts w:ascii="楷体_GB2312" w:eastAsia="楷体_GB2312" w:hAnsi="宋体" w:hint="eastAsia"/>
          <w:b w:val="0"/>
        </w:rPr>
        <w:t>服务要求</w:t>
      </w:r>
      <w:bookmarkEnd w:id="537"/>
    </w:p>
    <w:p w:rsidR="00E30963" w:rsidRDefault="007705EF">
      <w:pPr>
        <w:tabs>
          <w:tab w:val="left" w:pos="945"/>
        </w:tabs>
        <w:rPr>
          <w:rFonts w:ascii="楷体_GB2312" w:eastAsia="楷体_GB2312" w:hAnsi="宋体"/>
          <w:bCs/>
          <w:szCs w:val="24"/>
        </w:rPr>
      </w:pPr>
      <w:r>
        <w:rPr>
          <w:rFonts w:ascii="楷体_GB2312" w:eastAsia="楷体_GB2312" w:hAnsi="宋体" w:hint="eastAsia"/>
          <w:bCs/>
          <w:szCs w:val="24"/>
        </w:rPr>
        <w:t>17.1  在质量保证期内，因投标方原因造成所提供设备和系统不能正常运行或零部件损坏，投标方负责无偿修复或更换。</w:t>
      </w:r>
    </w:p>
    <w:p w:rsidR="00E30963" w:rsidRDefault="007705EF">
      <w:pPr>
        <w:rPr>
          <w:rFonts w:ascii="楷体_GB2312" w:eastAsia="楷体_GB2312" w:hAnsi="宋体"/>
          <w:bCs/>
          <w:szCs w:val="24"/>
        </w:rPr>
      </w:pPr>
      <w:r>
        <w:rPr>
          <w:rFonts w:ascii="楷体_GB2312" w:eastAsia="楷体_GB2312" w:hAnsi="宋体" w:hint="eastAsia"/>
          <w:bCs/>
          <w:szCs w:val="24"/>
        </w:rPr>
        <w:t>17.2  质量保证期内投标方无偿提供技术服务，处理产品在运行中发生的问题。</w:t>
      </w:r>
    </w:p>
    <w:p w:rsidR="00E30963" w:rsidRDefault="007705EF">
      <w:pPr>
        <w:rPr>
          <w:rFonts w:ascii="楷体_GB2312" w:eastAsia="楷体_GB2312" w:hAnsi="宋体"/>
          <w:bCs/>
          <w:szCs w:val="24"/>
        </w:rPr>
      </w:pPr>
      <w:r>
        <w:rPr>
          <w:rFonts w:ascii="楷体_GB2312" w:eastAsia="楷体_GB2312" w:hAnsi="宋体" w:hint="eastAsia"/>
          <w:bCs/>
          <w:szCs w:val="24"/>
        </w:rPr>
        <w:t>17.3  质量保证期之后一年内投标方仍无偿提供技术服务，并按成本提供零配件或劳务。</w:t>
      </w:r>
    </w:p>
    <w:p w:rsidR="00E30963" w:rsidRDefault="007705EF">
      <w:pPr>
        <w:rPr>
          <w:rFonts w:ascii="楷体_GB2312" w:eastAsia="楷体_GB2312" w:hAnsi="宋体"/>
          <w:bCs/>
          <w:szCs w:val="24"/>
        </w:rPr>
      </w:pPr>
      <w:r>
        <w:rPr>
          <w:rFonts w:ascii="楷体_GB2312" w:eastAsia="楷体_GB2312" w:hAnsi="宋体" w:hint="eastAsia"/>
          <w:bCs/>
          <w:szCs w:val="24"/>
        </w:rPr>
        <w:t>17.4  工程验收完成至所供设备质保期结束期间，投标方须配备专门的售后技术服务人员，接到</w:t>
      </w:r>
      <w:r>
        <w:rPr>
          <w:rFonts w:ascii="楷体_GB2312" w:eastAsia="楷体_GB2312" w:hAnsi="宋体" w:cs="Arial" w:hint="eastAsia"/>
          <w:bCs/>
          <w:szCs w:val="24"/>
        </w:rPr>
        <w:t>业主</w:t>
      </w:r>
      <w:r>
        <w:rPr>
          <w:rFonts w:ascii="楷体_GB2312" w:eastAsia="楷体_GB2312" w:hAnsi="宋体" w:hint="eastAsia"/>
          <w:bCs/>
          <w:szCs w:val="24"/>
        </w:rPr>
        <w:t>服务要求，须无条件在24小时内到达工程现场。</w:t>
      </w:r>
    </w:p>
    <w:p w:rsidR="00E30963" w:rsidRDefault="007705EF">
      <w:pPr>
        <w:rPr>
          <w:rFonts w:ascii="楷体_GB2312" w:eastAsia="楷体_GB2312" w:hAnsi="宋体"/>
          <w:bCs/>
          <w:szCs w:val="24"/>
        </w:rPr>
      </w:pPr>
      <w:r>
        <w:rPr>
          <w:rFonts w:ascii="楷体_GB2312" w:eastAsia="楷体_GB2312" w:hAnsi="宋体" w:hint="eastAsia"/>
          <w:bCs/>
          <w:szCs w:val="24"/>
        </w:rPr>
        <w:t>17.5  质保期：自在项目现场交货完毕之日起24个月或调试合格验收后12个月，以先到为准。</w:t>
      </w:r>
    </w:p>
    <w:p w:rsidR="00E30963" w:rsidRPr="009043E2" w:rsidRDefault="00487203">
      <w:pPr>
        <w:pStyle w:val="SINOPEC-1"/>
        <w:numPr>
          <w:ilvl w:val="0"/>
          <w:numId w:val="17"/>
        </w:numPr>
        <w:spacing w:before="240" w:afterLines="0" w:line="240" w:lineRule="auto"/>
        <w:rPr>
          <w:rFonts w:ascii="楷体_GB2312" w:eastAsia="楷体_GB2312" w:hAnsi="宋体"/>
          <w:b w:val="0"/>
          <w:rPrChange w:id="538" w:author="Lenovo NB" w:date="2020-11-15T16:34:00Z">
            <w:rPr>
              <w:rFonts w:ascii="楷体_GB2312" w:eastAsia="楷体_GB2312" w:hAnsi="宋体"/>
              <w:b w:val="0"/>
            </w:rPr>
          </w:rPrChange>
        </w:rPr>
      </w:pPr>
      <w:bookmarkStart w:id="539" w:name="_Toc274842270"/>
      <w:r w:rsidRPr="009043E2">
        <w:rPr>
          <w:rFonts w:ascii="楷体_GB2312" w:eastAsia="楷体_GB2312" w:hAnsi="宋体" w:hint="eastAsia"/>
          <w:b w:val="0"/>
          <w:rPrChange w:id="540" w:author="Lenovo NB" w:date="2020-11-15T16:34:00Z">
            <w:rPr>
              <w:rFonts w:ascii="楷体_GB2312" w:eastAsia="楷体_GB2312" w:hAnsi="宋体" w:cs="Times New Roman" w:hint="eastAsia"/>
              <w:b w:val="0"/>
              <w:bCs w:val="0"/>
              <w:kern w:val="2"/>
              <w:szCs w:val="20"/>
              <w:lang w:eastAsia="zh-TW"/>
            </w:rPr>
          </w:rPrChange>
        </w:rPr>
        <w:t>交货进度和交货地点</w:t>
      </w:r>
      <w:bookmarkEnd w:id="539"/>
    </w:p>
    <w:p w:rsidR="00E30963" w:rsidRPr="009043E2" w:rsidRDefault="007705EF">
      <w:pPr>
        <w:rPr>
          <w:rFonts w:ascii="楷体_GB2312" w:eastAsia="楷体_GB2312" w:hAnsi="宋体"/>
          <w:bCs/>
          <w:szCs w:val="24"/>
        </w:rPr>
      </w:pPr>
      <w:r w:rsidRPr="009043E2">
        <w:rPr>
          <w:rFonts w:ascii="楷体_GB2312" w:eastAsia="楷体_GB2312" w:hAnsi="宋体" w:hint="eastAsia"/>
          <w:bCs/>
          <w:szCs w:val="24"/>
        </w:rPr>
        <w:t>18.1  交货进度：</w:t>
      </w:r>
    </w:p>
    <w:p w:rsidR="00E30963" w:rsidRPr="009043E2" w:rsidRDefault="007705EF">
      <w:pPr>
        <w:rPr>
          <w:rFonts w:ascii="楷体_GB2312" w:eastAsia="楷体_GB2312" w:hAnsi="宋体"/>
          <w:bCs/>
          <w:szCs w:val="24"/>
        </w:rPr>
      </w:pPr>
      <w:r w:rsidRPr="009043E2">
        <w:rPr>
          <w:rFonts w:ascii="楷体_GB2312" w:eastAsia="楷体_GB2312" w:hAnsi="宋体" w:hint="eastAsia"/>
          <w:bCs/>
          <w:szCs w:val="24"/>
        </w:rPr>
        <w:t>18.1.1 合同签</w:t>
      </w:r>
      <w:r w:rsidR="00487203" w:rsidRPr="009043E2">
        <w:rPr>
          <w:rFonts w:ascii="楷体_GB2312" w:eastAsia="楷体_GB2312" w:hAnsi="宋体" w:hint="eastAsia"/>
          <w:bCs/>
          <w:szCs w:val="24"/>
          <w:rPrChange w:id="541" w:author="Lenovo NB" w:date="2020-11-15T16:34:00Z">
            <w:rPr>
              <w:rFonts w:ascii="楷体_GB2312" w:eastAsia="楷体_GB2312" w:hAnsi="宋体" w:hint="eastAsia"/>
              <w:bCs/>
              <w:szCs w:val="24"/>
            </w:rPr>
          </w:rPrChange>
        </w:rPr>
        <w:t>订</w:t>
      </w:r>
      <w:r w:rsidR="00487203" w:rsidRPr="009043E2">
        <w:rPr>
          <w:rFonts w:ascii="楷体_GB2312" w:eastAsia="楷体_GB2312" w:hAnsi="宋体"/>
          <w:bCs/>
          <w:szCs w:val="24"/>
          <w:lang w:eastAsia="zh-CN"/>
          <w:rPrChange w:id="542" w:author="Lenovo NB" w:date="2020-11-15T16:34:00Z">
            <w:rPr>
              <w:rFonts w:ascii="楷体_GB2312" w:eastAsia="楷体_GB2312" w:hAnsi="宋体"/>
              <w:bCs/>
              <w:szCs w:val="24"/>
              <w:lang w:eastAsia="zh-CN"/>
            </w:rPr>
          </w:rPrChange>
        </w:rPr>
        <w:t>1</w:t>
      </w:r>
      <w:r w:rsidR="00487203" w:rsidRPr="009043E2">
        <w:rPr>
          <w:rFonts w:ascii="楷体_GB2312" w:eastAsia="楷体_GB2312" w:hAnsi="宋体" w:hint="eastAsia"/>
          <w:bCs/>
          <w:szCs w:val="24"/>
          <w:rPrChange w:id="543" w:author="Lenovo NB" w:date="2020-11-15T16:34:00Z">
            <w:rPr>
              <w:rFonts w:ascii="楷体_GB2312" w:eastAsia="楷体_GB2312" w:hAnsi="宋体" w:hint="eastAsia"/>
              <w:bCs/>
              <w:szCs w:val="24"/>
            </w:rPr>
          </w:rPrChange>
        </w:rPr>
        <w:t>个月起</w:t>
      </w:r>
      <w:r w:rsidRPr="009043E2">
        <w:rPr>
          <w:rFonts w:ascii="楷体_GB2312" w:eastAsia="楷体_GB2312" w:hAnsi="宋体" w:hint="eastAsia"/>
          <w:bCs/>
          <w:szCs w:val="24"/>
        </w:rPr>
        <w:t>具备全部综合保护器及附件、电源快切装置、电压切换装置交货条件。需要单独组屏的装置需要进行组屏，就地安装装置根据开关柜制造进度，接买方、</w:t>
      </w:r>
      <w:r w:rsidRPr="009043E2">
        <w:rPr>
          <w:rFonts w:ascii="楷体_GB2312" w:eastAsia="楷体_GB2312" w:hAnsi="宋体" w:cs="Arial" w:hint="eastAsia"/>
          <w:bCs/>
          <w:szCs w:val="24"/>
        </w:rPr>
        <w:t>业主</w:t>
      </w:r>
      <w:r w:rsidRPr="009043E2">
        <w:rPr>
          <w:rFonts w:ascii="楷体_GB2312" w:eastAsia="楷体_GB2312" w:hAnsi="宋体" w:hint="eastAsia"/>
          <w:bCs/>
          <w:szCs w:val="24"/>
        </w:rPr>
        <w:t xml:space="preserve">指令后向开关柜厂分批发货。  </w:t>
      </w:r>
    </w:p>
    <w:p w:rsidR="00E30963" w:rsidRPr="009043E2" w:rsidRDefault="007705EF">
      <w:pPr>
        <w:rPr>
          <w:rFonts w:ascii="楷体_GB2312" w:eastAsia="楷体_GB2312" w:hAnsi="宋体"/>
          <w:bCs/>
          <w:szCs w:val="24"/>
        </w:rPr>
      </w:pPr>
      <w:r w:rsidRPr="009043E2">
        <w:rPr>
          <w:rFonts w:ascii="楷体_GB2312" w:eastAsia="楷体_GB2312" w:hAnsi="宋体" w:hint="eastAsia"/>
          <w:bCs/>
          <w:szCs w:val="24"/>
        </w:rPr>
        <w:t>18.1.2 合同签</w:t>
      </w:r>
      <w:r w:rsidR="00487203" w:rsidRPr="009043E2">
        <w:rPr>
          <w:rFonts w:ascii="楷体_GB2312" w:eastAsia="楷体_GB2312" w:hAnsi="宋体" w:hint="eastAsia"/>
          <w:bCs/>
          <w:szCs w:val="24"/>
          <w:rPrChange w:id="544" w:author="Lenovo NB" w:date="2020-11-15T16:34:00Z">
            <w:rPr>
              <w:rFonts w:ascii="楷体_GB2312" w:eastAsia="楷体_GB2312" w:hAnsi="宋体" w:hint="eastAsia"/>
              <w:bCs/>
              <w:szCs w:val="24"/>
            </w:rPr>
          </w:rPrChange>
        </w:rPr>
        <w:t>订后</w:t>
      </w:r>
      <w:r w:rsidR="00487203" w:rsidRPr="009043E2">
        <w:rPr>
          <w:rFonts w:ascii="楷体_GB2312" w:eastAsia="楷体_GB2312" w:hAnsi="宋体"/>
          <w:bCs/>
          <w:szCs w:val="24"/>
          <w:lang w:eastAsia="zh-CN"/>
          <w:rPrChange w:id="545" w:author="Lenovo NB" w:date="2020-11-15T16:34:00Z">
            <w:rPr>
              <w:rFonts w:ascii="楷体_GB2312" w:eastAsia="楷体_GB2312" w:hAnsi="宋体"/>
              <w:bCs/>
              <w:szCs w:val="24"/>
              <w:lang w:eastAsia="zh-CN"/>
            </w:rPr>
          </w:rPrChange>
        </w:rPr>
        <w:t>2</w:t>
      </w:r>
      <w:r w:rsidR="00487203" w:rsidRPr="009043E2">
        <w:rPr>
          <w:rFonts w:ascii="楷体_GB2312" w:eastAsia="楷体_GB2312" w:hAnsi="宋体" w:hint="eastAsia"/>
          <w:bCs/>
          <w:szCs w:val="24"/>
          <w:rPrChange w:id="546" w:author="Lenovo NB" w:date="2020-11-15T16:34:00Z">
            <w:rPr>
              <w:rFonts w:ascii="楷体_GB2312" w:eastAsia="楷体_GB2312" w:hAnsi="宋体" w:hint="eastAsia"/>
              <w:bCs/>
              <w:szCs w:val="24"/>
            </w:rPr>
          </w:rPrChange>
        </w:rPr>
        <w:t>个月内集控系</w:t>
      </w:r>
      <w:r w:rsidRPr="009043E2">
        <w:rPr>
          <w:rFonts w:ascii="楷体_GB2312" w:eastAsia="楷体_GB2312" w:hAnsi="宋体" w:hint="eastAsia"/>
          <w:bCs/>
          <w:szCs w:val="24"/>
        </w:rPr>
        <w:t>统、SCADA系统硬件设备、通信屏交货完毕，系统软件准备完毕，具备现场施工条件。</w:t>
      </w:r>
    </w:p>
    <w:p w:rsidR="00E30963" w:rsidRPr="009043E2" w:rsidRDefault="007705EF">
      <w:pPr>
        <w:rPr>
          <w:rFonts w:ascii="楷体_GB2312" w:eastAsia="楷体_GB2312" w:hAnsi="宋体"/>
          <w:bCs/>
          <w:szCs w:val="24"/>
        </w:rPr>
      </w:pPr>
      <w:r w:rsidRPr="009043E2">
        <w:rPr>
          <w:rFonts w:ascii="楷体_GB2312" w:eastAsia="楷体_GB2312" w:hAnsi="宋体" w:hint="eastAsia"/>
          <w:bCs/>
          <w:szCs w:val="24"/>
        </w:rPr>
        <w:t>18.2  交货地点：</w:t>
      </w:r>
    </w:p>
    <w:p w:rsidR="00E30963" w:rsidRPr="009043E2" w:rsidRDefault="007705EF">
      <w:pPr>
        <w:rPr>
          <w:rFonts w:ascii="楷体_GB2312" w:eastAsia="楷体_GB2312" w:hAnsi="宋体"/>
          <w:bCs/>
          <w:szCs w:val="24"/>
        </w:rPr>
      </w:pPr>
      <w:r w:rsidRPr="009043E2">
        <w:rPr>
          <w:rFonts w:ascii="楷体_GB2312" w:eastAsia="楷体_GB2312" w:hAnsi="宋体" w:hint="eastAsia"/>
          <w:bCs/>
          <w:szCs w:val="24"/>
        </w:rPr>
        <w:t>18.2.1集中组屏装置直接发</w:t>
      </w:r>
      <w:r w:rsidR="00487203" w:rsidRPr="009043E2">
        <w:rPr>
          <w:rFonts w:ascii="楷体_GB2312" w:eastAsia="楷体_GB2312" w:hAnsi="宋体" w:hint="eastAsia"/>
          <w:bCs/>
          <w:szCs w:val="24"/>
          <w:rPrChange w:id="547" w:author="Lenovo NB" w:date="2020-11-15T16:34:00Z">
            <w:rPr>
              <w:rFonts w:ascii="楷体_GB2312" w:eastAsia="楷体_GB2312" w:hAnsi="宋体" w:hint="eastAsia"/>
              <w:bCs/>
              <w:szCs w:val="24"/>
            </w:rPr>
          </w:rPrChange>
        </w:rPr>
        <w:t>货到</w:t>
      </w:r>
      <w:r w:rsidR="009043E2" w:rsidRPr="009043E2">
        <w:rPr>
          <w:rFonts w:ascii="楷体_GB2312" w:eastAsia="楷体_GB2312" w:hAnsi="宋体"/>
          <w:bCs/>
          <w:szCs w:val="24"/>
          <w:lang w:eastAsia="zh-CN"/>
          <w:rPrChange w:id="548" w:author="Lenovo NB" w:date="2020-11-15T16:34:00Z">
            <w:rPr>
              <w:rFonts w:ascii="楷体_GB2312" w:eastAsia="楷体_GB2312" w:hAnsi="宋体"/>
              <w:bCs/>
              <w:szCs w:val="24"/>
              <w:lang w:eastAsia="zh-CN"/>
            </w:rPr>
          </w:rPrChange>
        </w:rPr>
        <w:t>PA项目</w:t>
      </w:r>
      <w:r w:rsidR="009043E2" w:rsidRPr="009043E2">
        <w:rPr>
          <w:rFonts w:ascii="楷体_GB2312" w:eastAsia="楷体_GB2312" w:hAnsi="宋体" w:hint="eastAsia"/>
          <w:bCs/>
          <w:szCs w:val="24"/>
          <w:rPrChange w:id="549" w:author="Lenovo NB" w:date="2020-11-15T16:34:00Z">
            <w:rPr>
              <w:rFonts w:ascii="楷体_GB2312" w:eastAsia="楷体_GB2312" w:hAnsi="宋体" w:hint="eastAsia"/>
              <w:bCs/>
              <w:szCs w:val="24"/>
            </w:rPr>
          </w:rPrChange>
        </w:rPr>
        <w:t>现场</w:t>
      </w:r>
      <w:r w:rsidR="009043E2" w:rsidRPr="009043E2">
        <w:rPr>
          <w:rFonts w:ascii="楷体_GB2312" w:eastAsia="楷体_GB2312" w:hAnsi="宋体" w:hint="eastAsia"/>
          <w:bCs/>
          <w:szCs w:val="24"/>
          <w:lang w:eastAsia="zh-CN"/>
        </w:rPr>
        <w:t>（</w:t>
      </w:r>
      <w:r w:rsidR="009043E2" w:rsidRPr="009043E2">
        <w:rPr>
          <w:rFonts w:ascii="楷体_GB2312" w:eastAsia="楷体_GB2312" w:hAnsi="宋体" w:hint="eastAsia"/>
          <w:bCs/>
          <w:szCs w:val="24"/>
        </w:rPr>
        <w:t>福建省漳州市古雷港经济开发区古雷镇疏港大道南</w:t>
      </w:r>
      <w:r w:rsidR="009043E2" w:rsidRPr="009043E2">
        <w:rPr>
          <w:rFonts w:ascii="楷体_GB2312" w:eastAsia="楷体_GB2312" w:hAnsi="宋体"/>
          <w:bCs/>
          <w:szCs w:val="24"/>
        </w:rPr>
        <w:t>102</w:t>
      </w:r>
      <w:r w:rsidR="009043E2" w:rsidRPr="009043E2">
        <w:rPr>
          <w:rFonts w:ascii="楷体_GB2312" w:eastAsia="楷体_GB2312" w:hAnsi="宋体" w:hint="eastAsia"/>
          <w:bCs/>
          <w:szCs w:val="24"/>
        </w:rPr>
        <w:t>号</w:t>
      </w:r>
      <w:r w:rsidR="009043E2" w:rsidRPr="009043E2">
        <w:rPr>
          <w:rFonts w:ascii="楷体_GB2312" w:eastAsia="楷体_GB2312" w:hAnsi="宋体" w:hint="eastAsia"/>
          <w:bCs/>
          <w:szCs w:val="24"/>
          <w:lang w:eastAsia="zh-CN"/>
        </w:rPr>
        <w:t>）的</w:t>
      </w:r>
      <w:r w:rsidR="00487203" w:rsidRPr="009043E2">
        <w:rPr>
          <w:rFonts w:ascii="楷体_GB2312" w:eastAsia="楷体_GB2312" w:hAnsi="宋体" w:hint="eastAsia"/>
          <w:bCs/>
          <w:szCs w:val="24"/>
          <w:rPrChange w:id="550" w:author="Lenovo NB" w:date="2020-11-15T16:34:00Z">
            <w:rPr>
              <w:rFonts w:ascii="楷体_GB2312" w:eastAsia="楷体_GB2312" w:hAnsi="宋体" w:hint="eastAsia"/>
              <w:bCs/>
              <w:szCs w:val="24"/>
            </w:rPr>
          </w:rPrChange>
        </w:rPr>
        <w:t>指定位置，就地安装综合保护器及附件等装置交货至买方指定的成套厂。</w:t>
      </w:r>
      <w:r w:rsidRPr="009043E2">
        <w:rPr>
          <w:rFonts w:ascii="楷体_GB2312" w:eastAsia="楷体_GB2312" w:hAnsi="宋体" w:hint="eastAsia"/>
          <w:bCs/>
          <w:szCs w:val="24"/>
        </w:rPr>
        <w:t xml:space="preserve">  </w:t>
      </w:r>
    </w:p>
    <w:p w:rsidR="00E30963" w:rsidRDefault="007705EF">
      <w:pPr>
        <w:rPr>
          <w:rFonts w:ascii="楷体_GB2312" w:eastAsia="楷体_GB2312" w:hAnsi="宋体"/>
          <w:bCs/>
          <w:szCs w:val="24"/>
        </w:rPr>
      </w:pPr>
      <w:r w:rsidRPr="009043E2">
        <w:rPr>
          <w:rFonts w:ascii="楷体_GB2312" w:eastAsia="楷体_GB2312" w:hAnsi="宋体" w:hint="eastAsia"/>
          <w:bCs/>
          <w:szCs w:val="24"/>
        </w:rPr>
        <w:t>18.2.2 主站系统、SCADA系统硬件设备和系统软件、通信屏等装置在</w:t>
      </w:r>
      <w:r w:rsidRPr="009043E2">
        <w:rPr>
          <w:rFonts w:ascii="楷体_GB2312" w:eastAsia="楷体_GB2312" w:hAnsi="宋体" w:cs="Arial" w:hint="eastAsia"/>
          <w:bCs/>
          <w:szCs w:val="24"/>
        </w:rPr>
        <w:t>业主</w:t>
      </w:r>
      <w:r w:rsidRPr="009043E2">
        <w:rPr>
          <w:rFonts w:ascii="楷体_GB2312" w:eastAsia="楷体_GB2312" w:hAnsi="宋体" w:hint="eastAsia"/>
          <w:bCs/>
          <w:szCs w:val="24"/>
        </w:rPr>
        <w:t>项目现场指</w:t>
      </w:r>
      <w:r>
        <w:rPr>
          <w:rFonts w:ascii="楷体_GB2312" w:eastAsia="楷体_GB2312" w:hAnsi="宋体" w:hint="eastAsia"/>
          <w:bCs/>
          <w:szCs w:val="24"/>
        </w:rPr>
        <w:t>定地点内交货。</w:t>
      </w:r>
    </w:p>
    <w:p w:rsidR="00E30963" w:rsidRDefault="007705EF">
      <w:pPr>
        <w:pStyle w:val="SINOPEC-1"/>
        <w:numPr>
          <w:ilvl w:val="0"/>
          <w:numId w:val="17"/>
        </w:numPr>
        <w:spacing w:before="240" w:afterLines="0" w:line="240" w:lineRule="auto"/>
        <w:rPr>
          <w:rFonts w:ascii="楷体_GB2312" w:eastAsia="楷体_GB2312" w:hAnsi="宋体"/>
          <w:b w:val="0"/>
        </w:rPr>
      </w:pPr>
      <w:bookmarkStart w:id="551" w:name="_Toc157877183"/>
      <w:bookmarkStart w:id="552" w:name="_Toc274842271"/>
      <w:bookmarkStart w:id="553" w:name="_Toc157879767"/>
      <w:r>
        <w:rPr>
          <w:rFonts w:ascii="楷体_GB2312" w:eastAsia="楷体_GB2312" w:hAnsi="宋体" w:hint="eastAsia"/>
          <w:b w:val="0"/>
        </w:rPr>
        <w:t>技术响应要求和应提供的文件</w:t>
      </w:r>
      <w:bookmarkEnd w:id="551"/>
      <w:bookmarkEnd w:id="552"/>
      <w:bookmarkEnd w:id="553"/>
    </w:p>
    <w:p w:rsidR="00E30963" w:rsidRDefault="007705EF">
      <w:pPr>
        <w:rPr>
          <w:rFonts w:ascii="楷体_GB2312" w:eastAsia="楷体_GB2312" w:hAnsi="宋体"/>
          <w:bCs/>
          <w:szCs w:val="24"/>
        </w:rPr>
      </w:pPr>
      <w:r>
        <w:rPr>
          <w:rFonts w:ascii="楷体_GB2312" w:eastAsia="楷体_GB2312" w:hAnsi="宋体" w:hint="eastAsia"/>
          <w:bCs/>
          <w:szCs w:val="24"/>
        </w:rPr>
        <w:t>19.1  技术响应要求</w:t>
      </w:r>
    </w:p>
    <w:p w:rsidR="00E30963" w:rsidRDefault="007705EF" w:rsidP="00DB3F9D">
      <w:pPr>
        <w:ind w:leftChars="-113" w:left="-33" w:hangingChars="99" w:hanging="238"/>
        <w:rPr>
          <w:rFonts w:ascii="楷体_GB2312" w:eastAsia="楷体_GB2312" w:hAnsi="宋体"/>
          <w:bCs/>
          <w:szCs w:val="24"/>
        </w:rPr>
      </w:pPr>
      <w:r>
        <w:rPr>
          <w:rFonts w:ascii="楷体_GB2312" w:eastAsia="楷体_GB2312" w:hAnsi="宋体" w:hint="eastAsia"/>
          <w:bCs/>
          <w:szCs w:val="24"/>
        </w:rPr>
        <w:t xml:space="preserve">      要求投标文件对技术要求中所有条款进行逐条响应，对有技术参数要求的条款，应给出投标产品具体参数值。</w:t>
      </w:r>
    </w:p>
    <w:p w:rsidR="00E30963" w:rsidRDefault="007705EF">
      <w:pPr>
        <w:ind w:leftChars="-22" w:left="-53" w:firstLineChars="200" w:firstLine="480"/>
        <w:rPr>
          <w:rFonts w:ascii="楷体_GB2312" w:eastAsia="楷体_GB2312" w:hAnsi="宋体"/>
          <w:bCs/>
          <w:szCs w:val="24"/>
        </w:rPr>
      </w:pPr>
      <w:r>
        <w:rPr>
          <w:rFonts w:ascii="楷体_GB2312" w:eastAsia="楷体_GB2312" w:hAnsi="宋体" w:hint="eastAsia"/>
          <w:bCs/>
          <w:szCs w:val="24"/>
        </w:rPr>
        <w:t>如有偏离，须将所有正负技术偏离汇总填入技术偏离表。</w:t>
      </w:r>
    </w:p>
    <w:p w:rsidR="00E30963" w:rsidRDefault="007705EF">
      <w:pPr>
        <w:rPr>
          <w:rFonts w:ascii="楷体_GB2312" w:eastAsia="楷体_GB2312" w:hAnsi="宋体"/>
          <w:bCs/>
          <w:szCs w:val="24"/>
        </w:rPr>
      </w:pPr>
      <w:r>
        <w:rPr>
          <w:rFonts w:ascii="楷体_GB2312" w:eastAsia="楷体_GB2312" w:hAnsi="宋体" w:hint="eastAsia"/>
          <w:bCs/>
          <w:szCs w:val="24"/>
        </w:rPr>
        <w:t>19.2  投标文件中必须提供以下技术文件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0"/>
        <w:gridCol w:w="4473"/>
        <w:gridCol w:w="5756"/>
      </w:tblGrid>
      <w:tr w:rsidR="00E30963">
        <w:trPr>
          <w:cantSplit/>
          <w:trHeight w:val="468"/>
          <w:tblHeader/>
        </w:trPr>
        <w:tc>
          <w:tcPr>
            <w:tcW w:w="346" w:type="pct"/>
            <w:vMerge w:val="restart"/>
            <w:vAlign w:val="center"/>
          </w:tcPr>
          <w:p w:rsidR="00E30963" w:rsidRDefault="007705EF">
            <w:pPr>
              <w:jc w:val="center"/>
              <w:rPr>
                <w:rFonts w:ascii="楷体_GB2312" w:eastAsia="楷体_GB2312" w:hAnsi="宋体"/>
                <w:bCs/>
                <w:kern w:val="0"/>
                <w:szCs w:val="24"/>
                <w:lang w:eastAsia="zh-CN"/>
              </w:rPr>
            </w:pPr>
            <w:r>
              <w:rPr>
                <w:rFonts w:ascii="楷体_GB2312" w:eastAsia="楷体_GB2312" w:hAnsi="宋体" w:hint="eastAsia"/>
                <w:bCs/>
                <w:kern w:val="0"/>
                <w:szCs w:val="24"/>
                <w:lang w:eastAsia="zh-CN"/>
              </w:rPr>
              <w:t>序号</w:t>
            </w:r>
          </w:p>
        </w:tc>
        <w:tc>
          <w:tcPr>
            <w:tcW w:w="2035" w:type="pct"/>
            <w:vMerge w:val="restart"/>
            <w:vAlign w:val="center"/>
          </w:tcPr>
          <w:p w:rsidR="00E30963" w:rsidRDefault="007705EF">
            <w:pPr>
              <w:jc w:val="center"/>
              <w:rPr>
                <w:rFonts w:ascii="楷体_GB2312" w:eastAsia="楷体_GB2312" w:hAnsi="宋体"/>
                <w:bCs/>
                <w:kern w:val="0"/>
                <w:szCs w:val="24"/>
              </w:rPr>
            </w:pPr>
            <w:r>
              <w:rPr>
                <w:rFonts w:ascii="楷体_GB2312" w:eastAsia="楷体_GB2312" w:hAnsi="宋体" w:hint="eastAsia"/>
                <w:bCs/>
                <w:kern w:val="0"/>
                <w:szCs w:val="24"/>
              </w:rPr>
              <w:t>文件名称</w:t>
            </w:r>
          </w:p>
        </w:tc>
        <w:tc>
          <w:tcPr>
            <w:tcW w:w="2619" w:type="pct"/>
            <w:vMerge w:val="restart"/>
            <w:vAlign w:val="center"/>
          </w:tcPr>
          <w:p w:rsidR="00000000" w:rsidRDefault="007705EF">
            <w:pPr>
              <w:jc w:val="center"/>
              <w:rPr>
                <w:rFonts w:ascii="楷体_GB2312" w:eastAsia="楷体_GB2312" w:hAnsi="宋体"/>
                <w:bCs/>
                <w:kern w:val="0"/>
                <w:szCs w:val="24"/>
              </w:rPr>
              <w:pPrChange w:id="554" w:author="Lenovo NB" w:date="2020-11-15T16:34:00Z">
                <w:pPr/>
              </w:pPrChange>
            </w:pPr>
            <w:r>
              <w:rPr>
                <w:rFonts w:ascii="楷体_GB2312" w:eastAsia="楷体_GB2312" w:hAnsi="宋体" w:hint="eastAsia"/>
                <w:bCs/>
                <w:kern w:val="0"/>
                <w:szCs w:val="24"/>
              </w:rPr>
              <w:t>备注</w:t>
            </w:r>
          </w:p>
        </w:tc>
      </w:tr>
      <w:tr w:rsidR="00E30963" w:rsidTr="009043E2">
        <w:trPr>
          <w:cantSplit/>
          <w:trHeight w:val="311"/>
          <w:tblHeader/>
        </w:trPr>
        <w:tc>
          <w:tcPr>
            <w:tcW w:w="346" w:type="pct"/>
            <w:vMerge/>
            <w:vAlign w:val="center"/>
          </w:tcPr>
          <w:p w:rsidR="00E30963" w:rsidRDefault="00E30963">
            <w:pPr>
              <w:jc w:val="center"/>
              <w:rPr>
                <w:rFonts w:ascii="楷体_GB2312" w:eastAsia="楷体_GB2312" w:hAnsi="宋体"/>
                <w:bCs/>
                <w:kern w:val="0"/>
                <w:szCs w:val="24"/>
              </w:rPr>
            </w:pPr>
          </w:p>
        </w:tc>
        <w:tc>
          <w:tcPr>
            <w:tcW w:w="2035" w:type="pct"/>
            <w:vMerge/>
            <w:vAlign w:val="center"/>
          </w:tcPr>
          <w:p w:rsidR="00E30963" w:rsidRDefault="00E30963">
            <w:pPr>
              <w:rPr>
                <w:rFonts w:ascii="楷体_GB2312" w:eastAsia="楷体_GB2312" w:hAnsi="宋体"/>
                <w:bCs/>
                <w:kern w:val="0"/>
                <w:szCs w:val="24"/>
              </w:rPr>
            </w:pPr>
          </w:p>
        </w:tc>
        <w:tc>
          <w:tcPr>
            <w:tcW w:w="2619" w:type="pct"/>
            <w:vMerge/>
            <w:vAlign w:val="center"/>
          </w:tcPr>
          <w:p w:rsidR="00E30963" w:rsidRDefault="00E30963">
            <w:pPr>
              <w:rPr>
                <w:rFonts w:ascii="楷体_GB2312" w:eastAsia="楷体_GB2312" w:hAnsi="宋体"/>
                <w:bCs/>
                <w:kern w:val="0"/>
                <w:szCs w:val="24"/>
              </w:rPr>
            </w:pPr>
          </w:p>
        </w:tc>
      </w:tr>
      <w:tr w:rsidR="00E30963">
        <w:tc>
          <w:tcPr>
            <w:tcW w:w="346" w:type="pct"/>
            <w:vAlign w:val="center"/>
          </w:tcPr>
          <w:p w:rsidR="00E30963" w:rsidRDefault="007705EF">
            <w:pPr>
              <w:jc w:val="center"/>
              <w:rPr>
                <w:rFonts w:ascii="楷体_GB2312" w:eastAsia="楷体_GB2312" w:hAnsi="宋体"/>
                <w:bCs/>
                <w:kern w:val="0"/>
                <w:szCs w:val="24"/>
                <w:lang w:eastAsia="zh-CN"/>
              </w:rPr>
            </w:pPr>
            <w:r>
              <w:rPr>
                <w:rFonts w:ascii="楷体_GB2312" w:eastAsia="楷体_GB2312" w:hAnsi="宋体" w:hint="eastAsia"/>
                <w:bCs/>
                <w:kern w:val="0"/>
                <w:szCs w:val="24"/>
                <w:lang w:eastAsia="zh-CN"/>
              </w:rPr>
              <w:t>1</w:t>
            </w:r>
          </w:p>
        </w:tc>
        <w:tc>
          <w:tcPr>
            <w:tcW w:w="2035"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变电所继电保护装置及SCADA系统设备配置响应表</w:t>
            </w:r>
          </w:p>
        </w:tc>
        <w:tc>
          <w:tcPr>
            <w:tcW w:w="2619"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见设备清单</w:t>
            </w:r>
          </w:p>
        </w:tc>
      </w:tr>
      <w:tr w:rsidR="00E30963">
        <w:trPr>
          <w:trHeight w:val="144"/>
        </w:trPr>
        <w:tc>
          <w:tcPr>
            <w:tcW w:w="346" w:type="pct"/>
            <w:vAlign w:val="center"/>
          </w:tcPr>
          <w:p w:rsidR="00E30963" w:rsidRDefault="007705EF">
            <w:pPr>
              <w:jc w:val="center"/>
              <w:rPr>
                <w:rFonts w:ascii="楷体_GB2312" w:eastAsia="楷体_GB2312" w:hAnsi="宋体"/>
                <w:bCs/>
                <w:kern w:val="0"/>
                <w:szCs w:val="24"/>
              </w:rPr>
            </w:pPr>
            <w:r>
              <w:rPr>
                <w:rFonts w:ascii="楷体_GB2312" w:eastAsia="楷体_GB2312" w:hAnsi="宋体" w:hint="eastAsia"/>
                <w:bCs/>
                <w:kern w:val="0"/>
                <w:szCs w:val="24"/>
              </w:rPr>
              <w:t>2</w:t>
            </w:r>
          </w:p>
        </w:tc>
        <w:tc>
          <w:tcPr>
            <w:tcW w:w="2035"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技术偏离表</w:t>
            </w:r>
          </w:p>
        </w:tc>
        <w:tc>
          <w:tcPr>
            <w:tcW w:w="2619"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见附表</w:t>
            </w:r>
          </w:p>
        </w:tc>
      </w:tr>
      <w:tr w:rsidR="00E30963">
        <w:trPr>
          <w:trHeight w:val="144"/>
        </w:trPr>
        <w:tc>
          <w:tcPr>
            <w:tcW w:w="346" w:type="pct"/>
            <w:vAlign w:val="center"/>
          </w:tcPr>
          <w:p w:rsidR="00E30963" w:rsidRDefault="007705EF">
            <w:pPr>
              <w:jc w:val="center"/>
              <w:rPr>
                <w:rFonts w:ascii="楷体_GB2312" w:eastAsia="楷体_GB2312" w:hAnsi="宋体"/>
                <w:bCs/>
                <w:kern w:val="0"/>
                <w:szCs w:val="24"/>
              </w:rPr>
            </w:pPr>
            <w:r>
              <w:rPr>
                <w:rFonts w:ascii="楷体_GB2312" w:eastAsia="楷体_GB2312" w:hAnsi="宋体" w:hint="eastAsia"/>
                <w:bCs/>
                <w:kern w:val="0"/>
                <w:szCs w:val="24"/>
              </w:rPr>
              <w:t>3</w:t>
            </w:r>
          </w:p>
        </w:tc>
        <w:tc>
          <w:tcPr>
            <w:tcW w:w="2035"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投标方案SCADA系统网络图</w:t>
            </w:r>
          </w:p>
        </w:tc>
        <w:tc>
          <w:tcPr>
            <w:tcW w:w="2619"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集控系统网络图、一个典型35kV/10kV和10kV/0.4kV变电所网络图</w:t>
            </w:r>
          </w:p>
        </w:tc>
      </w:tr>
      <w:tr w:rsidR="00E30963">
        <w:trPr>
          <w:trHeight w:val="144"/>
        </w:trPr>
        <w:tc>
          <w:tcPr>
            <w:tcW w:w="346" w:type="pct"/>
            <w:vAlign w:val="center"/>
          </w:tcPr>
          <w:p w:rsidR="00E30963" w:rsidRDefault="007705EF">
            <w:pPr>
              <w:jc w:val="center"/>
              <w:rPr>
                <w:rFonts w:ascii="楷体_GB2312" w:eastAsia="楷体_GB2312" w:hAnsi="宋体"/>
                <w:bCs/>
                <w:kern w:val="0"/>
                <w:szCs w:val="24"/>
              </w:rPr>
            </w:pPr>
            <w:r>
              <w:rPr>
                <w:rFonts w:ascii="楷体_GB2312" w:eastAsia="楷体_GB2312" w:hAnsi="宋体" w:hint="eastAsia"/>
                <w:bCs/>
                <w:kern w:val="0"/>
                <w:szCs w:val="24"/>
              </w:rPr>
              <w:t>4</w:t>
            </w:r>
          </w:p>
        </w:tc>
        <w:tc>
          <w:tcPr>
            <w:tcW w:w="2035"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投标所用调度主站（集控系统）使用说明书</w:t>
            </w:r>
          </w:p>
        </w:tc>
        <w:tc>
          <w:tcPr>
            <w:tcW w:w="2619"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印刷版1份，电子版一份</w:t>
            </w:r>
          </w:p>
        </w:tc>
      </w:tr>
      <w:tr w:rsidR="00E30963">
        <w:trPr>
          <w:trHeight w:val="144"/>
        </w:trPr>
        <w:tc>
          <w:tcPr>
            <w:tcW w:w="346" w:type="pct"/>
            <w:vAlign w:val="center"/>
          </w:tcPr>
          <w:p w:rsidR="00E30963" w:rsidRDefault="007705EF">
            <w:pPr>
              <w:jc w:val="center"/>
              <w:rPr>
                <w:rFonts w:ascii="楷体_GB2312" w:eastAsia="楷体_GB2312" w:hAnsi="宋体"/>
                <w:bCs/>
                <w:kern w:val="0"/>
                <w:szCs w:val="24"/>
              </w:rPr>
            </w:pPr>
            <w:r>
              <w:rPr>
                <w:rFonts w:ascii="楷体_GB2312" w:eastAsia="楷体_GB2312" w:hAnsi="宋体" w:hint="eastAsia"/>
                <w:bCs/>
                <w:kern w:val="0"/>
                <w:szCs w:val="24"/>
              </w:rPr>
              <w:t>5</w:t>
            </w:r>
          </w:p>
        </w:tc>
        <w:tc>
          <w:tcPr>
            <w:tcW w:w="2035"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投标所用SCADA系统使用说明书</w:t>
            </w:r>
          </w:p>
        </w:tc>
        <w:tc>
          <w:tcPr>
            <w:tcW w:w="2619"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印刷版1份，电子版一份</w:t>
            </w:r>
          </w:p>
        </w:tc>
      </w:tr>
      <w:tr w:rsidR="00E30963">
        <w:trPr>
          <w:trHeight w:val="144"/>
        </w:trPr>
        <w:tc>
          <w:tcPr>
            <w:tcW w:w="346" w:type="pct"/>
            <w:vAlign w:val="center"/>
          </w:tcPr>
          <w:p w:rsidR="00E30963" w:rsidRDefault="007705EF">
            <w:pPr>
              <w:jc w:val="center"/>
              <w:rPr>
                <w:rFonts w:ascii="楷体_GB2312" w:eastAsia="楷体_GB2312" w:hAnsi="宋体"/>
                <w:bCs/>
                <w:kern w:val="0"/>
                <w:szCs w:val="24"/>
              </w:rPr>
            </w:pPr>
            <w:r>
              <w:rPr>
                <w:rFonts w:ascii="楷体_GB2312" w:eastAsia="楷体_GB2312" w:hAnsi="宋体" w:hint="eastAsia"/>
                <w:bCs/>
                <w:kern w:val="0"/>
                <w:szCs w:val="24"/>
              </w:rPr>
              <w:t>6</w:t>
            </w:r>
          </w:p>
        </w:tc>
        <w:tc>
          <w:tcPr>
            <w:tcW w:w="2035"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 xml:space="preserve">投标所用综合保护器中文产品样本（印刷版） </w:t>
            </w:r>
          </w:p>
        </w:tc>
        <w:tc>
          <w:tcPr>
            <w:tcW w:w="2619"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含标书中所涉及的技术指标和功能介绍</w:t>
            </w:r>
          </w:p>
        </w:tc>
      </w:tr>
      <w:tr w:rsidR="00E30963">
        <w:trPr>
          <w:trHeight w:val="144"/>
        </w:trPr>
        <w:tc>
          <w:tcPr>
            <w:tcW w:w="346" w:type="pct"/>
            <w:vAlign w:val="center"/>
          </w:tcPr>
          <w:p w:rsidR="00E30963" w:rsidRDefault="007705EF">
            <w:pPr>
              <w:jc w:val="center"/>
              <w:rPr>
                <w:rFonts w:ascii="楷体_GB2312" w:eastAsia="楷体_GB2312" w:hAnsi="宋体"/>
                <w:bCs/>
                <w:kern w:val="0"/>
                <w:szCs w:val="24"/>
              </w:rPr>
            </w:pPr>
            <w:r>
              <w:rPr>
                <w:rFonts w:ascii="楷体_GB2312" w:eastAsia="楷体_GB2312" w:hAnsi="宋体" w:hint="eastAsia"/>
                <w:bCs/>
                <w:kern w:val="0"/>
                <w:szCs w:val="24"/>
              </w:rPr>
              <w:lastRenderedPageBreak/>
              <w:t>7</w:t>
            </w:r>
          </w:p>
        </w:tc>
        <w:tc>
          <w:tcPr>
            <w:tcW w:w="2035"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投标所用综合保护器型式试验报告</w:t>
            </w:r>
          </w:p>
        </w:tc>
        <w:tc>
          <w:tcPr>
            <w:tcW w:w="2619" w:type="pct"/>
            <w:vAlign w:val="center"/>
          </w:tcPr>
          <w:p w:rsidR="00E30963" w:rsidRDefault="00E30963">
            <w:pPr>
              <w:rPr>
                <w:rFonts w:ascii="楷体_GB2312" w:eastAsia="楷体_GB2312" w:hAnsi="宋体"/>
                <w:bCs/>
                <w:kern w:val="0"/>
                <w:szCs w:val="24"/>
              </w:rPr>
            </w:pPr>
          </w:p>
        </w:tc>
      </w:tr>
      <w:tr w:rsidR="00E30963">
        <w:trPr>
          <w:trHeight w:val="144"/>
        </w:trPr>
        <w:tc>
          <w:tcPr>
            <w:tcW w:w="346" w:type="pct"/>
            <w:vAlign w:val="center"/>
          </w:tcPr>
          <w:p w:rsidR="00E30963" w:rsidRDefault="007705EF">
            <w:pPr>
              <w:jc w:val="center"/>
              <w:rPr>
                <w:rFonts w:ascii="楷体_GB2312" w:eastAsia="楷体_GB2312" w:hAnsi="宋体"/>
                <w:bCs/>
                <w:kern w:val="0"/>
                <w:szCs w:val="24"/>
              </w:rPr>
            </w:pPr>
            <w:r>
              <w:rPr>
                <w:rFonts w:ascii="楷体_GB2312" w:eastAsia="楷体_GB2312" w:hAnsi="宋体" w:hint="eastAsia"/>
                <w:bCs/>
                <w:kern w:val="0"/>
                <w:szCs w:val="24"/>
              </w:rPr>
              <w:t>8</w:t>
            </w:r>
          </w:p>
        </w:tc>
        <w:tc>
          <w:tcPr>
            <w:tcW w:w="2035"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投标所用综合保护器产品说明书（所有中低压保护）</w:t>
            </w:r>
          </w:p>
        </w:tc>
        <w:tc>
          <w:tcPr>
            <w:tcW w:w="2619"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印刷版1份，电子版1份</w:t>
            </w:r>
          </w:p>
        </w:tc>
      </w:tr>
      <w:tr w:rsidR="00E30963">
        <w:trPr>
          <w:trHeight w:val="144"/>
        </w:trPr>
        <w:tc>
          <w:tcPr>
            <w:tcW w:w="346" w:type="pct"/>
            <w:vAlign w:val="center"/>
          </w:tcPr>
          <w:p w:rsidR="00E30963" w:rsidRDefault="007705EF">
            <w:pPr>
              <w:jc w:val="center"/>
              <w:rPr>
                <w:rFonts w:ascii="楷体_GB2312" w:eastAsia="楷体_GB2312" w:hAnsi="宋体"/>
                <w:bCs/>
                <w:kern w:val="0"/>
                <w:szCs w:val="24"/>
              </w:rPr>
            </w:pPr>
            <w:r>
              <w:rPr>
                <w:rFonts w:ascii="楷体_GB2312" w:eastAsia="楷体_GB2312" w:hAnsi="宋体" w:hint="eastAsia"/>
                <w:bCs/>
                <w:kern w:val="0"/>
                <w:szCs w:val="24"/>
              </w:rPr>
              <w:t>9</w:t>
            </w:r>
          </w:p>
        </w:tc>
        <w:tc>
          <w:tcPr>
            <w:tcW w:w="2035"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投标所用低压电动机综合管理柜说明书</w:t>
            </w:r>
          </w:p>
        </w:tc>
        <w:tc>
          <w:tcPr>
            <w:tcW w:w="2619"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印刷版1份，电子版1份</w:t>
            </w:r>
          </w:p>
        </w:tc>
      </w:tr>
      <w:tr w:rsidR="00E30963">
        <w:trPr>
          <w:trHeight w:val="144"/>
        </w:trPr>
        <w:tc>
          <w:tcPr>
            <w:tcW w:w="346" w:type="pct"/>
            <w:vAlign w:val="center"/>
          </w:tcPr>
          <w:p w:rsidR="00E30963" w:rsidRDefault="007705EF">
            <w:pPr>
              <w:jc w:val="center"/>
              <w:rPr>
                <w:rFonts w:ascii="楷体_GB2312" w:eastAsia="楷体_GB2312" w:hAnsi="宋体"/>
                <w:bCs/>
                <w:kern w:val="0"/>
                <w:szCs w:val="24"/>
              </w:rPr>
            </w:pPr>
            <w:r>
              <w:rPr>
                <w:rFonts w:ascii="楷体_GB2312" w:eastAsia="楷体_GB2312" w:hAnsi="宋体" w:hint="eastAsia"/>
                <w:bCs/>
                <w:kern w:val="0"/>
                <w:szCs w:val="24"/>
              </w:rPr>
              <w:t>10</w:t>
            </w:r>
          </w:p>
        </w:tc>
        <w:tc>
          <w:tcPr>
            <w:tcW w:w="2035"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投标所用电能表型式试验报告</w:t>
            </w:r>
          </w:p>
        </w:tc>
        <w:tc>
          <w:tcPr>
            <w:tcW w:w="2619" w:type="pct"/>
            <w:vAlign w:val="center"/>
          </w:tcPr>
          <w:p w:rsidR="00E30963" w:rsidRDefault="00E30963">
            <w:pPr>
              <w:rPr>
                <w:rFonts w:ascii="楷体_GB2312" w:eastAsia="楷体_GB2312" w:hAnsi="宋体"/>
                <w:bCs/>
                <w:kern w:val="0"/>
                <w:szCs w:val="24"/>
              </w:rPr>
            </w:pPr>
          </w:p>
        </w:tc>
      </w:tr>
      <w:tr w:rsidR="00E30963">
        <w:trPr>
          <w:trHeight w:val="144"/>
        </w:trPr>
        <w:tc>
          <w:tcPr>
            <w:tcW w:w="346" w:type="pct"/>
            <w:vAlign w:val="center"/>
          </w:tcPr>
          <w:p w:rsidR="00E30963" w:rsidRDefault="007705EF">
            <w:pPr>
              <w:jc w:val="center"/>
              <w:rPr>
                <w:rFonts w:ascii="楷体_GB2312" w:eastAsia="楷体_GB2312" w:hAnsi="宋体"/>
                <w:bCs/>
                <w:kern w:val="0"/>
                <w:szCs w:val="24"/>
              </w:rPr>
            </w:pPr>
            <w:r>
              <w:rPr>
                <w:rFonts w:ascii="楷体_GB2312" w:eastAsia="楷体_GB2312" w:hAnsi="宋体" w:hint="eastAsia"/>
                <w:bCs/>
                <w:kern w:val="0"/>
                <w:szCs w:val="24"/>
              </w:rPr>
              <w:t>11</w:t>
            </w:r>
          </w:p>
        </w:tc>
        <w:tc>
          <w:tcPr>
            <w:tcW w:w="2035"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投标所用电能表型中文产品样本</w:t>
            </w:r>
          </w:p>
        </w:tc>
        <w:tc>
          <w:tcPr>
            <w:tcW w:w="2619"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含标书中所涉及的技术指标和功能介绍</w:t>
            </w:r>
          </w:p>
        </w:tc>
      </w:tr>
      <w:tr w:rsidR="00E30963">
        <w:trPr>
          <w:trHeight w:val="144"/>
        </w:trPr>
        <w:tc>
          <w:tcPr>
            <w:tcW w:w="346" w:type="pct"/>
            <w:vAlign w:val="center"/>
          </w:tcPr>
          <w:p w:rsidR="00E30963" w:rsidRDefault="007705EF">
            <w:pPr>
              <w:jc w:val="center"/>
              <w:rPr>
                <w:rFonts w:ascii="楷体_GB2312" w:eastAsia="楷体_GB2312" w:hAnsi="宋体"/>
                <w:bCs/>
                <w:kern w:val="0"/>
                <w:szCs w:val="24"/>
              </w:rPr>
            </w:pPr>
            <w:r>
              <w:rPr>
                <w:rFonts w:ascii="楷体_GB2312" w:eastAsia="楷体_GB2312" w:hAnsi="宋体" w:hint="eastAsia"/>
                <w:bCs/>
                <w:kern w:val="0"/>
                <w:szCs w:val="24"/>
              </w:rPr>
              <w:t>12</w:t>
            </w:r>
          </w:p>
        </w:tc>
        <w:tc>
          <w:tcPr>
            <w:tcW w:w="2035"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投标所用通信管理单元中文产品说明书</w:t>
            </w:r>
          </w:p>
        </w:tc>
        <w:tc>
          <w:tcPr>
            <w:tcW w:w="2619"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含标书中所涉及的技术指标和功能介绍</w:t>
            </w:r>
          </w:p>
        </w:tc>
      </w:tr>
      <w:tr w:rsidR="00E30963">
        <w:trPr>
          <w:trHeight w:val="144"/>
        </w:trPr>
        <w:tc>
          <w:tcPr>
            <w:tcW w:w="346" w:type="pct"/>
            <w:vAlign w:val="center"/>
          </w:tcPr>
          <w:p w:rsidR="00E30963" w:rsidRDefault="007705EF">
            <w:pPr>
              <w:jc w:val="center"/>
              <w:rPr>
                <w:rFonts w:ascii="楷体_GB2312" w:eastAsia="楷体_GB2312" w:hAnsi="宋体"/>
                <w:bCs/>
                <w:kern w:val="0"/>
                <w:szCs w:val="24"/>
              </w:rPr>
            </w:pPr>
            <w:r>
              <w:rPr>
                <w:rFonts w:ascii="楷体_GB2312" w:eastAsia="楷体_GB2312" w:hAnsi="宋体" w:hint="eastAsia"/>
                <w:bCs/>
                <w:kern w:val="0"/>
                <w:szCs w:val="24"/>
              </w:rPr>
              <w:t>13</w:t>
            </w:r>
          </w:p>
        </w:tc>
        <w:tc>
          <w:tcPr>
            <w:tcW w:w="2035"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投标所用光纤通信交换机中文产品说明书</w:t>
            </w:r>
          </w:p>
        </w:tc>
        <w:tc>
          <w:tcPr>
            <w:tcW w:w="2619"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含标书中所涉及的技术指标和功能介绍</w:t>
            </w:r>
          </w:p>
        </w:tc>
      </w:tr>
      <w:tr w:rsidR="00E30963">
        <w:trPr>
          <w:trHeight w:val="144"/>
        </w:trPr>
        <w:tc>
          <w:tcPr>
            <w:tcW w:w="346" w:type="pct"/>
            <w:vAlign w:val="center"/>
          </w:tcPr>
          <w:p w:rsidR="00E30963" w:rsidRDefault="007705EF">
            <w:pPr>
              <w:jc w:val="center"/>
              <w:rPr>
                <w:rFonts w:ascii="楷体_GB2312" w:eastAsia="楷体_GB2312" w:hAnsi="宋体"/>
                <w:bCs/>
                <w:kern w:val="0"/>
                <w:szCs w:val="24"/>
              </w:rPr>
            </w:pPr>
            <w:r>
              <w:rPr>
                <w:rFonts w:ascii="楷体_GB2312" w:eastAsia="楷体_GB2312" w:hAnsi="宋体" w:hint="eastAsia"/>
                <w:bCs/>
                <w:kern w:val="0"/>
                <w:szCs w:val="24"/>
              </w:rPr>
              <w:t>14</w:t>
            </w:r>
          </w:p>
        </w:tc>
        <w:tc>
          <w:tcPr>
            <w:tcW w:w="2035"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投标所用</w:t>
            </w:r>
            <w:r>
              <w:rPr>
                <w:rFonts w:ascii="楷体_GB2312" w:eastAsia="楷体_GB2312" w:hAnsi="宋体" w:hint="eastAsia"/>
                <w:bCs/>
                <w:szCs w:val="24"/>
              </w:rPr>
              <w:t>公用信息采集装置中文产品说明书</w:t>
            </w:r>
          </w:p>
        </w:tc>
        <w:tc>
          <w:tcPr>
            <w:tcW w:w="2619"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含标书中所涉及的技术指标和功能介绍</w:t>
            </w:r>
          </w:p>
        </w:tc>
      </w:tr>
      <w:tr w:rsidR="00E30963">
        <w:trPr>
          <w:trHeight w:val="144"/>
        </w:trPr>
        <w:tc>
          <w:tcPr>
            <w:tcW w:w="346" w:type="pct"/>
            <w:vAlign w:val="center"/>
          </w:tcPr>
          <w:p w:rsidR="00E30963" w:rsidRDefault="007705EF">
            <w:pPr>
              <w:jc w:val="center"/>
              <w:rPr>
                <w:rFonts w:ascii="楷体_GB2312" w:eastAsia="楷体_GB2312" w:hAnsi="宋体"/>
                <w:bCs/>
                <w:kern w:val="0"/>
                <w:szCs w:val="24"/>
              </w:rPr>
            </w:pPr>
            <w:r>
              <w:rPr>
                <w:rFonts w:ascii="楷体_GB2312" w:eastAsia="楷体_GB2312" w:hAnsi="宋体" w:hint="eastAsia"/>
                <w:bCs/>
                <w:kern w:val="0"/>
                <w:szCs w:val="24"/>
              </w:rPr>
              <w:t>15</w:t>
            </w:r>
          </w:p>
        </w:tc>
        <w:tc>
          <w:tcPr>
            <w:tcW w:w="2035"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投标所用</w:t>
            </w:r>
            <w:r>
              <w:rPr>
                <w:rFonts w:ascii="楷体_GB2312" w:eastAsia="楷体_GB2312" w:hAnsi="宋体" w:hint="eastAsia"/>
                <w:bCs/>
                <w:szCs w:val="24"/>
              </w:rPr>
              <w:t>10kV工业电源快切装置中文产品说明书</w:t>
            </w:r>
          </w:p>
        </w:tc>
        <w:tc>
          <w:tcPr>
            <w:tcW w:w="2619"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kern w:val="0"/>
                <w:szCs w:val="24"/>
              </w:rPr>
              <w:t>含标书中所涉及的技术指标和功能介绍</w:t>
            </w:r>
          </w:p>
        </w:tc>
      </w:tr>
      <w:tr w:rsidR="00E30963">
        <w:trPr>
          <w:trHeight w:val="144"/>
        </w:trPr>
        <w:tc>
          <w:tcPr>
            <w:tcW w:w="346" w:type="pct"/>
            <w:vAlign w:val="center"/>
          </w:tcPr>
          <w:p w:rsidR="00E30963" w:rsidRDefault="007705EF">
            <w:pPr>
              <w:jc w:val="center"/>
              <w:rPr>
                <w:rFonts w:ascii="楷体_GB2312" w:eastAsia="楷体_GB2312" w:hAnsi="宋体"/>
                <w:bCs/>
                <w:kern w:val="0"/>
                <w:szCs w:val="24"/>
              </w:rPr>
            </w:pPr>
            <w:r>
              <w:rPr>
                <w:rFonts w:ascii="楷体_GB2312" w:eastAsia="楷体_GB2312" w:hAnsi="宋体" w:hint="eastAsia"/>
                <w:bCs/>
                <w:kern w:val="0"/>
                <w:szCs w:val="24"/>
              </w:rPr>
              <w:t>16</w:t>
            </w:r>
          </w:p>
        </w:tc>
        <w:tc>
          <w:tcPr>
            <w:tcW w:w="2035" w:type="pct"/>
            <w:vAlign w:val="center"/>
          </w:tcPr>
          <w:p w:rsidR="00E30963" w:rsidRDefault="007705EF">
            <w:pPr>
              <w:tabs>
                <w:tab w:val="left" w:pos="900"/>
              </w:tabs>
              <w:rPr>
                <w:rFonts w:ascii="楷体_GB2312" w:eastAsia="楷体_GB2312" w:hAnsi="宋体"/>
                <w:bCs/>
                <w:szCs w:val="24"/>
              </w:rPr>
            </w:pPr>
            <w:r>
              <w:rPr>
                <w:rFonts w:ascii="楷体_GB2312" w:eastAsia="楷体_GB2312" w:hAnsi="宋体" w:hint="eastAsia"/>
                <w:bCs/>
                <w:szCs w:val="24"/>
              </w:rPr>
              <w:t>电气设备操作闭锁、同步闭锁逻辑图、I/O信息配置表</w:t>
            </w:r>
          </w:p>
        </w:tc>
        <w:tc>
          <w:tcPr>
            <w:tcW w:w="2619" w:type="pct"/>
            <w:vAlign w:val="center"/>
          </w:tcPr>
          <w:p w:rsidR="00E30963" w:rsidRDefault="00E30963">
            <w:pPr>
              <w:rPr>
                <w:rFonts w:ascii="楷体_GB2312" w:eastAsia="楷体_GB2312" w:hAnsi="宋体"/>
                <w:bCs/>
                <w:kern w:val="0"/>
                <w:szCs w:val="24"/>
              </w:rPr>
            </w:pPr>
          </w:p>
        </w:tc>
      </w:tr>
      <w:tr w:rsidR="00E30963">
        <w:trPr>
          <w:trHeight w:val="144"/>
        </w:trPr>
        <w:tc>
          <w:tcPr>
            <w:tcW w:w="346" w:type="pct"/>
            <w:vAlign w:val="center"/>
          </w:tcPr>
          <w:p w:rsidR="00E30963" w:rsidRDefault="007705EF">
            <w:pPr>
              <w:jc w:val="center"/>
              <w:rPr>
                <w:rFonts w:ascii="楷体_GB2312" w:eastAsia="楷体_GB2312" w:hAnsi="宋体"/>
                <w:bCs/>
                <w:kern w:val="0"/>
                <w:szCs w:val="24"/>
              </w:rPr>
            </w:pPr>
            <w:r>
              <w:rPr>
                <w:rFonts w:ascii="楷体_GB2312" w:eastAsia="楷体_GB2312" w:hAnsi="宋体" w:hint="eastAsia"/>
                <w:bCs/>
                <w:kern w:val="0"/>
                <w:szCs w:val="24"/>
              </w:rPr>
              <w:t>17</w:t>
            </w:r>
          </w:p>
        </w:tc>
        <w:tc>
          <w:tcPr>
            <w:tcW w:w="2035" w:type="pct"/>
            <w:vAlign w:val="center"/>
          </w:tcPr>
          <w:p w:rsidR="00E30963" w:rsidRDefault="007705EF">
            <w:pPr>
              <w:rPr>
                <w:rFonts w:ascii="楷体_GB2312" w:eastAsia="楷体_GB2312" w:hAnsi="宋体"/>
                <w:bCs/>
                <w:kern w:val="0"/>
                <w:szCs w:val="24"/>
              </w:rPr>
            </w:pPr>
            <w:r>
              <w:rPr>
                <w:rFonts w:ascii="楷体_GB2312" w:eastAsia="楷体_GB2312" w:hAnsi="宋体" w:hint="eastAsia"/>
                <w:bCs/>
                <w:szCs w:val="24"/>
              </w:rPr>
              <w:t>主要设备材料来源</w:t>
            </w:r>
          </w:p>
        </w:tc>
        <w:tc>
          <w:tcPr>
            <w:tcW w:w="2619" w:type="pct"/>
            <w:vAlign w:val="center"/>
          </w:tcPr>
          <w:p w:rsidR="00E30963" w:rsidRDefault="00E30963">
            <w:pPr>
              <w:rPr>
                <w:rFonts w:ascii="楷体_GB2312" w:eastAsia="楷体_GB2312" w:hAnsi="宋体"/>
                <w:bCs/>
                <w:kern w:val="0"/>
                <w:szCs w:val="24"/>
              </w:rPr>
            </w:pPr>
          </w:p>
        </w:tc>
      </w:tr>
      <w:tr w:rsidR="00E30963">
        <w:trPr>
          <w:trHeight w:val="144"/>
        </w:trPr>
        <w:tc>
          <w:tcPr>
            <w:tcW w:w="346" w:type="pct"/>
            <w:vAlign w:val="center"/>
          </w:tcPr>
          <w:p w:rsidR="00E30963" w:rsidRDefault="00E30963">
            <w:pPr>
              <w:jc w:val="center"/>
              <w:rPr>
                <w:rFonts w:ascii="楷体_GB2312" w:eastAsia="楷体_GB2312" w:hAnsi="宋体"/>
                <w:bCs/>
                <w:kern w:val="0"/>
                <w:szCs w:val="24"/>
              </w:rPr>
            </w:pPr>
          </w:p>
        </w:tc>
        <w:tc>
          <w:tcPr>
            <w:tcW w:w="2035" w:type="pct"/>
            <w:vAlign w:val="center"/>
          </w:tcPr>
          <w:p w:rsidR="00E30963" w:rsidRDefault="00E30963">
            <w:pPr>
              <w:rPr>
                <w:rFonts w:ascii="楷体_GB2312" w:eastAsia="楷体_GB2312" w:hAnsi="宋体"/>
                <w:bCs/>
                <w:kern w:val="0"/>
                <w:szCs w:val="24"/>
              </w:rPr>
            </w:pPr>
          </w:p>
        </w:tc>
        <w:tc>
          <w:tcPr>
            <w:tcW w:w="2619" w:type="pct"/>
            <w:vAlign w:val="center"/>
          </w:tcPr>
          <w:p w:rsidR="00E30963" w:rsidRDefault="00E30963">
            <w:pPr>
              <w:rPr>
                <w:rFonts w:ascii="楷体_GB2312" w:eastAsia="楷体_GB2312" w:hAnsi="宋体"/>
                <w:bCs/>
                <w:kern w:val="0"/>
                <w:szCs w:val="24"/>
              </w:rPr>
            </w:pPr>
          </w:p>
        </w:tc>
      </w:tr>
    </w:tbl>
    <w:p w:rsidR="00E30963" w:rsidRDefault="007705EF">
      <w:pPr>
        <w:rPr>
          <w:rFonts w:ascii="楷体_GB2312" w:eastAsia="楷体_GB2312" w:hAnsi="宋体"/>
          <w:bCs/>
          <w:szCs w:val="24"/>
        </w:rPr>
      </w:pPr>
      <w:r>
        <w:rPr>
          <w:rFonts w:ascii="楷体_GB2312" w:eastAsia="楷体_GB2312" w:hAnsi="宋体" w:hint="eastAsia"/>
          <w:bCs/>
          <w:szCs w:val="24"/>
        </w:rPr>
        <w:t>19.3 标书还需包含以下文件</w:t>
      </w:r>
    </w:p>
    <w:p w:rsidR="00E30963" w:rsidRDefault="007705EF">
      <w:pPr>
        <w:numPr>
          <w:ilvl w:val="0"/>
          <w:numId w:val="12"/>
        </w:numPr>
        <w:tabs>
          <w:tab w:val="clear" w:pos="360"/>
          <w:tab w:val="left" w:pos="420"/>
        </w:tabs>
        <w:ind w:left="420" w:hanging="420"/>
        <w:jc w:val="both"/>
        <w:rPr>
          <w:rFonts w:ascii="楷体_GB2312" w:eastAsia="楷体_GB2312" w:hAnsi="宋体"/>
          <w:bCs/>
          <w:szCs w:val="24"/>
        </w:rPr>
      </w:pPr>
      <w:r>
        <w:rPr>
          <w:rFonts w:ascii="楷体_GB2312" w:eastAsia="楷体_GB2312" w:hAnsi="宋体" w:hint="eastAsia"/>
          <w:bCs/>
          <w:szCs w:val="24"/>
        </w:rPr>
        <w:t>项目授权书。</w:t>
      </w:r>
    </w:p>
    <w:p w:rsidR="00E30963" w:rsidRDefault="007705EF">
      <w:pPr>
        <w:numPr>
          <w:ilvl w:val="0"/>
          <w:numId w:val="12"/>
        </w:numPr>
        <w:tabs>
          <w:tab w:val="clear" w:pos="360"/>
          <w:tab w:val="left" w:pos="420"/>
        </w:tabs>
        <w:ind w:left="420" w:hanging="420"/>
        <w:jc w:val="both"/>
        <w:rPr>
          <w:rFonts w:ascii="楷体_GB2312" w:eastAsia="楷体_GB2312" w:hAnsi="宋体"/>
          <w:bCs/>
          <w:szCs w:val="24"/>
        </w:rPr>
      </w:pPr>
      <w:r>
        <w:rPr>
          <w:rFonts w:ascii="楷体_GB2312" w:eastAsia="楷体_GB2312" w:hAnsi="宋体" w:hint="eastAsia"/>
          <w:bCs/>
          <w:szCs w:val="24"/>
        </w:rPr>
        <w:t>项目人员通讯录(包括地址、邮编、办公电话、移动电话、电子邮箱)。</w:t>
      </w:r>
    </w:p>
    <w:p w:rsidR="00E30963" w:rsidRDefault="007705EF">
      <w:pPr>
        <w:numPr>
          <w:ilvl w:val="0"/>
          <w:numId w:val="12"/>
        </w:numPr>
        <w:tabs>
          <w:tab w:val="clear" w:pos="360"/>
          <w:tab w:val="left" w:pos="420"/>
        </w:tabs>
        <w:ind w:left="420" w:hanging="420"/>
        <w:jc w:val="both"/>
        <w:rPr>
          <w:rFonts w:ascii="楷体_GB2312" w:eastAsia="楷体_GB2312" w:hAnsi="宋体"/>
          <w:bCs/>
          <w:szCs w:val="24"/>
        </w:rPr>
      </w:pPr>
      <w:r>
        <w:rPr>
          <w:rFonts w:ascii="楷体_GB2312" w:eastAsia="楷体_GB2312" w:hAnsi="宋体" w:hint="eastAsia"/>
          <w:bCs/>
          <w:szCs w:val="24"/>
        </w:rPr>
        <w:t>技术方案（需提供本项目全厂详细网络拓扑图和典型区域变拓扑图）。</w:t>
      </w:r>
    </w:p>
    <w:p w:rsidR="00E30963" w:rsidRDefault="007705EF">
      <w:pPr>
        <w:numPr>
          <w:ilvl w:val="0"/>
          <w:numId w:val="12"/>
        </w:numPr>
        <w:tabs>
          <w:tab w:val="clear" w:pos="360"/>
          <w:tab w:val="left" w:pos="420"/>
        </w:tabs>
        <w:ind w:left="420" w:hanging="420"/>
        <w:jc w:val="both"/>
        <w:rPr>
          <w:rFonts w:ascii="楷体_GB2312" w:eastAsia="楷体_GB2312" w:hAnsi="宋体"/>
          <w:bCs/>
          <w:szCs w:val="24"/>
        </w:rPr>
      </w:pPr>
      <w:r>
        <w:rPr>
          <w:rFonts w:ascii="楷体_GB2312" w:eastAsia="楷体_GB2312" w:hAnsi="宋体" w:hint="eastAsia"/>
          <w:bCs/>
          <w:szCs w:val="24"/>
        </w:rPr>
        <w:t>项目规划书。</w:t>
      </w:r>
    </w:p>
    <w:p w:rsidR="00E30963" w:rsidRDefault="007705EF">
      <w:pPr>
        <w:numPr>
          <w:ilvl w:val="0"/>
          <w:numId w:val="12"/>
        </w:numPr>
        <w:tabs>
          <w:tab w:val="clear" w:pos="360"/>
          <w:tab w:val="left" w:pos="420"/>
          <w:tab w:val="left" w:pos="900"/>
        </w:tabs>
        <w:ind w:left="420" w:hanging="420"/>
        <w:jc w:val="both"/>
        <w:rPr>
          <w:rFonts w:ascii="楷体_GB2312" w:eastAsia="楷体_GB2312" w:hAnsi="宋体"/>
          <w:bCs/>
          <w:szCs w:val="24"/>
        </w:rPr>
      </w:pPr>
      <w:r>
        <w:rPr>
          <w:rFonts w:ascii="楷体_GB2312" w:eastAsia="楷体_GB2312" w:hAnsi="宋体" w:cs="宋体" w:hint="eastAsia"/>
          <w:bCs/>
          <w:kern w:val="0"/>
          <w:szCs w:val="24"/>
        </w:rPr>
        <w:t>质量承诺书。</w:t>
      </w:r>
    </w:p>
    <w:p w:rsidR="00E30963" w:rsidRDefault="007705EF">
      <w:pPr>
        <w:numPr>
          <w:ilvl w:val="0"/>
          <w:numId w:val="12"/>
        </w:numPr>
        <w:tabs>
          <w:tab w:val="clear" w:pos="360"/>
          <w:tab w:val="left" w:pos="420"/>
          <w:tab w:val="left" w:pos="900"/>
        </w:tabs>
        <w:ind w:left="420" w:hanging="420"/>
        <w:jc w:val="both"/>
        <w:rPr>
          <w:rFonts w:ascii="楷体_GB2312" w:eastAsia="楷体_GB2312" w:hAnsi="宋体"/>
          <w:bCs/>
          <w:szCs w:val="24"/>
        </w:rPr>
      </w:pPr>
      <w:r>
        <w:rPr>
          <w:rFonts w:ascii="楷体_GB2312" w:eastAsia="楷体_GB2312" w:hAnsi="宋体" w:cs="宋体" w:hint="eastAsia"/>
          <w:bCs/>
          <w:kern w:val="0"/>
          <w:szCs w:val="24"/>
        </w:rPr>
        <w:t>售后服务方式。</w:t>
      </w:r>
    </w:p>
    <w:p w:rsidR="00E30963" w:rsidRDefault="007705EF">
      <w:pPr>
        <w:numPr>
          <w:ilvl w:val="0"/>
          <w:numId w:val="12"/>
        </w:numPr>
        <w:tabs>
          <w:tab w:val="clear" w:pos="360"/>
          <w:tab w:val="left" w:pos="420"/>
          <w:tab w:val="left" w:pos="900"/>
        </w:tabs>
        <w:ind w:left="420" w:hanging="420"/>
        <w:jc w:val="both"/>
        <w:rPr>
          <w:rFonts w:ascii="楷体_GB2312" w:eastAsia="楷体_GB2312" w:hAnsi="宋体"/>
          <w:bCs/>
          <w:szCs w:val="24"/>
        </w:rPr>
      </w:pPr>
      <w:r>
        <w:rPr>
          <w:rFonts w:ascii="楷体_GB2312" w:eastAsia="楷体_GB2312" w:hAnsi="宋体" w:hint="eastAsia"/>
          <w:bCs/>
          <w:szCs w:val="24"/>
        </w:rPr>
        <w:t>企业资质文件。</w:t>
      </w:r>
    </w:p>
    <w:p w:rsidR="00E30963" w:rsidRDefault="007705EF">
      <w:pPr>
        <w:numPr>
          <w:ilvl w:val="0"/>
          <w:numId w:val="12"/>
        </w:numPr>
        <w:tabs>
          <w:tab w:val="clear" w:pos="360"/>
          <w:tab w:val="left" w:pos="420"/>
          <w:tab w:val="left" w:pos="900"/>
        </w:tabs>
        <w:ind w:left="420" w:hanging="420"/>
        <w:jc w:val="both"/>
        <w:rPr>
          <w:rFonts w:ascii="楷体_GB2312" w:eastAsia="楷体_GB2312" w:hAnsi="宋体"/>
          <w:bCs/>
          <w:szCs w:val="24"/>
        </w:rPr>
      </w:pPr>
      <w:r>
        <w:rPr>
          <w:rFonts w:ascii="楷体_GB2312" w:eastAsia="楷体_GB2312" w:hAnsi="宋体" w:hint="eastAsia"/>
          <w:bCs/>
          <w:szCs w:val="24"/>
        </w:rPr>
        <w:t>银行资信文件和资信等级证书。</w:t>
      </w:r>
    </w:p>
    <w:p w:rsidR="00E30963" w:rsidRDefault="007705EF">
      <w:pPr>
        <w:numPr>
          <w:ilvl w:val="0"/>
          <w:numId w:val="12"/>
        </w:numPr>
        <w:tabs>
          <w:tab w:val="clear" w:pos="360"/>
          <w:tab w:val="left" w:pos="420"/>
          <w:tab w:val="left" w:pos="900"/>
        </w:tabs>
        <w:ind w:left="420" w:hanging="420"/>
        <w:jc w:val="both"/>
        <w:rPr>
          <w:rFonts w:ascii="楷体_GB2312" w:eastAsia="楷体_GB2312" w:hAnsi="宋体"/>
          <w:bCs/>
          <w:szCs w:val="24"/>
        </w:rPr>
      </w:pPr>
      <w:r>
        <w:rPr>
          <w:rFonts w:ascii="楷体_GB2312" w:eastAsia="楷体_GB2312" w:hAnsi="宋体" w:hint="eastAsia"/>
          <w:bCs/>
          <w:szCs w:val="24"/>
        </w:rPr>
        <w:t>投标商制造厂20</w:t>
      </w:r>
      <w:r>
        <w:rPr>
          <w:rFonts w:ascii="楷体_GB2312" w:eastAsia="楷体_GB2312" w:hAnsi="宋体" w:hint="eastAsia"/>
          <w:bCs/>
          <w:szCs w:val="24"/>
          <w:lang w:eastAsia="zh-CN"/>
        </w:rPr>
        <w:t>17</w:t>
      </w:r>
      <w:r>
        <w:rPr>
          <w:rFonts w:ascii="楷体_GB2312" w:eastAsia="楷体_GB2312" w:hAnsi="宋体" w:hint="eastAsia"/>
          <w:bCs/>
          <w:szCs w:val="24"/>
        </w:rPr>
        <w:t>、20</w:t>
      </w:r>
      <w:r>
        <w:rPr>
          <w:rFonts w:ascii="楷体_GB2312" w:eastAsia="楷体_GB2312" w:hAnsi="宋体" w:hint="eastAsia"/>
          <w:bCs/>
          <w:szCs w:val="24"/>
          <w:lang w:eastAsia="zh-CN"/>
        </w:rPr>
        <w:t>18</w:t>
      </w:r>
      <w:r>
        <w:rPr>
          <w:rFonts w:ascii="楷体_GB2312" w:eastAsia="楷体_GB2312" w:hAnsi="宋体" w:hint="eastAsia"/>
          <w:bCs/>
          <w:szCs w:val="24"/>
        </w:rPr>
        <w:t>、201</w:t>
      </w:r>
      <w:r>
        <w:rPr>
          <w:rFonts w:ascii="楷体_GB2312" w:eastAsia="楷体_GB2312" w:hAnsi="宋体" w:hint="eastAsia"/>
          <w:bCs/>
          <w:szCs w:val="24"/>
          <w:lang w:eastAsia="zh-CN"/>
        </w:rPr>
        <w:t>9</w:t>
      </w:r>
      <w:r>
        <w:rPr>
          <w:rFonts w:ascii="楷体_GB2312" w:eastAsia="楷体_GB2312" w:hAnsi="宋体" w:hint="eastAsia"/>
          <w:bCs/>
          <w:szCs w:val="24"/>
        </w:rPr>
        <w:t>年度销售收入。</w:t>
      </w:r>
    </w:p>
    <w:p w:rsidR="00E30963" w:rsidRDefault="007705EF">
      <w:pPr>
        <w:numPr>
          <w:ilvl w:val="0"/>
          <w:numId w:val="12"/>
        </w:numPr>
        <w:tabs>
          <w:tab w:val="clear" w:pos="360"/>
          <w:tab w:val="left" w:pos="420"/>
          <w:tab w:val="left" w:pos="900"/>
        </w:tabs>
        <w:ind w:left="420" w:hanging="420"/>
        <w:jc w:val="both"/>
        <w:rPr>
          <w:rFonts w:ascii="楷体_GB2312" w:eastAsia="楷体_GB2312" w:hAnsi="宋体"/>
          <w:bCs/>
          <w:szCs w:val="24"/>
        </w:rPr>
      </w:pPr>
      <w:r>
        <w:rPr>
          <w:rFonts w:ascii="楷体_GB2312" w:eastAsia="楷体_GB2312" w:hAnsi="宋体" w:hint="eastAsia"/>
          <w:bCs/>
          <w:szCs w:val="24"/>
        </w:rPr>
        <w:t>集控软件业绩：同等或以上规模的项目的调度主站项目业绩。</w:t>
      </w:r>
    </w:p>
    <w:p w:rsidR="00E30963" w:rsidRDefault="007705EF">
      <w:pPr>
        <w:ind w:leftChars="181" w:left="434"/>
        <w:rPr>
          <w:rFonts w:ascii="楷体_GB2312" w:eastAsia="楷体_GB2312"/>
          <w:bCs/>
          <w:szCs w:val="24"/>
        </w:rPr>
      </w:pPr>
      <w:r>
        <w:rPr>
          <w:rFonts w:ascii="楷体_GB2312" w:eastAsia="楷体_GB2312" w:hint="eastAsia"/>
          <w:bCs/>
          <w:szCs w:val="24"/>
        </w:rPr>
        <w:t>（提供最大项目业绩的项目名称，联系人及其联系方式，供货清单，合同复印件，并且具体描述所下辖子站的数量和电压等级，每个子站的中压保护数量）。</w:t>
      </w:r>
    </w:p>
    <w:p w:rsidR="00E30963" w:rsidRDefault="007705EF">
      <w:pPr>
        <w:numPr>
          <w:ilvl w:val="0"/>
          <w:numId w:val="12"/>
        </w:numPr>
        <w:tabs>
          <w:tab w:val="clear" w:pos="360"/>
          <w:tab w:val="left" w:pos="420"/>
          <w:tab w:val="left" w:pos="900"/>
        </w:tabs>
        <w:ind w:left="420" w:hanging="420"/>
        <w:jc w:val="both"/>
        <w:rPr>
          <w:rFonts w:ascii="楷体_GB2312" w:eastAsia="楷体_GB2312" w:hAnsi="宋体"/>
          <w:bCs/>
          <w:szCs w:val="24"/>
        </w:rPr>
      </w:pPr>
      <w:r>
        <w:rPr>
          <w:rFonts w:ascii="楷体_GB2312" w:eastAsia="楷体_GB2312" w:hAnsi="宋体" w:hint="eastAsia"/>
          <w:bCs/>
          <w:szCs w:val="24"/>
        </w:rPr>
        <w:t>SCADA软件业绩。</w:t>
      </w:r>
    </w:p>
    <w:p w:rsidR="00E30963" w:rsidRDefault="007705EF">
      <w:pPr>
        <w:numPr>
          <w:ilvl w:val="0"/>
          <w:numId w:val="12"/>
        </w:numPr>
        <w:tabs>
          <w:tab w:val="clear" w:pos="360"/>
          <w:tab w:val="left" w:pos="420"/>
          <w:tab w:val="left" w:pos="900"/>
        </w:tabs>
        <w:ind w:left="420" w:hanging="420"/>
        <w:jc w:val="both"/>
        <w:rPr>
          <w:rFonts w:ascii="楷体_GB2312" w:eastAsia="楷体_GB2312" w:hAnsi="宋体"/>
          <w:bCs/>
          <w:szCs w:val="24"/>
        </w:rPr>
      </w:pPr>
      <w:r>
        <w:rPr>
          <w:rFonts w:ascii="楷体_GB2312" w:eastAsia="楷体_GB2312" w:hAnsi="宋体" w:hint="eastAsia"/>
          <w:bCs/>
          <w:szCs w:val="24"/>
        </w:rPr>
        <w:t>本项目所投标设备的业绩。（需详细列写本次投标中所使用各型号设备的业绩，各项业绩中需列写清楚项目名称、使用设备的规格型号、使用数量、联系人姓名和电话，并且提供2个使用该设备数量最多的项目和2个使用该设备数量最多的石化项目和单机容量不小于300MW的火电厂合同复印件。（若有相同的项目，不用重复提供））。</w:t>
      </w:r>
    </w:p>
    <w:p w:rsidR="00000000" w:rsidRDefault="007705EF">
      <w:pPr>
        <w:ind w:firstLineChars="200" w:firstLine="480"/>
        <w:rPr>
          <w:rFonts w:ascii="楷体_GB2312" w:eastAsia="楷体_GB2312" w:hAnsi="宋体"/>
          <w:bCs/>
          <w:szCs w:val="24"/>
          <w:lang w:eastAsia="zh-CN"/>
        </w:rPr>
        <w:pPrChange w:id="555" w:author="Lenovo NB" w:date="2020-11-15T16:35:00Z">
          <w:pPr/>
        </w:pPrChange>
      </w:pPr>
      <w:r>
        <w:rPr>
          <w:rFonts w:ascii="楷体_GB2312" w:eastAsia="楷体_GB2312" w:hAnsi="宋体" w:hint="eastAsia"/>
          <w:bCs/>
          <w:szCs w:val="24"/>
        </w:rPr>
        <w:t>技术标书至少应提供正本1本，副本</w:t>
      </w:r>
      <w:del w:id="556" w:author="Lenovo NB" w:date="2020-11-15T16:35:00Z">
        <w:r w:rsidDel="00313716">
          <w:rPr>
            <w:rFonts w:ascii="楷体_GB2312" w:eastAsia="楷体_GB2312" w:hAnsi="宋体" w:hint="eastAsia"/>
            <w:bCs/>
            <w:szCs w:val="24"/>
          </w:rPr>
          <w:delText>2</w:delText>
        </w:r>
      </w:del>
      <w:ins w:id="557" w:author="Lenovo NB" w:date="2020-11-15T16:35:00Z">
        <w:r w:rsidR="00313716">
          <w:rPr>
            <w:rFonts w:ascii="楷体_GB2312" w:eastAsia="楷体_GB2312" w:hAnsi="宋体" w:hint="eastAsia"/>
            <w:bCs/>
            <w:szCs w:val="24"/>
            <w:lang w:eastAsia="zh-CN"/>
          </w:rPr>
          <w:t>3</w:t>
        </w:r>
      </w:ins>
      <w:r>
        <w:rPr>
          <w:rFonts w:ascii="楷体_GB2312" w:eastAsia="楷体_GB2312" w:hAnsi="宋体" w:hint="eastAsia"/>
          <w:bCs/>
          <w:szCs w:val="24"/>
        </w:rPr>
        <w:t>本</w:t>
      </w:r>
      <w:r w:rsidR="009043E2">
        <w:rPr>
          <w:rFonts w:ascii="楷体_GB2312" w:eastAsia="楷体_GB2312" w:hAnsi="宋体" w:hint="eastAsia"/>
          <w:bCs/>
          <w:szCs w:val="24"/>
          <w:lang w:eastAsia="zh-CN"/>
        </w:rPr>
        <w:t>。</w:t>
      </w:r>
      <w:r w:rsidR="009043E2">
        <w:rPr>
          <w:rFonts w:ascii="楷体_GB2312" w:eastAsia="楷体_GB2312" w:hAnsi="宋体" w:hint="eastAsia"/>
          <w:bCs/>
          <w:szCs w:val="24"/>
        </w:rPr>
        <w:t>中选人提供</w:t>
      </w:r>
      <w:r>
        <w:rPr>
          <w:rFonts w:ascii="楷体_GB2312" w:eastAsia="楷体_GB2312" w:hAnsi="宋体" w:hint="eastAsia"/>
          <w:bCs/>
          <w:szCs w:val="24"/>
        </w:rPr>
        <w:t>电子版1份。</w:t>
      </w:r>
      <w:bookmarkStart w:id="558" w:name="_Toc274842272"/>
    </w:p>
    <w:p w:rsidR="00E30963" w:rsidRDefault="007705EF">
      <w:pPr>
        <w:jc w:val="center"/>
        <w:rPr>
          <w:rFonts w:ascii="楷体_GB2312" w:eastAsia="楷体_GB2312"/>
          <w:b/>
        </w:rPr>
      </w:pPr>
      <w:r>
        <w:rPr>
          <w:rFonts w:ascii="楷体_GB2312" w:eastAsia="楷体_GB2312" w:hAnsi="宋体" w:hint="eastAsia"/>
          <w:b/>
          <w:lang w:eastAsia="zh-CN"/>
        </w:rPr>
        <w:t>电气综合保护及监控系统</w:t>
      </w:r>
      <w:r>
        <w:rPr>
          <w:rFonts w:ascii="楷体_GB2312" w:eastAsia="楷体_GB2312" w:hAnsi="宋体" w:hint="eastAsia"/>
          <w:b/>
        </w:rPr>
        <w:t>业绩格式</w:t>
      </w:r>
      <w:bookmarkEnd w:id="558"/>
    </w:p>
    <w:p w:rsidR="00E30963" w:rsidRDefault="007705EF">
      <w:pPr>
        <w:rPr>
          <w:rFonts w:ascii="楷体_GB2312" w:eastAsia="楷体_GB2312" w:hAnsi="宋体"/>
          <w:bCs/>
          <w:szCs w:val="24"/>
        </w:rPr>
      </w:pPr>
      <w:r>
        <w:rPr>
          <w:rFonts w:ascii="楷体_GB2312" w:eastAsia="楷体_GB2312" w:hAnsi="宋体" w:hint="eastAsia"/>
          <w:bCs/>
          <w:szCs w:val="24"/>
        </w:rPr>
        <w:t>一、35KV 线路光纤差动保护（型号，投放市场年份，20</w:t>
      </w:r>
      <w:r>
        <w:rPr>
          <w:rFonts w:ascii="楷体_GB2312" w:eastAsia="楷体_GB2312" w:hAnsi="宋体" w:hint="eastAsia"/>
          <w:bCs/>
          <w:szCs w:val="24"/>
          <w:lang w:eastAsia="zh-CN"/>
        </w:rPr>
        <w:t>1</w:t>
      </w:r>
      <w:r>
        <w:rPr>
          <w:rFonts w:ascii="楷体_GB2312" w:eastAsia="楷体_GB2312" w:hAnsi="宋体" w:hint="eastAsia"/>
          <w:bCs/>
          <w:szCs w:val="24"/>
        </w:rPr>
        <w:t>7年以来销售数量。）</w:t>
      </w:r>
    </w:p>
    <w:p w:rsidR="00E30963" w:rsidRDefault="007705EF">
      <w:pPr>
        <w:rPr>
          <w:rFonts w:ascii="楷体_GB2312" w:eastAsia="楷体_GB2312"/>
          <w:bCs/>
          <w:szCs w:val="24"/>
        </w:rPr>
      </w:pPr>
      <w:r>
        <w:rPr>
          <w:rFonts w:ascii="楷体_GB2312" w:eastAsia="楷体_GB2312" w:hAnsi="宋体" w:hint="eastAsia"/>
          <w:bCs/>
          <w:szCs w:val="24"/>
        </w:rPr>
        <w:t>1.大型石化项目、五大发电集团下属单机容量大于300MW火电厂项目）</w:t>
      </w:r>
    </w:p>
    <w:tbl>
      <w:tblPr>
        <w:tblW w:w="5000" w:type="pct"/>
        <w:tblLook w:val="04A0"/>
      </w:tblPr>
      <w:tblGrid>
        <w:gridCol w:w="1100"/>
        <w:gridCol w:w="1829"/>
        <w:gridCol w:w="1101"/>
        <w:gridCol w:w="1101"/>
        <w:gridCol w:w="1101"/>
        <w:gridCol w:w="1829"/>
        <w:gridCol w:w="1829"/>
        <w:gridCol w:w="1099"/>
      </w:tblGrid>
      <w:tr w:rsidR="00E30963">
        <w:trPr>
          <w:trHeight w:val="420"/>
        </w:trPr>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lastRenderedPageBreak/>
              <w:t>序号</w:t>
            </w:r>
          </w:p>
        </w:tc>
        <w:tc>
          <w:tcPr>
            <w:tcW w:w="832"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项目名称</w:t>
            </w:r>
          </w:p>
        </w:tc>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型号</w:t>
            </w:r>
          </w:p>
        </w:tc>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数量</w:t>
            </w:r>
          </w:p>
        </w:tc>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单位</w:t>
            </w:r>
          </w:p>
        </w:tc>
        <w:tc>
          <w:tcPr>
            <w:tcW w:w="832"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投运时间</w:t>
            </w:r>
          </w:p>
        </w:tc>
        <w:tc>
          <w:tcPr>
            <w:tcW w:w="832"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电压等级</w:t>
            </w:r>
          </w:p>
        </w:tc>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行业</w:t>
            </w:r>
          </w:p>
        </w:tc>
      </w:tr>
      <w:tr w:rsidR="00E30963">
        <w:trPr>
          <w:trHeight w:val="408"/>
        </w:trPr>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1</w:t>
            </w: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r>
      <w:tr w:rsidR="00E30963">
        <w:trPr>
          <w:trHeight w:val="408"/>
        </w:trPr>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2</w:t>
            </w: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r>
      <w:tr w:rsidR="00E30963">
        <w:trPr>
          <w:trHeight w:val="405"/>
        </w:trPr>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3</w:t>
            </w: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r>
      <w:tr w:rsidR="00E30963">
        <w:trPr>
          <w:trHeight w:val="408"/>
        </w:trPr>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4</w:t>
            </w: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r>
      <w:tr w:rsidR="00E30963">
        <w:trPr>
          <w:trHeight w:val="405"/>
        </w:trPr>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5</w:t>
            </w: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r>
      <w:tr w:rsidR="00E30963">
        <w:trPr>
          <w:trHeight w:val="405"/>
        </w:trPr>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6</w:t>
            </w: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r>
      <w:tr w:rsidR="00E30963">
        <w:trPr>
          <w:trHeight w:val="405"/>
        </w:trPr>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7</w:t>
            </w: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r>
      <w:tr w:rsidR="00E30963">
        <w:trPr>
          <w:trHeight w:val="405"/>
        </w:trPr>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8</w:t>
            </w: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r>
      <w:tr w:rsidR="00E30963">
        <w:trPr>
          <w:trHeight w:val="405"/>
        </w:trPr>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9</w:t>
            </w: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r>
      <w:tr w:rsidR="00E30963">
        <w:trPr>
          <w:trHeight w:val="405"/>
        </w:trPr>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10</w:t>
            </w: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r>
    </w:tbl>
    <w:p w:rsidR="00E30963" w:rsidRDefault="007705EF">
      <w:pPr>
        <w:rPr>
          <w:rFonts w:ascii="楷体_GB2312" w:eastAsia="楷体_GB2312" w:hAnsi="宋体"/>
          <w:bCs/>
          <w:szCs w:val="24"/>
        </w:rPr>
      </w:pPr>
      <w:r>
        <w:rPr>
          <w:rFonts w:ascii="楷体_GB2312" w:eastAsia="楷体_GB2312" w:hAnsi="宋体" w:hint="eastAsia"/>
          <w:bCs/>
          <w:szCs w:val="24"/>
        </w:rPr>
        <w:t>2.其它项目</w:t>
      </w:r>
    </w:p>
    <w:tbl>
      <w:tblPr>
        <w:tblW w:w="5000" w:type="pct"/>
        <w:tblLook w:val="04A0"/>
      </w:tblPr>
      <w:tblGrid>
        <w:gridCol w:w="1100"/>
        <w:gridCol w:w="1829"/>
        <w:gridCol w:w="1101"/>
        <w:gridCol w:w="1101"/>
        <w:gridCol w:w="1101"/>
        <w:gridCol w:w="1829"/>
        <w:gridCol w:w="1829"/>
        <w:gridCol w:w="1099"/>
      </w:tblGrid>
      <w:tr w:rsidR="00E30963">
        <w:trPr>
          <w:trHeight w:val="420"/>
        </w:trPr>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序号</w:t>
            </w:r>
          </w:p>
        </w:tc>
        <w:tc>
          <w:tcPr>
            <w:tcW w:w="832"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项目名称</w:t>
            </w:r>
          </w:p>
        </w:tc>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型号</w:t>
            </w:r>
          </w:p>
        </w:tc>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数量</w:t>
            </w:r>
          </w:p>
        </w:tc>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单位</w:t>
            </w:r>
          </w:p>
        </w:tc>
        <w:tc>
          <w:tcPr>
            <w:tcW w:w="832"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投运时间</w:t>
            </w:r>
          </w:p>
        </w:tc>
        <w:tc>
          <w:tcPr>
            <w:tcW w:w="832"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电压等级</w:t>
            </w:r>
          </w:p>
        </w:tc>
        <w:tc>
          <w:tcPr>
            <w:tcW w:w="500"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行业</w:t>
            </w:r>
          </w:p>
        </w:tc>
      </w:tr>
      <w:tr w:rsidR="00E30963">
        <w:trPr>
          <w:trHeight w:val="408"/>
        </w:trPr>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1</w:t>
            </w: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0"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r>
      <w:tr w:rsidR="00E30963">
        <w:trPr>
          <w:trHeight w:val="408"/>
        </w:trPr>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2</w:t>
            </w: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0"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r>
      <w:tr w:rsidR="00E30963">
        <w:trPr>
          <w:trHeight w:val="405"/>
        </w:trPr>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3</w:t>
            </w: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0"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r>
      <w:tr w:rsidR="00E30963">
        <w:trPr>
          <w:trHeight w:val="408"/>
        </w:trPr>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4</w:t>
            </w: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0"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r>
      <w:tr w:rsidR="00E30963">
        <w:trPr>
          <w:trHeight w:val="405"/>
        </w:trPr>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5</w:t>
            </w: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0"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r>
      <w:tr w:rsidR="00E30963">
        <w:trPr>
          <w:trHeight w:val="405"/>
        </w:trPr>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6</w:t>
            </w: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0"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r>
      <w:tr w:rsidR="00E30963">
        <w:trPr>
          <w:trHeight w:val="405"/>
        </w:trPr>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7</w:t>
            </w: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0"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r>
      <w:tr w:rsidR="00E30963">
        <w:trPr>
          <w:trHeight w:val="405"/>
        </w:trPr>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8</w:t>
            </w: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0"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r>
      <w:tr w:rsidR="00E30963">
        <w:trPr>
          <w:trHeight w:val="405"/>
        </w:trPr>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9</w:t>
            </w: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0"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r>
      <w:tr w:rsidR="00E30963">
        <w:trPr>
          <w:trHeight w:val="405"/>
        </w:trPr>
        <w:tc>
          <w:tcPr>
            <w:tcW w:w="501" w:type="pct"/>
            <w:tcBorders>
              <w:top w:val="single" w:sz="4" w:space="0" w:color="000000"/>
              <w:left w:val="single" w:sz="4" w:space="0" w:color="000000"/>
              <w:bottom w:val="single" w:sz="4" w:space="0" w:color="000000"/>
              <w:right w:val="single" w:sz="4" w:space="0" w:color="000000"/>
            </w:tcBorders>
          </w:tcPr>
          <w:p w:rsidR="00E30963" w:rsidRDefault="007705EF">
            <w:pPr>
              <w:rPr>
                <w:rFonts w:ascii="楷体_GB2312" w:eastAsia="楷体_GB2312" w:hAnsi="宋体"/>
                <w:bCs/>
                <w:szCs w:val="24"/>
              </w:rPr>
            </w:pPr>
            <w:r>
              <w:rPr>
                <w:rFonts w:ascii="楷体_GB2312" w:eastAsia="楷体_GB2312" w:hAnsi="宋体" w:hint="eastAsia"/>
                <w:bCs/>
                <w:szCs w:val="24"/>
              </w:rPr>
              <w:t>10</w:t>
            </w: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1"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832"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c>
          <w:tcPr>
            <w:tcW w:w="500" w:type="pct"/>
            <w:tcBorders>
              <w:top w:val="single" w:sz="4" w:space="0" w:color="000000"/>
              <w:left w:val="single" w:sz="4" w:space="0" w:color="000000"/>
              <w:bottom w:val="single" w:sz="4" w:space="0" w:color="000000"/>
              <w:right w:val="single" w:sz="4" w:space="0" w:color="000000"/>
            </w:tcBorders>
          </w:tcPr>
          <w:p w:rsidR="00E30963" w:rsidRDefault="00E30963">
            <w:pPr>
              <w:rPr>
                <w:rFonts w:ascii="楷体_GB2312" w:eastAsia="楷体_GB2312" w:hAnsi="宋体"/>
                <w:bCs/>
                <w:szCs w:val="24"/>
              </w:rPr>
            </w:pPr>
          </w:p>
        </w:tc>
      </w:tr>
    </w:tbl>
    <w:p w:rsidR="00E30963" w:rsidRDefault="007705EF">
      <w:pPr>
        <w:rPr>
          <w:rFonts w:ascii="楷体_GB2312" w:eastAsia="楷体_GB2312"/>
          <w:bCs/>
          <w:szCs w:val="24"/>
        </w:rPr>
      </w:pPr>
      <w:r>
        <w:rPr>
          <w:rFonts w:ascii="楷体_GB2312" w:eastAsia="楷体_GB2312" w:hint="eastAsia"/>
          <w:bCs/>
          <w:szCs w:val="24"/>
        </w:rPr>
        <w:t>说明：</w:t>
      </w:r>
    </w:p>
    <w:p w:rsidR="00E30963" w:rsidRDefault="007705EF">
      <w:pPr>
        <w:numPr>
          <w:ilvl w:val="0"/>
          <w:numId w:val="35"/>
        </w:numPr>
        <w:jc w:val="both"/>
        <w:rPr>
          <w:rFonts w:ascii="楷体_GB2312" w:eastAsia="楷体_GB2312"/>
          <w:bCs/>
          <w:szCs w:val="24"/>
        </w:rPr>
      </w:pPr>
      <w:r>
        <w:rPr>
          <w:rFonts w:ascii="楷体_GB2312" w:eastAsia="楷体_GB2312" w:hint="eastAsia"/>
          <w:bCs/>
          <w:szCs w:val="24"/>
        </w:rPr>
        <w:t>各间隔所提供的型号应该满足技术协议的要求，并与本次投标设备及装置选型表一致。若所供应的是升级换代产品，需加以说明并提供所对应的原型号的业绩。</w:t>
      </w:r>
    </w:p>
    <w:p w:rsidR="00E30963" w:rsidRDefault="007705EF">
      <w:pPr>
        <w:numPr>
          <w:ilvl w:val="0"/>
          <w:numId w:val="35"/>
        </w:numPr>
        <w:jc w:val="both"/>
        <w:rPr>
          <w:rFonts w:ascii="楷体_GB2312" w:eastAsia="楷体_GB2312"/>
          <w:bCs/>
          <w:szCs w:val="24"/>
        </w:rPr>
      </w:pPr>
      <w:r>
        <w:rPr>
          <w:rFonts w:ascii="楷体_GB2312" w:eastAsia="楷体_GB2312" w:hint="eastAsia"/>
          <w:bCs/>
          <w:szCs w:val="24"/>
        </w:rPr>
        <w:t>各项业绩按照该项目所中标数量从多到少排列。若是同一项目分开招标，或者同一单位的不同的项目，需分开列写并加以说明，否则业主有权视为虚报业绩。</w:t>
      </w:r>
    </w:p>
    <w:p w:rsidR="00E30963" w:rsidRDefault="007705EF">
      <w:pPr>
        <w:numPr>
          <w:ilvl w:val="0"/>
          <w:numId w:val="35"/>
        </w:numPr>
        <w:jc w:val="both"/>
        <w:rPr>
          <w:rFonts w:ascii="楷体_GB2312" w:eastAsia="楷体_GB2312"/>
          <w:bCs/>
          <w:szCs w:val="24"/>
        </w:rPr>
      </w:pPr>
      <w:r>
        <w:rPr>
          <w:rFonts w:ascii="楷体_GB2312" w:eastAsia="楷体_GB2312" w:hint="eastAsia"/>
          <w:bCs/>
          <w:szCs w:val="24"/>
        </w:rPr>
        <w:t>各投标商本次所提供所有中压保护、低压进线、母联保护和通讯管理机都需分项列写（若所用保护型号相同，请注明，不用重复提供），如果在供货清单中所用到的保护型号没有提供相应型号的业绩，视为无业绩。</w:t>
      </w:r>
    </w:p>
    <w:p w:rsidR="00E30963" w:rsidRDefault="007705EF">
      <w:pPr>
        <w:numPr>
          <w:ilvl w:val="0"/>
          <w:numId w:val="35"/>
        </w:numPr>
        <w:jc w:val="both"/>
        <w:rPr>
          <w:rFonts w:ascii="楷体_GB2312" w:eastAsia="楷体_GB2312"/>
          <w:bCs/>
          <w:szCs w:val="24"/>
        </w:rPr>
      </w:pPr>
      <w:r>
        <w:rPr>
          <w:rFonts w:ascii="楷体_GB2312" w:eastAsia="楷体_GB2312" w:hint="eastAsia"/>
          <w:bCs/>
          <w:szCs w:val="24"/>
        </w:rPr>
        <w:t>其它项业绩请按照招标文件要求，参考本格式填写。</w:t>
      </w:r>
    </w:p>
    <w:p w:rsidR="00E30963" w:rsidRDefault="007705EF">
      <w:pPr>
        <w:numPr>
          <w:ilvl w:val="0"/>
          <w:numId w:val="35"/>
        </w:numPr>
        <w:jc w:val="both"/>
        <w:rPr>
          <w:rFonts w:ascii="楷体_GB2312" w:eastAsia="楷体_GB2312"/>
          <w:bCs/>
          <w:szCs w:val="24"/>
        </w:rPr>
      </w:pPr>
      <w:r>
        <w:rPr>
          <w:rFonts w:ascii="楷体_GB2312" w:eastAsia="楷体_GB2312" w:hint="eastAsia"/>
          <w:bCs/>
          <w:szCs w:val="24"/>
        </w:rPr>
        <w:t>请各投标商把业绩表盖章后，做为保护部分的业绩附于投标文件最后。</w:t>
      </w:r>
    </w:p>
    <w:p w:rsidR="00E30963" w:rsidRDefault="007705EF">
      <w:pPr>
        <w:pStyle w:val="SINOPEC-1"/>
        <w:spacing w:before="240" w:afterLines="0" w:line="240" w:lineRule="auto"/>
        <w:jc w:val="center"/>
        <w:rPr>
          <w:rFonts w:ascii="楷体_GB2312" w:eastAsia="楷体_GB2312" w:hAnsi="宋体"/>
          <w:b w:val="0"/>
        </w:rPr>
      </w:pPr>
      <w:bookmarkStart w:id="559" w:name="_Toc274842273"/>
      <w:r>
        <w:rPr>
          <w:rFonts w:ascii="楷体_GB2312" w:eastAsia="楷体_GB2312" w:hAnsi="宋体" w:hint="eastAsia"/>
          <w:b w:val="0"/>
        </w:rPr>
        <w:lastRenderedPageBreak/>
        <w:t>技术偏离表（投标方填写）</w:t>
      </w:r>
      <w:bookmarkEnd w:id="559"/>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0"/>
        <w:gridCol w:w="1155"/>
        <w:gridCol w:w="3765"/>
        <w:gridCol w:w="3690"/>
      </w:tblGrid>
      <w:tr w:rsidR="00E30963">
        <w:trPr>
          <w:cantSplit/>
          <w:trHeight w:val="592"/>
          <w:jc w:val="center"/>
        </w:trPr>
        <w:tc>
          <w:tcPr>
            <w:tcW w:w="660" w:type="dxa"/>
            <w:vAlign w:val="center"/>
          </w:tcPr>
          <w:p w:rsidR="00E30963" w:rsidRDefault="007705EF">
            <w:pPr>
              <w:rPr>
                <w:rFonts w:ascii="楷体_GB2312" w:eastAsia="楷体_GB2312" w:hAnsi="宋体"/>
                <w:bCs/>
                <w:szCs w:val="24"/>
              </w:rPr>
            </w:pPr>
            <w:r>
              <w:rPr>
                <w:rFonts w:ascii="楷体_GB2312" w:eastAsia="楷体_GB2312" w:hAnsi="宋体" w:hint="eastAsia"/>
                <w:bCs/>
                <w:szCs w:val="24"/>
              </w:rPr>
              <w:t>序号</w:t>
            </w:r>
          </w:p>
        </w:tc>
        <w:tc>
          <w:tcPr>
            <w:tcW w:w="1155" w:type="dxa"/>
            <w:vAlign w:val="center"/>
          </w:tcPr>
          <w:p w:rsidR="00E30963" w:rsidRDefault="007705EF">
            <w:pPr>
              <w:rPr>
                <w:rFonts w:ascii="楷体_GB2312" w:eastAsia="楷体_GB2312" w:hAnsi="宋体"/>
                <w:bCs/>
                <w:szCs w:val="24"/>
              </w:rPr>
            </w:pPr>
            <w:r>
              <w:rPr>
                <w:rFonts w:ascii="楷体_GB2312" w:eastAsia="楷体_GB2312" w:hAnsi="宋体" w:hint="eastAsia"/>
                <w:bCs/>
                <w:szCs w:val="24"/>
              </w:rPr>
              <w:t>条款号</w:t>
            </w:r>
          </w:p>
        </w:tc>
        <w:tc>
          <w:tcPr>
            <w:tcW w:w="3765" w:type="dxa"/>
            <w:vAlign w:val="center"/>
          </w:tcPr>
          <w:p w:rsidR="00E30963" w:rsidRDefault="007705EF">
            <w:pPr>
              <w:rPr>
                <w:rFonts w:ascii="楷体_GB2312" w:eastAsia="楷体_GB2312" w:hAnsi="宋体"/>
                <w:bCs/>
                <w:szCs w:val="24"/>
              </w:rPr>
            </w:pPr>
            <w:r>
              <w:rPr>
                <w:rFonts w:ascii="楷体_GB2312" w:eastAsia="楷体_GB2312" w:hAnsi="宋体" w:hint="eastAsia"/>
                <w:bCs/>
                <w:szCs w:val="24"/>
              </w:rPr>
              <w:t>原条款内容</w:t>
            </w:r>
          </w:p>
        </w:tc>
        <w:tc>
          <w:tcPr>
            <w:tcW w:w="3690" w:type="dxa"/>
            <w:vAlign w:val="center"/>
          </w:tcPr>
          <w:p w:rsidR="00E30963" w:rsidRDefault="007705EF">
            <w:pPr>
              <w:rPr>
                <w:rFonts w:ascii="楷体_GB2312" w:eastAsia="楷体_GB2312" w:hAnsi="宋体"/>
                <w:bCs/>
                <w:szCs w:val="24"/>
              </w:rPr>
            </w:pPr>
            <w:r>
              <w:rPr>
                <w:rFonts w:ascii="楷体_GB2312" w:eastAsia="楷体_GB2312" w:hAnsi="宋体" w:hint="eastAsia"/>
                <w:bCs/>
                <w:szCs w:val="24"/>
              </w:rPr>
              <w:t>修改后条款内容</w:t>
            </w:r>
          </w:p>
        </w:tc>
      </w:tr>
      <w:tr w:rsidR="00E30963">
        <w:trPr>
          <w:cantSplit/>
          <w:jc w:val="center"/>
        </w:trPr>
        <w:tc>
          <w:tcPr>
            <w:tcW w:w="660" w:type="dxa"/>
            <w:vAlign w:val="center"/>
          </w:tcPr>
          <w:p w:rsidR="00E30963" w:rsidRDefault="007705EF">
            <w:pPr>
              <w:rPr>
                <w:rFonts w:ascii="楷体_GB2312" w:eastAsia="楷体_GB2312" w:hAnsi="宋体"/>
                <w:bCs/>
                <w:szCs w:val="24"/>
              </w:rPr>
            </w:pPr>
            <w:r>
              <w:rPr>
                <w:rFonts w:ascii="楷体_GB2312" w:eastAsia="楷体_GB2312" w:hAnsi="宋体" w:hint="eastAsia"/>
                <w:bCs/>
                <w:szCs w:val="24"/>
              </w:rPr>
              <w:t>1</w:t>
            </w:r>
          </w:p>
        </w:tc>
        <w:tc>
          <w:tcPr>
            <w:tcW w:w="1155" w:type="dxa"/>
            <w:vAlign w:val="center"/>
          </w:tcPr>
          <w:p w:rsidR="00E30963" w:rsidRDefault="00E30963">
            <w:pPr>
              <w:rPr>
                <w:rFonts w:ascii="楷体_GB2312" w:eastAsia="楷体_GB2312" w:hAnsi="宋体"/>
                <w:bCs/>
                <w:szCs w:val="24"/>
              </w:rPr>
            </w:pPr>
          </w:p>
        </w:tc>
        <w:tc>
          <w:tcPr>
            <w:tcW w:w="3765" w:type="dxa"/>
            <w:vAlign w:val="center"/>
          </w:tcPr>
          <w:p w:rsidR="00E30963" w:rsidRDefault="00E30963">
            <w:pPr>
              <w:rPr>
                <w:rFonts w:ascii="楷体_GB2312" w:eastAsia="楷体_GB2312" w:hAnsi="宋体"/>
                <w:bCs/>
                <w:szCs w:val="24"/>
              </w:rPr>
            </w:pPr>
          </w:p>
        </w:tc>
        <w:tc>
          <w:tcPr>
            <w:tcW w:w="3690" w:type="dxa"/>
            <w:vAlign w:val="center"/>
          </w:tcPr>
          <w:p w:rsidR="00E30963" w:rsidRDefault="00E30963">
            <w:pPr>
              <w:rPr>
                <w:rFonts w:ascii="楷体_GB2312" w:eastAsia="楷体_GB2312" w:hAnsi="宋体"/>
                <w:bCs/>
                <w:szCs w:val="24"/>
              </w:rPr>
            </w:pPr>
          </w:p>
        </w:tc>
      </w:tr>
      <w:tr w:rsidR="00E30963">
        <w:trPr>
          <w:cantSplit/>
          <w:jc w:val="center"/>
        </w:trPr>
        <w:tc>
          <w:tcPr>
            <w:tcW w:w="660" w:type="dxa"/>
            <w:vAlign w:val="center"/>
          </w:tcPr>
          <w:p w:rsidR="00E30963" w:rsidRDefault="007705EF">
            <w:pPr>
              <w:rPr>
                <w:rFonts w:ascii="楷体_GB2312" w:eastAsia="楷体_GB2312" w:hAnsi="宋体"/>
                <w:bCs/>
                <w:szCs w:val="24"/>
              </w:rPr>
            </w:pPr>
            <w:r>
              <w:rPr>
                <w:rFonts w:ascii="楷体_GB2312" w:eastAsia="楷体_GB2312" w:hAnsi="宋体" w:hint="eastAsia"/>
                <w:bCs/>
                <w:szCs w:val="24"/>
              </w:rPr>
              <w:t>2</w:t>
            </w:r>
          </w:p>
        </w:tc>
        <w:tc>
          <w:tcPr>
            <w:tcW w:w="1155" w:type="dxa"/>
            <w:vAlign w:val="center"/>
          </w:tcPr>
          <w:p w:rsidR="00E30963" w:rsidRDefault="00E30963">
            <w:pPr>
              <w:rPr>
                <w:rFonts w:ascii="楷体_GB2312" w:eastAsia="楷体_GB2312" w:hAnsi="宋体"/>
                <w:bCs/>
                <w:szCs w:val="24"/>
              </w:rPr>
            </w:pPr>
          </w:p>
        </w:tc>
        <w:tc>
          <w:tcPr>
            <w:tcW w:w="3765" w:type="dxa"/>
            <w:vAlign w:val="center"/>
          </w:tcPr>
          <w:p w:rsidR="00E30963" w:rsidRDefault="00E30963">
            <w:pPr>
              <w:rPr>
                <w:rFonts w:ascii="楷体_GB2312" w:eastAsia="楷体_GB2312" w:hAnsi="宋体"/>
                <w:bCs/>
                <w:szCs w:val="24"/>
              </w:rPr>
            </w:pPr>
          </w:p>
        </w:tc>
        <w:tc>
          <w:tcPr>
            <w:tcW w:w="3690" w:type="dxa"/>
            <w:vAlign w:val="center"/>
          </w:tcPr>
          <w:p w:rsidR="00E30963" w:rsidRDefault="00E30963">
            <w:pPr>
              <w:rPr>
                <w:rFonts w:ascii="楷体_GB2312" w:eastAsia="楷体_GB2312" w:hAnsi="宋体"/>
                <w:bCs/>
                <w:szCs w:val="24"/>
              </w:rPr>
            </w:pPr>
          </w:p>
        </w:tc>
      </w:tr>
      <w:tr w:rsidR="00E30963">
        <w:trPr>
          <w:cantSplit/>
          <w:jc w:val="center"/>
        </w:trPr>
        <w:tc>
          <w:tcPr>
            <w:tcW w:w="660" w:type="dxa"/>
            <w:vAlign w:val="center"/>
          </w:tcPr>
          <w:p w:rsidR="00E30963" w:rsidRDefault="007705EF">
            <w:pPr>
              <w:rPr>
                <w:rFonts w:ascii="楷体_GB2312" w:eastAsia="楷体_GB2312" w:hAnsi="宋体"/>
                <w:bCs/>
                <w:szCs w:val="24"/>
              </w:rPr>
            </w:pPr>
            <w:r>
              <w:rPr>
                <w:rFonts w:ascii="楷体_GB2312" w:eastAsia="楷体_GB2312" w:hAnsi="宋体" w:hint="eastAsia"/>
                <w:bCs/>
                <w:szCs w:val="24"/>
              </w:rPr>
              <w:t>3</w:t>
            </w:r>
          </w:p>
        </w:tc>
        <w:tc>
          <w:tcPr>
            <w:tcW w:w="1155" w:type="dxa"/>
            <w:vAlign w:val="center"/>
          </w:tcPr>
          <w:p w:rsidR="00E30963" w:rsidRDefault="00E30963">
            <w:pPr>
              <w:rPr>
                <w:rFonts w:ascii="楷体_GB2312" w:eastAsia="楷体_GB2312" w:hAnsi="宋体"/>
                <w:bCs/>
                <w:szCs w:val="24"/>
              </w:rPr>
            </w:pPr>
          </w:p>
        </w:tc>
        <w:tc>
          <w:tcPr>
            <w:tcW w:w="3765" w:type="dxa"/>
            <w:vAlign w:val="center"/>
          </w:tcPr>
          <w:p w:rsidR="00E30963" w:rsidRDefault="00E30963">
            <w:pPr>
              <w:rPr>
                <w:rFonts w:ascii="楷体_GB2312" w:eastAsia="楷体_GB2312" w:hAnsi="宋体"/>
                <w:bCs/>
                <w:szCs w:val="24"/>
              </w:rPr>
            </w:pPr>
          </w:p>
        </w:tc>
        <w:tc>
          <w:tcPr>
            <w:tcW w:w="3690" w:type="dxa"/>
            <w:vAlign w:val="center"/>
          </w:tcPr>
          <w:p w:rsidR="00E30963" w:rsidRDefault="00E30963">
            <w:pPr>
              <w:rPr>
                <w:rFonts w:ascii="楷体_GB2312" w:eastAsia="楷体_GB2312" w:hAnsi="宋体"/>
                <w:bCs/>
                <w:szCs w:val="24"/>
              </w:rPr>
            </w:pPr>
          </w:p>
        </w:tc>
      </w:tr>
      <w:tr w:rsidR="00E30963">
        <w:trPr>
          <w:cantSplit/>
          <w:jc w:val="center"/>
        </w:trPr>
        <w:tc>
          <w:tcPr>
            <w:tcW w:w="660" w:type="dxa"/>
            <w:vAlign w:val="center"/>
          </w:tcPr>
          <w:p w:rsidR="00E30963" w:rsidRDefault="007705EF">
            <w:pPr>
              <w:rPr>
                <w:rFonts w:ascii="楷体_GB2312" w:eastAsia="楷体_GB2312" w:hAnsi="宋体"/>
                <w:bCs/>
                <w:szCs w:val="24"/>
              </w:rPr>
            </w:pPr>
            <w:r>
              <w:rPr>
                <w:rFonts w:ascii="楷体_GB2312" w:eastAsia="楷体_GB2312" w:hAnsi="宋体" w:hint="eastAsia"/>
                <w:bCs/>
                <w:szCs w:val="24"/>
              </w:rPr>
              <w:t>4</w:t>
            </w:r>
          </w:p>
        </w:tc>
        <w:tc>
          <w:tcPr>
            <w:tcW w:w="1155" w:type="dxa"/>
            <w:vAlign w:val="center"/>
          </w:tcPr>
          <w:p w:rsidR="00E30963" w:rsidRDefault="00E30963">
            <w:pPr>
              <w:rPr>
                <w:rFonts w:ascii="楷体_GB2312" w:eastAsia="楷体_GB2312" w:hAnsi="宋体"/>
                <w:bCs/>
                <w:szCs w:val="24"/>
              </w:rPr>
            </w:pPr>
          </w:p>
        </w:tc>
        <w:tc>
          <w:tcPr>
            <w:tcW w:w="3765" w:type="dxa"/>
            <w:vAlign w:val="center"/>
          </w:tcPr>
          <w:p w:rsidR="00E30963" w:rsidRDefault="00E30963">
            <w:pPr>
              <w:rPr>
                <w:rFonts w:ascii="楷体_GB2312" w:eastAsia="楷体_GB2312" w:hAnsi="宋体"/>
                <w:bCs/>
                <w:szCs w:val="24"/>
              </w:rPr>
            </w:pPr>
          </w:p>
        </w:tc>
        <w:tc>
          <w:tcPr>
            <w:tcW w:w="3690" w:type="dxa"/>
            <w:vAlign w:val="center"/>
          </w:tcPr>
          <w:p w:rsidR="00E30963" w:rsidRDefault="00E30963">
            <w:pPr>
              <w:rPr>
                <w:rFonts w:ascii="楷体_GB2312" w:eastAsia="楷体_GB2312" w:hAnsi="宋体"/>
                <w:bCs/>
                <w:szCs w:val="24"/>
              </w:rPr>
            </w:pPr>
          </w:p>
        </w:tc>
      </w:tr>
      <w:tr w:rsidR="00E30963">
        <w:trPr>
          <w:cantSplit/>
          <w:jc w:val="center"/>
        </w:trPr>
        <w:tc>
          <w:tcPr>
            <w:tcW w:w="660" w:type="dxa"/>
            <w:vAlign w:val="center"/>
          </w:tcPr>
          <w:p w:rsidR="00E30963" w:rsidRDefault="007705EF">
            <w:pPr>
              <w:rPr>
                <w:rFonts w:ascii="楷体_GB2312" w:eastAsia="楷体_GB2312" w:hAnsi="宋体"/>
                <w:bCs/>
                <w:szCs w:val="24"/>
              </w:rPr>
            </w:pPr>
            <w:r>
              <w:rPr>
                <w:rFonts w:ascii="楷体_GB2312" w:eastAsia="楷体_GB2312" w:hAnsi="宋体" w:hint="eastAsia"/>
                <w:bCs/>
                <w:szCs w:val="24"/>
              </w:rPr>
              <w:t>5</w:t>
            </w:r>
          </w:p>
        </w:tc>
        <w:tc>
          <w:tcPr>
            <w:tcW w:w="1155" w:type="dxa"/>
            <w:vAlign w:val="center"/>
          </w:tcPr>
          <w:p w:rsidR="00E30963" w:rsidRDefault="00E30963">
            <w:pPr>
              <w:rPr>
                <w:rFonts w:ascii="楷体_GB2312" w:eastAsia="楷体_GB2312" w:hAnsi="宋体"/>
                <w:bCs/>
                <w:szCs w:val="24"/>
              </w:rPr>
            </w:pPr>
          </w:p>
        </w:tc>
        <w:tc>
          <w:tcPr>
            <w:tcW w:w="3765" w:type="dxa"/>
            <w:vAlign w:val="center"/>
          </w:tcPr>
          <w:p w:rsidR="00E30963" w:rsidRDefault="00E30963">
            <w:pPr>
              <w:rPr>
                <w:rFonts w:ascii="楷体_GB2312" w:eastAsia="楷体_GB2312" w:hAnsi="宋体"/>
                <w:bCs/>
                <w:szCs w:val="24"/>
              </w:rPr>
            </w:pPr>
          </w:p>
        </w:tc>
        <w:tc>
          <w:tcPr>
            <w:tcW w:w="3690" w:type="dxa"/>
            <w:vAlign w:val="center"/>
          </w:tcPr>
          <w:p w:rsidR="00E30963" w:rsidRDefault="00E30963">
            <w:pPr>
              <w:rPr>
                <w:rFonts w:ascii="楷体_GB2312" w:eastAsia="楷体_GB2312" w:hAnsi="宋体"/>
                <w:bCs/>
                <w:szCs w:val="24"/>
              </w:rPr>
            </w:pPr>
          </w:p>
        </w:tc>
      </w:tr>
      <w:tr w:rsidR="00E30963">
        <w:trPr>
          <w:cantSplit/>
          <w:jc w:val="center"/>
        </w:trPr>
        <w:tc>
          <w:tcPr>
            <w:tcW w:w="660" w:type="dxa"/>
            <w:vAlign w:val="center"/>
          </w:tcPr>
          <w:p w:rsidR="00E30963" w:rsidRDefault="007705EF">
            <w:pPr>
              <w:rPr>
                <w:rFonts w:ascii="楷体_GB2312" w:eastAsia="楷体_GB2312" w:hAnsi="宋体"/>
                <w:bCs/>
                <w:szCs w:val="24"/>
              </w:rPr>
            </w:pPr>
            <w:r>
              <w:rPr>
                <w:rFonts w:ascii="楷体_GB2312" w:eastAsia="楷体_GB2312" w:hAnsi="宋体" w:hint="eastAsia"/>
                <w:bCs/>
                <w:szCs w:val="24"/>
              </w:rPr>
              <w:t>6</w:t>
            </w:r>
          </w:p>
        </w:tc>
        <w:tc>
          <w:tcPr>
            <w:tcW w:w="1155" w:type="dxa"/>
            <w:vAlign w:val="center"/>
          </w:tcPr>
          <w:p w:rsidR="00E30963" w:rsidRDefault="00E30963">
            <w:pPr>
              <w:rPr>
                <w:rFonts w:ascii="楷体_GB2312" w:eastAsia="楷体_GB2312" w:hAnsi="宋体"/>
                <w:bCs/>
                <w:szCs w:val="24"/>
              </w:rPr>
            </w:pPr>
          </w:p>
        </w:tc>
        <w:tc>
          <w:tcPr>
            <w:tcW w:w="3765" w:type="dxa"/>
            <w:vAlign w:val="center"/>
          </w:tcPr>
          <w:p w:rsidR="00E30963" w:rsidRDefault="00E30963">
            <w:pPr>
              <w:rPr>
                <w:rFonts w:ascii="楷体_GB2312" w:eastAsia="楷体_GB2312" w:hAnsi="宋体"/>
                <w:bCs/>
                <w:szCs w:val="24"/>
              </w:rPr>
            </w:pPr>
          </w:p>
        </w:tc>
        <w:tc>
          <w:tcPr>
            <w:tcW w:w="3690" w:type="dxa"/>
            <w:vAlign w:val="center"/>
          </w:tcPr>
          <w:p w:rsidR="00E30963" w:rsidRDefault="00E30963">
            <w:pPr>
              <w:rPr>
                <w:rFonts w:ascii="楷体_GB2312" w:eastAsia="楷体_GB2312" w:hAnsi="宋体"/>
                <w:bCs/>
                <w:szCs w:val="24"/>
              </w:rPr>
            </w:pPr>
          </w:p>
        </w:tc>
      </w:tr>
      <w:tr w:rsidR="00E30963">
        <w:trPr>
          <w:cantSplit/>
          <w:jc w:val="center"/>
        </w:trPr>
        <w:tc>
          <w:tcPr>
            <w:tcW w:w="660" w:type="dxa"/>
            <w:vAlign w:val="center"/>
          </w:tcPr>
          <w:p w:rsidR="00E30963" w:rsidRDefault="007705EF">
            <w:pPr>
              <w:rPr>
                <w:rFonts w:ascii="楷体_GB2312" w:eastAsia="楷体_GB2312" w:hAnsi="宋体"/>
                <w:bCs/>
                <w:szCs w:val="24"/>
              </w:rPr>
            </w:pPr>
            <w:r>
              <w:rPr>
                <w:rFonts w:ascii="楷体_GB2312" w:eastAsia="楷体_GB2312" w:hAnsi="宋体" w:hint="eastAsia"/>
                <w:bCs/>
                <w:szCs w:val="24"/>
              </w:rPr>
              <w:t>7</w:t>
            </w:r>
          </w:p>
        </w:tc>
        <w:tc>
          <w:tcPr>
            <w:tcW w:w="1155" w:type="dxa"/>
            <w:vAlign w:val="center"/>
          </w:tcPr>
          <w:p w:rsidR="00E30963" w:rsidRDefault="00E30963">
            <w:pPr>
              <w:rPr>
                <w:rFonts w:ascii="楷体_GB2312" w:eastAsia="楷体_GB2312" w:hAnsi="宋体"/>
                <w:bCs/>
                <w:szCs w:val="24"/>
              </w:rPr>
            </w:pPr>
          </w:p>
        </w:tc>
        <w:tc>
          <w:tcPr>
            <w:tcW w:w="3765" w:type="dxa"/>
            <w:vAlign w:val="center"/>
          </w:tcPr>
          <w:p w:rsidR="00E30963" w:rsidRDefault="00E30963">
            <w:pPr>
              <w:rPr>
                <w:rFonts w:ascii="楷体_GB2312" w:eastAsia="楷体_GB2312" w:hAnsi="宋体"/>
                <w:bCs/>
                <w:szCs w:val="24"/>
              </w:rPr>
            </w:pPr>
          </w:p>
        </w:tc>
        <w:tc>
          <w:tcPr>
            <w:tcW w:w="3690" w:type="dxa"/>
            <w:vAlign w:val="center"/>
          </w:tcPr>
          <w:p w:rsidR="00E30963" w:rsidRDefault="00E30963">
            <w:pPr>
              <w:rPr>
                <w:rFonts w:ascii="楷体_GB2312" w:eastAsia="楷体_GB2312" w:hAnsi="宋体"/>
                <w:bCs/>
                <w:szCs w:val="24"/>
              </w:rPr>
            </w:pPr>
          </w:p>
        </w:tc>
      </w:tr>
      <w:tr w:rsidR="00E30963">
        <w:trPr>
          <w:cantSplit/>
          <w:jc w:val="center"/>
        </w:trPr>
        <w:tc>
          <w:tcPr>
            <w:tcW w:w="660" w:type="dxa"/>
            <w:vAlign w:val="center"/>
          </w:tcPr>
          <w:p w:rsidR="00E30963" w:rsidRDefault="007705EF">
            <w:pPr>
              <w:rPr>
                <w:rFonts w:ascii="楷体_GB2312" w:eastAsia="楷体_GB2312" w:hAnsi="宋体"/>
                <w:bCs/>
                <w:szCs w:val="24"/>
              </w:rPr>
            </w:pPr>
            <w:r>
              <w:rPr>
                <w:rFonts w:ascii="楷体_GB2312" w:eastAsia="楷体_GB2312" w:hAnsi="宋体" w:hint="eastAsia"/>
                <w:bCs/>
                <w:szCs w:val="24"/>
              </w:rPr>
              <w:t>8</w:t>
            </w:r>
          </w:p>
        </w:tc>
        <w:tc>
          <w:tcPr>
            <w:tcW w:w="1155" w:type="dxa"/>
            <w:vAlign w:val="center"/>
          </w:tcPr>
          <w:p w:rsidR="00E30963" w:rsidRDefault="00E30963">
            <w:pPr>
              <w:rPr>
                <w:rFonts w:ascii="楷体_GB2312" w:eastAsia="楷体_GB2312" w:hAnsi="宋体"/>
                <w:bCs/>
                <w:szCs w:val="24"/>
              </w:rPr>
            </w:pPr>
          </w:p>
        </w:tc>
        <w:tc>
          <w:tcPr>
            <w:tcW w:w="3765" w:type="dxa"/>
            <w:vAlign w:val="center"/>
          </w:tcPr>
          <w:p w:rsidR="00E30963" w:rsidRDefault="00E30963">
            <w:pPr>
              <w:rPr>
                <w:rFonts w:ascii="楷体_GB2312" w:eastAsia="楷体_GB2312" w:hAnsi="宋体"/>
                <w:bCs/>
                <w:szCs w:val="24"/>
              </w:rPr>
            </w:pPr>
          </w:p>
        </w:tc>
        <w:tc>
          <w:tcPr>
            <w:tcW w:w="3690" w:type="dxa"/>
            <w:vAlign w:val="center"/>
          </w:tcPr>
          <w:p w:rsidR="00E30963" w:rsidRDefault="00E30963">
            <w:pPr>
              <w:rPr>
                <w:rFonts w:ascii="楷体_GB2312" w:eastAsia="楷体_GB2312" w:hAnsi="宋体"/>
                <w:bCs/>
                <w:szCs w:val="24"/>
              </w:rPr>
            </w:pPr>
          </w:p>
        </w:tc>
      </w:tr>
      <w:tr w:rsidR="00E30963">
        <w:trPr>
          <w:cantSplit/>
          <w:jc w:val="center"/>
        </w:trPr>
        <w:tc>
          <w:tcPr>
            <w:tcW w:w="660" w:type="dxa"/>
            <w:vAlign w:val="center"/>
          </w:tcPr>
          <w:p w:rsidR="00E30963" w:rsidRDefault="007705EF">
            <w:pPr>
              <w:rPr>
                <w:rFonts w:ascii="楷体_GB2312" w:eastAsia="楷体_GB2312" w:hAnsi="宋体"/>
                <w:bCs/>
                <w:szCs w:val="24"/>
              </w:rPr>
            </w:pPr>
            <w:r>
              <w:rPr>
                <w:rFonts w:ascii="楷体_GB2312" w:eastAsia="楷体_GB2312" w:hAnsi="宋体" w:hint="eastAsia"/>
                <w:bCs/>
                <w:szCs w:val="24"/>
              </w:rPr>
              <w:t>9</w:t>
            </w:r>
          </w:p>
        </w:tc>
        <w:tc>
          <w:tcPr>
            <w:tcW w:w="1155" w:type="dxa"/>
            <w:vAlign w:val="center"/>
          </w:tcPr>
          <w:p w:rsidR="00E30963" w:rsidRDefault="00E30963">
            <w:pPr>
              <w:rPr>
                <w:rFonts w:ascii="楷体_GB2312" w:eastAsia="楷体_GB2312" w:hAnsi="宋体"/>
                <w:bCs/>
                <w:szCs w:val="24"/>
              </w:rPr>
            </w:pPr>
          </w:p>
        </w:tc>
        <w:tc>
          <w:tcPr>
            <w:tcW w:w="3765" w:type="dxa"/>
            <w:vAlign w:val="center"/>
          </w:tcPr>
          <w:p w:rsidR="00E30963" w:rsidRDefault="00E30963">
            <w:pPr>
              <w:rPr>
                <w:rFonts w:ascii="楷体_GB2312" w:eastAsia="楷体_GB2312" w:hAnsi="宋体"/>
                <w:bCs/>
                <w:szCs w:val="24"/>
              </w:rPr>
            </w:pPr>
          </w:p>
        </w:tc>
        <w:tc>
          <w:tcPr>
            <w:tcW w:w="3690" w:type="dxa"/>
            <w:vAlign w:val="center"/>
          </w:tcPr>
          <w:p w:rsidR="00E30963" w:rsidRDefault="00E30963">
            <w:pPr>
              <w:rPr>
                <w:rFonts w:ascii="楷体_GB2312" w:eastAsia="楷体_GB2312" w:hAnsi="宋体"/>
                <w:bCs/>
                <w:szCs w:val="24"/>
              </w:rPr>
            </w:pPr>
          </w:p>
        </w:tc>
      </w:tr>
      <w:tr w:rsidR="00E30963">
        <w:trPr>
          <w:cantSplit/>
          <w:jc w:val="center"/>
        </w:trPr>
        <w:tc>
          <w:tcPr>
            <w:tcW w:w="660" w:type="dxa"/>
            <w:vAlign w:val="center"/>
          </w:tcPr>
          <w:p w:rsidR="00E30963" w:rsidRDefault="007705EF">
            <w:pPr>
              <w:rPr>
                <w:rFonts w:ascii="楷体_GB2312" w:eastAsia="楷体_GB2312" w:hAnsi="宋体"/>
                <w:bCs/>
                <w:szCs w:val="24"/>
              </w:rPr>
            </w:pPr>
            <w:r>
              <w:rPr>
                <w:rFonts w:ascii="楷体_GB2312" w:eastAsia="楷体_GB2312" w:hAnsi="宋体" w:hint="eastAsia"/>
                <w:bCs/>
                <w:szCs w:val="24"/>
              </w:rPr>
              <w:t>10</w:t>
            </w:r>
          </w:p>
        </w:tc>
        <w:tc>
          <w:tcPr>
            <w:tcW w:w="1155" w:type="dxa"/>
            <w:vAlign w:val="center"/>
          </w:tcPr>
          <w:p w:rsidR="00E30963" w:rsidRDefault="00E30963">
            <w:pPr>
              <w:rPr>
                <w:rFonts w:ascii="楷体_GB2312" w:eastAsia="楷体_GB2312" w:hAnsi="宋体"/>
                <w:bCs/>
                <w:szCs w:val="24"/>
              </w:rPr>
            </w:pPr>
          </w:p>
        </w:tc>
        <w:tc>
          <w:tcPr>
            <w:tcW w:w="3765" w:type="dxa"/>
            <w:vAlign w:val="center"/>
          </w:tcPr>
          <w:p w:rsidR="00E30963" w:rsidRDefault="00E30963">
            <w:pPr>
              <w:rPr>
                <w:rFonts w:ascii="楷体_GB2312" w:eastAsia="楷体_GB2312" w:hAnsi="宋体"/>
                <w:bCs/>
                <w:szCs w:val="24"/>
              </w:rPr>
            </w:pPr>
          </w:p>
        </w:tc>
        <w:tc>
          <w:tcPr>
            <w:tcW w:w="3690" w:type="dxa"/>
            <w:vAlign w:val="center"/>
          </w:tcPr>
          <w:p w:rsidR="00E30963" w:rsidRDefault="00E30963">
            <w:pPr>
              <w:rPr>
                <w:rFonts w:ascii="楷体_GB2312" w:eastAsia="楷体_GB2312" w:hAnsi="宋体"/>
                <w:bCs/>
                <w:szCs w:val="24"/>
              </w:rPr>
            </w:pPr>
          </w:p>
        </w:tc>
      </w:tr>
      <w:tr w:rsidR="00E30963">
        <w:trPr>
          <w:cantSplit/>
          <w:jc w:val="center"/>
        </w:trPr>
        <w:tc>
          <w:tcPr>
            <w:tcW w:w="660" w:type="dxa"/>
            <w:vAlign w:val="center"/>
          </w:tcPr>
          <w:p w:rsidR="00E30963" w:rsidRDefault="00E30963">
            <w:pPr>
              <w:rPr>
                <w:rFonts w:ascii="楷体_GB2312" w:eastAsia="楷体_GB2312" w:hAnsi="宋体"/>
                <w:bCs/>
                <w:szCs w:val="24"/>
              </w:rPr>
            </w:pPr>
          </w:p>
        </w:tc>
        <w:tc>
          <w:tcPr>
            <w:tcW w:w="1155" w:type="dxa"/>
            <w:vAlign w:val="center"/>
          </w:tcPr>
          <w:p w:rsidR="00E30963" w:rsidRDefault="00E30963">
            <w:pPr>
              <w:rPr>
                <w:rFonts w:ascii="楷体_GB2312" w:eastAsia="楷体_GB2312" w:hAnsi="宋体"/>
                <w:bCs/>
                <w:szCs w:val="24"/>
              </w:rPr>
            </w:pPr>
          </w:p>
        </w:tc>
        <w:tc>
          <w:tcPr>
            <w:tcW w:w="3765" w:type="dxa"/>
            <w:vAlign w:val="center"/>
          </w:tcPr>
          <w:p w:rsidR="00E30963" w:rsidRDefault="00E30963">
            <w:pPr>
              <w:rPr>
                <w:rFonts w:ascii="楷体_GB2312" w:eastAsia="楷体_GB2312" w:hAnsi="宋体"/>
                <w:bCs/>
                <w:szCs w:val="24"/>
              </w:rPr>
            </w:pPr>
          </w:p>
        </w:tc>
        <w:tc>
          <w:tcPr>
            <w:tcW w:w="3690" w:type="dxa"/>
            <w:vAlign w:val="center"/>
          </w:tcPr>
          <w:p w:rsidR="00E30963" w:rsidRDefault="00E30963">
            <w:pPr>
              <w:rPr>
                <w:rFonts w:ascii="楷体_GB2312" w:eastAsia="楷体_GB2312" w:hAnsi="宋体"/>
                <w:bCs/>
                <w:szCs w:val="24"/>
              </w:rPr>
            </w:pPr>
          </w:p>
        </w:tc>
      </w:tr>
      <w:tr w:rsidR="00E30963">
        <w:trPr>
          <w:cantSplit/>
          <w:jc w:val="center"/>
        </w:trPr>
        <w:tc>
          <w:tcPr>
            <w:tcW w:w="9270" w:type="dxa"/>
            <w:gridSpan w:val="4"/>
            <w:vAlign w:val="center"/>
          </w:tcPr>
          <w:p w:rsidR="00E30963" w:rsidRDefault="007705EF">
            <w:pPr>
              <w:rPr>
                <w:rFonts w:ascii="楷体_GB2312" w:eastAsia="楷体_GB2312" w:hAnsi="宋体"/>
                <w:bCs/>
                <w:szCs w:val="24"/>
              </w:rPr>
            </w:pPr>
            <w:r>
              <w:rPr>
                <w:rFonts w:ascii="楷体_GB2312" w:eastAsia="楷体_GB2312" w:hAnsi="宋体" w:hint="eastAsia"/>
                <w:bCs/>
                <w:szCs w:val="24"/>
              </w:rPr>
              <w:t>注：增加或删除的条款，请在本表中标明条款位置或添加位置。</w:t>
            </w:r>
          </w:p>
        </w:tc>
      </w:tr>
    </w:tbl>
    <w:p w:rsidR="00E30963" w:rsidRDefault="00E30963">
      <w:pPr>
        <w:topLinePunct/>
        <w:spacing w:before="36" w:after="36"/>
        <w:jc w:val="center"/>
        <w:outlineLvl w:val="0"/>
        <w:rPr>
          <w:rFonts w:ascii="楷体_GB2312" w:eastAsia="楷体_GB2312" w:hAnsi="宋体"/>
          <w:bCs/>
          <w:szCs w:val="24"/>
        </w:rPr>
      </w:pPr>
    </w:p>
    <w:p w:rsidR="00E30963" w:rsidRDefault="007705EF">
      <w:pPr>
        <w:widowControl/>
        <w:rPr>
          <w:rFonts w:ascii="楷体_GB2312" w:eastAsia="楷体_GB2312" w:hAnsi="宋体"/>
          <w:bCs/>
          <w:szCs w:val="24"/>
        </w:rPr>
      </w:pPr>
      <w:r>
        <w:rPr>
          <w:rFonts w:ascii="楷体_GB2312" w:eastAsia="楷体_GB2312" w:hAnsi="宋体"/>
          <w:bCs/>
          <w:szCs w:val="24"/>
        </w:rPr>
        <w:br w:type="page"/>
      </w:r>
    </w:p>
    <w:p w:rsidR="00E30963" w:rsidRDefault="00E30963">
      <w:pPr>
        <w:rPr>
          <w:rFonts w:ascii="楷体_GB2312" w:eastAsia="楷体_GB2312"/>
          <w:b/>
          <w:szCs w:val="24"/>
        </w:rPr>
      </w:pPr>
    </w:p>
    <w:p w:rsidR="00E30963" w:rsidRDefault="007705EF">
      <w:pPr>
        <w:rPr>
          <w:rFonts w:ascii="楷体_GB2312" w:eastAsia="楷体_GB2312"/>
          <w:b/>
          <w:szCs w:val="24"/>
          <w:lang w:eastAsia="zh-CN"/>
        </w:rPr>
      </w:pPr>
      <w:r>
        <w:rPr>
          <w:rFonts w:ascii="楷体_GB2312" w:eastAsia="楷体_GB2312" w:hint="eastAsia"/>
          <w:b/>
          <w:szCs w:val="24"/>
          <w:lang w:eastAsia="zh-CN"/>
        </w:rPr>
        <w:t xml:space="preserve">附件三   </w:t>
      </w:r>
      <w:r>
        <w:rPr>
          <w:rFonts w:ascii="楷体_GB2312" w:eastAsia="楷体_GB2312" w:hint="eastAsia"/>
          <w:b/>
          <w:spacing w:val="20"/>
          <w:szCs w:val="24"/>
        </w:rPr>
        <w:t>微机防误装置技术</w:t>
      </w:r>
      <w:r>
        <w:rPr>
          <w:rFonts w:ascii="楷体_GB2312" w:eastAsia="楷体_GB2312" w:hAnsi="PMingLiU" w:hint="eastAsia"/>
          <w:b/>
          <w:spacing w:val="20"/>
          <w:szCs w:val="24"/>
        </w:rPr>
        <w:t>要求</w:t>
      </w:r>
    </w:p>
    <w:p w:rsidR="00E30963" w:rsidRDefault="00E30963">
      <w:pPr>
        <w:rPr>
          <w:rFonts w:ascii="楷体_GB2312" w:eastAsia="楷体_GB2312"/>
          <w:b/>
          <w:szCs w:val="24"/>
          <w:lang w:eastAsia="zh-CN"/>
        </w:rPr>
      </w:pPr>
    </w:p>
    <w:p w:rsidR="00E30963" w:rsidRDefault="00E30963">
      <w:pPr>
        <w:rPr>
          <w:rFonts w:ascii="楷体_GB2312" w:eastAsia="楷体_GB2312"/>
          <w:b/>
          <w:szCs w:val="24"/>
          <w:lang w:eastAsia="zh-CN"/>
        </w:rPr>
      </w:pPr>
    </w:p>
    <w:p w:rsidR="00E30963" w:rsidRDefault="00E30963">
      <w:pPr>
        <w:rPr>
          <w:rFonts w:ascii="楷体_GB2312" w:eastAsia="楷体_GB2312"/>
          <w:b/>
          <w:szCs w:val="24"/>
          <w:lang w:eastAsia="zh-CN"/>
        </w:rPr>
      </w:pPr>
    </w:p>
    <w:p w:rsidR="00E30963" w:rsidRDefault="00E30963">
      <w:pPr>
        <w:rPr>
          <w:rFonts w:ascii="楷体_GB2312" w:eastAsia="楷体_GB2312"/>
          <w:b/>
          <w:szCs w:val="24"/>
          <w:lang w:eastAsia="zh-CN"/>
        </w:rPr>
      </w:pPr>
    </w:p>
    <w:p w:rsidR="00E30963" w:rsidRDefault="007705EF">
      <w:pPr>
        <w:spacing w:before="240" w:line="360" w:lineRule="auto"/>
        <w:jc w:val="center"/>
        <w:rPr>
          <w:rFonts w:ascii="楷体_GB2312" w:eastAsia="楷体_GB2312" w:hAnsi="Arial"/>
          <w:b/>
          <w:spacing w:val="20"/>
          <w:sz w:val="44"/>
          <w:szCs w:val="44"/>
        </w:rPr>
      </w:pPr>
      <w:r>
        <w:rPr>
          <w:rFonts w:ascii="楷体_GB2312" w:eastAsia="楷体_GB2312" w:hint="eastAsia"/>
          <w:b/>
          <w:spacing w:val="20"/>
          <w:sz w:val="44"/>
          <w:szCs w:val="44"/>
        </w:rPr>
        <w:t>微机防误装置技术</w:t>
      </w:r>
      <w:r>
        <w:rPr>
          <w:rFonts w:ascii="楷体_GB2312" w:eastAsia="楷体_GB2312" w:hAnsi="PMingLiU" w:hint="eastAsia"/>
          <w:b/>
          <w:spacing w:val="20"/>
          <w:sz w:val="44"/>
          <w:szCs w:val="44"/>
        </w:rPr>
        <w:t>要求</w:t>
      </w:r>
    </w:p>
    <w:p w:rsidR="00E30963" w:rsidRDefault="00E30963">
      <w:pPr>
        <w:pStyle w:val="ae"/>
        <w:spacing w:line="360" w:lineRule="auto"/>
        <w:rPr>
          <w:rFonts w:ascii="楷体_GB2312" w:eastAsia="楷体_GB2312"/>
          <w:sz w:val="24"/>
          <w:szCs w:val="24"/>
        </w:rPr>
      </w:pPr>
    </w:p>
    <w:p w:rsidR="00E30963" w:rsidRDefault="00E30963">
      <w:pPr>
        <w:pStyle w:val="ae"/>
        <w:spacing w:line="360" w:lineRule="auto"/>
        <w:rPr>
          <w:rFonts w:ascii="楷体_GB2312" w:eastAsia="楷体_GB2312"/>
          <w:sz w:val="24"/>
          <w:szCs w:val="24"/>
        </w:rPr>
      </w:pPr>
    </w:p>
    <w:p w:rsidR="00E30963" w:rsidRDefault="00E30963">
      <w:pPr>
        <w:pStyle w:val="ae"/>
        <w:spacing w:line="360" w:lineRule="auto"/>
        <w:rPr>
          <w:rFonts w:ascii="楷体_GB2312" w:eastAsia="楷体_GB2312"/>
          <w:sz w:val="24"/>
          <w:szCs w:val="24"/>
        </w:rPr>
      </w:pPr>
    </w:p>
    <w:p w:rsidR="00E30963" w:rsidRDefault="00E30963">
      <w:pPr>
        <w:pStyle w:val="ae"/>
        <w:spacing w:line="360" w:lineRule="auto"/>
        <w:jc w:val="center"/>
        <w:rPr>
          <w:rFonts w:ascii="楷体_GB2312" w:eastAsia="楷体_GB2312"/>
          <w:sz w:val="24"/>
          <w:szCs w:val="24"/>
          <w:lang w:eastAsia="zh-TW"/>
        </w:rPr>
      </w:pPr>
    </w:p>
    <w:p w:rsidR="00E30963" w:rsidRDefault="00E30963">
      <w:pPr>
        <w:pStyle w:val="ae"/>
        <w:spacing w:line="360" w:lineRule="auto"/>
        <w:jc w:val="center"/>
        <w:rPr>
          <w:rFonts w:ascii="楷体_GB2312" w:eastAsia="楷体_GB2312"/>
          <w:sz w:val="24"/>
          <w:szCs w:val="24"/>
          <w:lang w:eastAsia="zh-TW"/>
        </w:rPr>
      </w:pPr>
    </w:p>
    <w:p w:rsidR="00E30963" w:rsidRDefault="00E30963">
      <w:pPr>
        <w:pStyle w:val="ae"/>
        <w:spacing w:line="360" w:lineRule="auto"/>
        <w:jc w:val="center"/>
        <w:rPr>
          <w:rFonts w:ascii="楷体_GB2312" w:eastAsia="楷体_GB2312"/>
          <w:sz w:val="24"/>
          <w:szCs w:val="24"/>
        </w:rPr>
      </w:pPr>
    </w:p>
    <w:p w:rsidR="00E30963" w:rsidRDefault="00E30963">
      <w:pPr>
        <w:pStyle w:val="ae"/>
        <w:spacing w:line="360" w:lineRule="auto"/>
        <w:jc w:val="center"/>
        <w:rPr>
          <w:rFonts w:ascii="楷体_GB2312" w:eastAsia="楷体_GB2312"/>
          <w:sz w:val="24"/>
          <w:szCs w:val="24"/>
        </w:rPr>
      </w:pPr>
    </w:p>
    <w:p w:rsidR="00E30963" w:rsidRDefault="00E30963">
      <w:pPr>
        <w:pStyle w:val="ae"/>
        <w:spacing w:line="360" w:lineRule="auto"/>
        <w:jc w:val="center"/>
        <w:rPr>
          <w:rFonts w:ascii="楷体_GB2312" w:eastAsia="楷体_GB2312"/>
          <w:sz w:val="24"/>
          <w:szCs w:val="24"/>
        </w:rPr>
      </w:pPr>
    </w:p>
    <w:p w:rsidR="00E30963" w:rsidRDefault="00E30963">
      <w:pPr>
        <w:pStyle w:val="ae"/>
        <w:spacing w:line="360" w:lineRule="auto"/>
        <w:jc w:val="center"/>
        <w:rPr>
          <w:rFonts w:ascii="楷体_GB2312" w:eastAsia="楷体_GB2312"/>
          <w:sz w:val="24"/>
          <w:szCs w:val="24"/>
        </w:rPr>
      </w:pPr>
    </w:p>
    <w:p w:rsidR="00E30963" w:rsidRDefault="00E30963">
      <w:pPr>
        <w:pStyle w:val="ae"/>
        <w:spacing w:line="360" w:lineRule="auto"/>
        <w:jc w:val="center"/>
        <w:rPr>
          <w:rFonts w:ascii="楷体_GB2312" w:eastAsia="楷体_GB2312"/>
          <w:sz w:val="24"/>
          <w:szCs w:val="24"/>
        </w:rPr>
      </w:pPr>
    </w:p>
    <w:p w:rsidR="00E30963" w:rsidRDefault="00E30963" w:rsidP="00DB3F9D">
      <w:pPr>
        <w:spacing w:line="360" w:lineRule="auto"/>
        <w:ind w:firstLineChars="396" w:firstLine="1299"/>
        <w:rPr>
          <w:rFonts w:ascii="楷体_GB2312" w:eastAsia="楷体_GB2312" w:hAnsi="宋体"/>
          <w:spacing w:val="44"/>
          <w:szCs w:val="24"/>
        </w:rPr>
      </w:pPr>
    </w:p>
    <w:p w:rsidR="00E30963" w:rsidRDefault="007705EF" w:rsidP="00EB6F8E">
      <w:pPr>
        <w:snapToGrid w:val="0"/>
        <w:spacing w:line="360" w:lineRule="auto"/>
        <w:ind w:firstLineChars="646" w:firstLine="2119"/>
        <w:rPr>
          <w:rFonts w:ascii="楷体_GB2312" w:eastAsia="楷体_GB2312" w:hAnsi="宋体"/>
          <w:spacing w:val="44"/>
          <w:szCs w:val="24"/>
          <w:lang w:eastAsia="zh-CN"/>
        </w:rPr>
      </w:pPr>
      <w:r>
        <w:rPr>
          <w:rFonts w:ascii="楷体_GB2312" w:eastAsia="楷体_GB2312" w:hAnsi="宋体" w:hint="eastAsia"/>
          <w:spacing w:val="44"/>
          <w:szCs w:val="24"/>
        </w:rPr>
        <w:t>业主单位：</w:t>
      </w:r>
      <w:r w:rsidR="00EB6F8E">
        <w:rPr>
          <w:rFonts w:ascii="楷体_GB2312" w:eastAsia="楷体_GB2312" w:hAnsi="宋体" w:hint="eastAsia"/>
          <w:spacing w:val="44"/>
          <w:szCs w:val="24"/>
        </w:rPr>
        <w:t>福建省</w:t>
      </w:r>
      <w:r>
        <w:rPr>
          <w:rFonts w:ascii="楷体_GB2312" w:eastAsia="楷体_GB2312" w:hAnsi="宋体" w:hint="eastAsia"/>
          <w:spacing w:val="44"/>
          <w:szCs w:val="24"/>
          <w:lang w:eastAsia="zh-CN"/>
        </w:rPr>
        <w:t>福化古蕾化学有限公司</w:t>
      </w:r>
    </w:p>
    <w:p w:rsidR="00E30963" w:rsidRDefault="007705EF" w:rsidP="00EB6F8E">
      <w:pPr>
        <w:snapToGrid w:val="0"/>
        <w:spacing w:line="360" w:lineRule="auto"/>
        <w:ind w:firstLineChars="646" w:firstLine="2119"/>
        <w:rPr>
          <w:rFonts w:ascii="楷体_GB2312" w:eastAsia="楷体_GB2312" w:hAnsi="宋体"/>
          <w:spacing w:val="44"/>
          <w:szCs w:val="24"/>
          <w:lang w:eastAsia="zh-CN"/>
        </w:rPr>
      </w:pPr>
      <w:r>
        <w:rPr>
          <w:rFonts w:ascii="楷体_GB2312" w:eastAsia="楷体_GB2312" w:hAnsi="宋体" w:hint="eastAsia"/>
          <w:spacing w:val="44"/>
          <w:szCs w:val="24"/>
        </w:rPr>
        <w:t>设计单位：</w:t>
      </w:r>
      <w:r>
        <w:rPr>
          <w:rFonts w:ascii="楷体_GB2312" w:eastAsia="楷体_GB2312" w:hAnsi="宋体" w:hint="eastAsia"/>
          <w:spacing w:val="44"/>
          <w:szCs w:val="24"/>
          <w:lang w:eastAsia="zh-CN"/>
        </w:rPr>
        <w:t>辽宁省石油规划设计院</w:t>
      </w:r>
    </w:p>
    <w:p w:rsidR="00E30963" w:rsidRDefault="00E30963">
      <w:pPr>
        <w:pStyle w:val="ae"/>
        <w:spacing w:line="360" w:lineRule="auto"/>
        <w:jc w:val="center"/>
        <w:rPr>
          <w:rFonts w:ascii="楷体_GB2312" w:eastAsia="楷体_GB2312"/>
          <w:sz w:val="24"/>
          <w:szCs w:val="24"/>
          <w:lang w:eastAsia="zh-TW"/>
        </w:rPr>
      </w:pPr>
    </w:p>
    <w:p w:rsidR="00E30963" w:rsidRDefault="00E30963">
      <w:pPr>
        <w:pStyle w:val="ae"/>
        <w:spacing w:line="360" w:lineRule="auto"/>
        <w:jc w:val="center"/>
        <w:rPr>
          <w:rFonts w:ascii="楷体_GB2312" w:eastAsia="楷体_GB2312"/>
          <w:sz w:val="24"/>
          <w:szCs w:val="24"/>
          <w:lang w:eastAsia="zh-TW"/>
        </w:rPr>
      </w:pPr>
    </w:p>
    <w:p w:rsidR="00E30963" w:rsidRDefault="00E30963">
      <w:pPr>
        <w:spacing w:line="360" w:lineRule="auto"/>
        <w:ind w:firstLineChars="200" w:firstLine="480"/>
        <w:rPr>
          <w:rFonts w:ascii="楷体_GB2312" w:eastAsia="楷体_GB2312" w:hAnsi="宋体"/>
          <w:szCs w:val="24"/>
        </w:rPr>
      </w:pPr>
    </w:p>
    <w:p w:rsidR="00E30963" w:rsidRDefault="00E30963">
      <w:pPr>
        <w:spacing w:line="360" w:lineRule="auto"/>
        <w:ind w:firstLineChars="200" w:firstLine="480"/>
        <w:rPr>
          <w:rFonts w:ascii="楷体_GB2312" w:eastAsia="楷体_GB2312" w:hAnsi="宋体"/>
          <w:szCs w:val="24"/>
        </w:rPr>
      </w:pPr>
    </w:p>
    <w:p w:rsidR="00E30963" w:rsidRDefault="00E30963">
      <w:pPr>
        <w:spacing w:line="360" w:lineRule="auto"/>
        <w:rPr>
          <w:rFonts w:ascii="楷体_GB2312" w:eastAsia="楷体_GB2312" w:hAnsi="宋体"/>
          <w:szCs w:val="24"/>
        </w:rPr>
      </w:pPr>
    </w:p>
    <w:p w:rsidR="00E30963" w:rsidRDefault="007705EF">
      <w:pPr>
        <w:widowControl/>
        <w:rPr>
          <w:rFonts w:ascii="楷体_GB2312" w:eastAsia="楷体_GB2312" w:hAnsi="宋体"/>
          <w:szCs w:val="24"/>
        </w:rPr>
      </w:pPr>
      <w:r>
        <w:rPr>
          <w:rFonts w:ascii="楷体_GB2312" w:eastAsia="楷体_GB2312" w:hAnsi="宋体"/>
          <w:szCs w:val="24"/>
        </w:rPr>
        <w:br w:type="page"/>
      </w:r>
    </w:p>
    <w:p w:rsidR="00E30963" w:rsidRDefault="007705EF">
      <w:pPr>
        <w:spacing w:line="360" w:lineRule="auto"/>
        <w:ind w:firstLineChars="200" w:firstLine="562"/>
        <w:jc w:val="center"/>
        <w:rPr>
          <w:rFonts w:ascii="楷体_GB2312" w:eastAsia="楷体_GB2312" w:hAnsi="宋体"/>
          <w:b/>
          <w:sz w:val="28"/>
          <w:szCs w:val="28"/>
        </w:rPr>
      </w:pPr>
      <w:r>
        <w:rPr>
          <w:rFonts w:ascii="楷体_GB2312" w:eastAsia="楷体_GB2312" w:hAnsi="宋体" w:hint="eastAsia"/>
          <w:b/>
          <w:sz w:val="28"/>
          <w:szCs w:val="28"/>
        </w:rPr>
        <w:lastRenderedPageBreak/>
        <w:t>目     录</w:t>
      </w:r>
    </w:p>
    <w:p w:rsidR="00E30963" w:rsidRDefault="00E30963">
      <w:pPr>
        <w:spacing w:line="360" w:lineRule="auto"/>
        <w:outlineLvl w:val="0"/>
        <w:rPr>
          <w:rFonts w:ascii="楷体_GB2312" w:eastAsia="楷体_GB2312" w:hAnsi="宋体"/>
          <w:szCs w:val="24"/>
        </w:rPr>
      </w:pPr>
    </w:p>
    <w:bookmarkStart w:id="560" w:name="_Toc29198736"/>
    <w:p w:rsidR="00E30963" w:rsidRDefault="00487203">
      <w:pPr>
        <w:pStyle w:val="12"/>
        <w:tabs>
          <w:tab w:val="right" w:leader="dot" w:pos="8608"/>
        </w:tabs>
        <w:rPr>
          <w:rFonts w:ascii="楷体_GB2312" w:eastAsia="楷体_GB2312"/>
          <w:sz w:val="24"/>
          <w:szCs w:val="24"/>
        </w:rPr>
      </w:pPr>
      <w:r>
        <w:rPr>
          <w:rFonts w:ascii="楷体_GB2312" w:eastAsia="楷体_GB2312" w:hint="eastAsia"/>
          <w:sz w:val="24"/>
          <w:szCs w:val="24"/>
        </w:rPr>
        <w:fldChar w:fldCharType="begin"/>
      </w:r>
      <w:r w:rsidR="007705EF">
        <w:rPr>
          <w:rFonts w:ascii="楷体_GB2312" w:eastAsia="楷体_GB2312" w:hint="eastAsia"/>
          <w:sz w:val="24"/>
          <w:szCs w:val="24"/>
        </w:rPr>
        <w:instrText xml:space="preserve"> TOC \o "1-1" \h \z \u </w:instrText>
      </w:r>
      <w:r>
        <w:rPr>
          <w:rFonts w:ascii="楷体_GB2312" w:eastAsia="楷体_GB2312" w:hint="eastAsia"/>
          <w:sz w:val="24"/>
          <w:szCs w:val="24"/>
        </w:rPr>
        <w:fldChar w:fldCharType="separate"/>
      </w:r>
      <w:hyperlink w:anchor="_Toc272328926" w:history="1">
        <w:r w:rsidR="007705EF">
          <w:rPr>
            <w:rStyle w:val="aff0"/>
            <w:rFonts w:ascii="楷体_GB2312" w:eastAsia="楷体_GB2312" w:hint="eastAsia"/>
            <w:sz w:val="24"/>
            <w:szCs w:val="24"/>
          </w:rPr>
          <w:t>1</w:t>
        </w:r>
        <w:r w:rsidR="007705EF">
          <w:rPr>
            <w:rStyle w:val="aff0"/>
            <w:rFonts w:ascii="楷体_GB2312" w:eastAsia="楷体_GB2312" w:hint="eastAsia"/>
            <w:sz w:val="24"/>
            <w:szCs w:val="24"/>
            <w:lang w:eastAsia="zh-TW"/>
          </w:rPr>
          <w:t>.</w:t>
        </w:r>
        <w:r w:rsidR="007705EF">
          <w:rPr>
            <w:rFonts w:ascii="楷体_GB2312" w:eastAsia="楷体_GB2312" w:hint="eastAsia"/>
            <w:sz w:val="24"/>
            <w:szCs w:val="24"/>
          </w:rPr>
          <w:tab/>
        </w:r>
        <w:r w:rsidR="007705EF">
          <w:rPr>
            <w:rStyle w:val="aff0"/>
            <w:rFonts w:ascii="楷体_GB2312" w:eastAsia="楷体_GB2312" w:hint="eastAsia"/>
            <w:sz w:val="24"/>
            <w:szCs w:val="24"/>
          </w:rPr>
          <w:t>总 则</w:t>
        </w:r>
        <w:r w:rsidR="007705EF">
          <w:rPr>
            <w:rFonts w:ascii="楷体_GB2312" w:eastAsia="楷体_GB2312" w:hint="eastAsia"/>
            <w:sz w:val="24"/>
            <w:szCs w:val="24"/>
          </w:rPr>
          <w:tab/>
        </w:r>
        <w:r>
          <w:rPr>
            <w:rFonts w:ascii="楷体_GB2312" w:eastAsia="楷体_GB2312" w:hint="eastAsia"/>
            <w:sz w:val="24"/>
            <w:szCs w:val="24"/>
          </w:rPr>
          <w:fldChar w:fldCharType="begin"/>
        </w:r>
        <w:r w:rsidR="007705EF">
          <w:rPr>
            <w:rFonts w:ascii="楷体_GB2312" w:eastAsia="楷体_GB2312" w:hint="eastAsia"/>
            <w:sz w:val="24"/>
            <w:szCs w:val="24"/>
          </w:rPr>
          <w:instrText xml:space="preserve"> PAGEREF _Toc272328926 \h </w:instrText>
        </w:r>
        <w:r>
          <w:rPr>
            <w:rFonts w:ascii="楷体_GB2312" w:eastAsia="楷体_GB2312" w:hint="eastAsia"/>
            <w:sz w:val="24"/>
            <w:szCs w:val="24"/>
          </w:rPr>
        </w:r>
        <w:r>
          <w:rPr>
            <w:rFonts w:ascii="楷体_GB2312" w:eastAsia="楷体_GB2312" w:hint="eastAsia"/>
            <w:sz w:val="24"/>
            <w:szCs w:val="24"/>
          </w:rPr>
          <w:fldChar w:fldCharType="separate"/>
        </w:r>
        <w:r w:rsidR="007705EF">
          <w:rPr>
            <w:rFonts w:ascii="楷体_GB2312" w:eastAsia="楷体_GB2312"/>
            <w:sz w:val="24"/>
            <w:szCs w:val="24"/>
          </w:rPr>
          <w:t>82</w:t>
        </w:r>
        <w:r>
          <w:rPr>
            <w:rFonts w:ascii="楷体_GB2312" w:eastAsia="楷体_GB2312" w:hint="eastAsia"/>
            <w:sz w:val="24"/>
            <w:szCs w:val="24"/>
          </w:rPr>
          <w:fldChar w:fldCharType="end"/>
        </w:r>
      </w:hyperlink>
    </w:p>
    <w:p w:rsidR="00E30963" w:rsidRDefault="00487203">
      <w:pPr>
        <w:pStyle w:val="12"/>
        <w:tabs>
          <w:tab w:val="right" w:leader="dot" w:pos="8608"/>
        </w:tabs>
        <w:rPr>
          <w:rFonts w:ascii="楷体_GB2312" w:eastAsia="楷体_GB2312"/>
          <w:sz w:val="24"/>
          <w:szCs w:val="24"/>
        </w:rPr>
      </w:pPr>
      <w:hyperlink w:anchor="_Toc272328927" w:history="1">
        <w:r w:rsidR="007705EF">
          <w:rPr>
            <w:rStyle w:val="aff0"/>
            <w:rFonts w:ascii="楷体_GB2312" w:eastAsia="楷体_GB2312" w:hint="eastAsia"/>
            <w:sz w:val="24"/>
            <w:szCs w:val="24"/>
          </w:rPr>
          <w:t>2</w:t>
        </w:r>
        <w:r w:rsidR="007705EF">
          <w:rPr>
            <w:rStyle w:val="aff0"/>
            <w:rFonts w:ascii="楷体_GB2312" w:eastAsia="楷体_GB2312" w:hint="eastAsia"/>
            <w:sz w:val="24"/>
            <w:szCs w:val="24"/>
            <w:lang w:eastAsia="zh-TW"/>
          </w:rPr>
          <w:t>.</w:t>
        </w:r>
        <w:r w:rsidR="007705EF">
          <w:rPr>
            <w:rFonts w:ascii="楷体_GB2312" w:eastAsia="楷体_GB2312" w:hint="eastAsia"/>
            <w:sz w:val="24"/>
            <w:szCs w:val="24"/>
          </w:rPr>
          <w:tab/>
        </w:r>
        <w:r w:rsidR="007705EF">
          <w:rPr>
            <w:rStyle w:val="aff0"/>
            <w:rFonts w:ascii="楷体_GB2312" w:eastAsia="楷体_GB2312" w:hint="eastAsia"/>
            <w:sz w:val="24"/>
            <w:szCs w:val="24"/>
          </w:rPr>
          <w:t>供货范围</w:t>
        </w:r>
        <w:r w:rsidR="007705EF">
          <w:rPr>
            <w:rFonts w:ascii="楷体_GB2312" w:eastAsia="楷体_GB2312" w:hint="eastAsia"/>
            <w:sz w:val="24"/>
            <w:szCs w:val="24"/>
          </w:rPr>
          <w:tab/>
        </w:r>
        <w:r>
          <w:rPr>
            <w:rFonts w:ascii="楷体_GB2312" w:eastAsia="楷体_GB2312" w:hint="eastAsia"/>
            <w:sz w:val="24"/>
            <w:szCs w:val="24"/>
          </w:rPr>
          <w:fldChar w:fldCharType="begin"/>
        </w:r>
        <w:r w:rsidR="007705EF">
          <w:rPr>
            <w:rFonts w:ascii="楷体_GB2312" w:eastAsia="楷体_GB2312" w:hint="eastAsia"/>
            <w:sz w:val="24"/>
            <w:szCs w:val="24"/>
          </w:rPr>
          <w:instrText xml:space="preserve"> PAGEREF _Toc272328927 \h </w:instrText>
        </w:r>
        <w:r>
          <w:rPr>
            <w:rFonts w:ascii="楷体_GB2312" w:eastAsia="楷体_GB2312" w:hint="eastAsia"/>
            <w:sz w:val="24"/>
            <w:szCs w:val="24"/>
          </w:rPr>
        </w:r>
        <w:r>
          <w:rPr>
            <w:rFonts w:ascii="楷体_GB2312" w:eastAsia="楷体_GB2312" w:hint="eastAsia"/>
            <w:sz w:val="24"/>
            <w:szCs w:val="24"/>
          </w:rPr>
          <w:fldChar w:fldCharType="separate"/>
        </w:r>
        <w:r w:rsidR="007705EF">
          <w:rPr>
            <w:rFonts w:ascii="楷体_GB2312" w:eastAsia="楷体_GB2312"/>
            <w:sz w:val="24"/>
            <w:szCs w:val="24"/>
          </w:rPr>
          <w:t>82</w:t>
        </w:r>
        <w:r>
          <w:rPr>
            <w:rFonts w:ascii="楷体_GB2312" w:eastAsia="楷体_GB2312" w:hint="eastAsia"/>
            <w:sz w:val="24"/>
            <w:szCs w:val="24"/>
          </w:rPr>
          <w:fldChar w:fldCharType="end"/>
        </w:r>
      </w:hyperlink>
    </w:p>
    <w:p w:rsidR="00E30963" w:rsidRDefault="00487203">
      <w:pPr>
        <w:pStyle w:val="12"/>
        <w:tabs>
          <w:tab w:val="right" w:leader="dot" w:pos="8608"/>
        </w:tabs>
        <w:rPr>
          <w:rFonts w:ascii="楷体_GB2312" w:eastAsia="楷体_GB2312"/>
          <w:sz w:val="24"/>
          <w:szCs w:val="24"/>
        </w:rPr>
      </w:pPr>
      <w:hyperlink w:anchor="_Toc272328928" w:history="1">
        <w:r w:rsidR="007705EF">
          <w:rPr>
            <w:rStyle w:val="aff0"/>
            <w:rFonts w:ascii="楷体_GB2312" w:eastAsia="楷体_GB2312" w:hint="eastAsia"/>
            <w:sz w:val="24"/>
            <w:szCs w:val="24"/>
          </w:rPr>
          <w:t>3</w:t>
        </w:r>
        <w:r w:rsidR="007705EF">
          <w:rPr>
            <w:rStyle w:val="aff0"/>
            <w:rFonts w:ascii="楷体_GB2312" w:eastAsia="楷体_GB2312" w:hint="eastAsia"/>
            <w:sz w:val="24"/>
            <w:szCs w:val="24"/>
            <w:lang w:eastAsia="zh-TW"/>
          </w:rPr>
          <w:t>.</w:t>
        </w:r>
        <w:r w:rsidR="007705EF">
          <w:rPr>
            <w:rFonts w:ascii="楷体_GB2312" w:eastAsia="楷体_GB2312" w:hint="eastAsia"/>
            <w:sz w:val="24"/>
            <w:szCs w:val="24"/>
          </w:rPr>
          <w:tab/>
        </w:r>
        <w:r w:rsidR="007705EF">
          <w:rPr>
            <w:rStyle w:val="aff0"/>
            <w:rFonts w:ascii="楷体_GB2312" w:eastAsia="楷体_GB2312" w:hint="eastAsia"/>
            <w:sz w:val="24"/>
            <w:szCs w:val="24"/>
          </w:rPr>
          <w:t>通用条款</w:t>
        </w:r>
        <w:r w:rsidR="007705EF">
          <w:rPr>
            <w:rFonts w:ascii="楷体_GB2312" w:eastAsia="楷体_GB2312" w:hint="eastAsia"/>
            <w:sz w:val="24"/>
            <w:szCs w:val="24"/>
          </w:rPr>
          <w:tab/>
        </w:r>
        <w:r>
          <w:rPr>
            <w:rFonts w:ascii="楷体_GB2312" w:eastAsia="楷体_GB2312" w:hint="eastAsia"/>
            <w:sz w:val="24"/>
            <w:szCs w:val="24"/>
          </w:rPr>
          <w:fldChar w:fldCharType="begin"/>
        </w:r>
        <w:r w:rsidR="007705EF">
          <w:rPr>
            <w:rFonts w:ascii="楷体_GB2312" w:eastAsia="楷体_GB2312" w:hint="eastAsia"/>
            <w:sz w:val="24"/>
            <w:szCs w:val="24"/>
          </w:rPr>
          <w:instrText xml:space="preserve"> PAGEREF _Toc272328928 \h </w:instrText>
        </w:r>
        <w:r>
          <w:rPr>
            <w:rFonts w:ascii="楷体_GB2312" w:eastAsia="楷体_GB2312" w:hint="eastAsia"/>
            <w:sz w:val="24"/>
            <w:szCs w:val="24"/>
          </w:rPr>
        </w:r>
        <w:r>
          <w:rPr>
            <w:rFonts w:ascii="楷体_GB2312" w:eastAsia="楷体_GB2312" w:hint="eastAsia"/>
            <w:sz w:val="24"/>
            <w:szCs w:val="24"/>
          </w:rPr>
          <w:fldChar w:fldCharType="separate"/>
        </w:r>
        <w:r w:rsidR="007705EF">
          <w:rPr>
            <w:rFonts w:ascii="楷体_GB2312" w:eastAsia="楷体_GB2312"/>
            <w:sz w:val="24"/>
            <w:szCs w:val="24"/>
          </w:rPr>
          <w:t>82</w:t>
        </w:r>
        <w:r>
          <w:rPr>
            <w:rFonts w:ascii="楷体_GB2312" w:eastAsia="楷体_GB2312" w:hint="eastAsia"/>
            <w:sz w:val="24"/>
            <w:szCs w:val="24"/>
          </w:rPr>
          <w:fldChar w:fldCharType="end"/>
        </w:r>
      </w:hyperlink>
    </w:p>
    <w:p w:rsidR="00E30963" w:rsidRDefault="00487203">
      <w:pPr>
        <w:pStyle w:val="12"/>
        <w:tabs>
          <w:tab w:val="right" w:leader="dot" w:pos="8608"/>
        </w:tabs>
        <w:rPr>
          <w:rFonts w:ascii="楷体_GB2312" w:eastAsia="楷体_GB2312"/>
          <w:sz w:val="24"/>
          <w:szCs w:val="24"/>
        </w:rPr>
      </w:pPr>
      <w:hyperlink w:anchor="_Toc272328929" w:history="1">
        <w:r w:rsidR="007705EF">
          <w:rPr>
            <w:rStyle w:val="aff0"/>
            <w:rFonts w:ascii="楷体_GB2312" w:eastAsia="楷体_GB2312" w:hint="eastAsia"/>
            <w:sz w:val="24"/>
            <w:szCs w:val="24"/>
          </w:rPr>
          <w:t>4</w:t>
        </w:r>
        <w:r w:rsidR="007705EF">
          <w:rPr>
            <w:rStyle w:val="aff0"/>
            <w:rFonts w:ascii="楷体_GB2312" w:eastAsia="楷体_GB2312" w:hint="eastAsia"/>
            <w:sz w:val="24"/>
            <w:szCs w:val="24"/>
            <w:lang w:eastAsia="zh-TW"/>
          </w:rPr>
          <w:t>.</w:t>
        </w:r>
        <w:r w:rsidR="007705EF">
          <w:rPr>
            <w:rFonts w:ascii="楷体_GB2312" w:eastAsia="楷体_GB2312" w:hint="eastAsia"/>
            <w:sz w:val="24"/>
            <w:szCs w:val="24"/>
          </w:rPr>
          <w:tab/>
        </w:r>
        <w:r w:rsidR="007705EF">
          <w:rPr>
            <w:rStyle w:val="aff0"/>
            <w:rFonts w:ascii="楷体_GB2312" w:eastAsia="楷体_GB2312" w:hint="eastAsia"/>
            <w:sz w:val="24"/>
            <w:szCs w:val="24"/>
          </w:rPr>
          <w:t>专用条款</w:t>
        </w:r>
        <w:r w:rsidR="007705EF">
          <w:rPr>
            <w:rFonts w:ascii="楷体_GB2312" w:eastAsia="楷体_GB2312" w:hint="eastAsia"/>
            <w:sz w:val="24"/>
            <w:szCs w:val="24"/>
          </w:rPr>
          <w:tab/>
        </w:r>
        <w:r>
          <w:rPr>
            <w:rFonts w:ascii="楷体_GB2312" w:eastAsia="楷体_GB2312" w:hint="eastAsia"/>
            <w:sz w:val="24"/>
            <w:szCs w:val="24"/>
          </w:rPr>
          <w:fldChar w:fldCharType="begin"/>
        </w:r>
        <w:r w:rsidR="007705EF">
          <w:rPr>
            <w:rFonts w:ascii="楷体_GB2312" w:eastAsia="楷体_GB2312" w:hint="eastAsia"/>
            <w:sz w:val="24"/>
            <w:szCs w:val="24"/>
          </w:rPr>
          <w:instrText xml:space="preserve"> PAGEREF _Toc272328929 \h </w:instrText>
        </w:r>
        <w:r>
          <w:rPr>
            <w:rFonts w:ascii="楷体_GB2312" w:eastAsia="楷体_GB2312" w:hint="eastAsia"/>
            <w:sz w:val="24"/>
            <w:szCs w:val="24"/>
          </w:rPr>
        </w:r>
        <w:r>
          <w:rPr>
            <w:rFonts w:ascii="楷体_GB2312" w:eastAsia="楷体_GB2312" w:hint="eastAsia"/>
            <w:sz w:val="24"/>
            <w:szCs w:val="24"/>
          </w:rPr>
          <w:fldChar w:fldCharType="separate"/>
        </w:r>
        <w:r w:rsidR="007705EF">
          <w:rPr>
            <w:rFonts w:ascii="楷体_GB2312" w:eastAsia="楷体_GB2312"/>
            <w:sz w:val="24"/>
            <w:szCs w:val="24"/>
          </w:rPr>
          <w:t>83</w:t>
        </w:r>
        <w:r>
          <w:rPr>
            <w:rFonts w:ascii="楷体_GB2312" w:eastAsia="楷体_GB2312" w:hint="eastAsia"/>
            <w:sz w:val="24"/>
            <w:szCs w:val="24"/>
          </w:rPr>
          <w:fldChar w:fldCharType="end"/>
        </w:r>
      </w:hyperlink>
    </w:p>
    <w:p w:rsidR="00E30963" w:rsidRDefault="00487203">
      <w:pPr>
        <w:spacing w:line="360" w:lineRule="auto"/>
        <w:rPr>
          <w:rFonts w:ascii="楷体_GB2312" w:eastAsia="楷体_GB2312" w:hAnsi="宋体"/>
          <w:szCs w:val="24"/>
        </w:rPr>
      </w:pPr>
      <w:r>
        <w:rPr>
          <w:rFonts w:ascii="楷体_GB2312" w:eastAsia="楷体_GB2312" w:hAnsi="宋体" w:hint="eastAsia"/>
          <w:szCs w:val="24"/>
        </w:rPr>
        <w:fldChar w:fldCharType="end"/>
      </w:r>
    </w:p>
    <w:p w:rsidR="00E30963" w:rsidRDefault="00E30963">
      <w:pPr>
        <w:rPr>
          <w:rFonts w:ascii="楷体_GB2312" w:eastAsia="楷体_GB2312" w:hAnsi="宋体"/>
          <w:szCs w:val="24"/>
        </w:rPr>
      </w:pPr>
    </w:p>
    <w:p w:rsidR="00E30963" w:rsidRDefault="00E30963">
      <w:pPr>
        <w:rPr>
          <w:rFonts w:ascii="楷体_GB2312" w:eastAsia="楷体_GB2312" w:hAnsi="宋体"/>
          <w:szCs w:val="24"/>
        </w:rPr>
      </w:pPr>
    </w:p>
    <w:p w:rsidR="00E30963" w:rsidRDefault="00E30963">
      <w:pPr>
        <w:rPr>
          <w:rFonts w:ascii="楷体_GB2312" w:eastAsia="楷体_GB2312" w:hAnsi="宋体"/>
          <w:szCs w:val="24"/>
        </w:rPr>
      </w:pPr>
    </w:p>
    <w:p w:rsidR="00E30963" w:rsidRDefault="00E30963">
      <w:pPr>
        <w:rPr>
          <w:rFonts w:ascii="楷体_GB2312" w:eastAsia="楷体_GB2312" w:hAnsi="宋体"/>
          <w:szCs w:val="24"/>
        </w:rPr>
      </w:pPr>
    </w:p>
    <w:p w:rsidR="00E30963" w:rsidRDefault="00E30963">
      <w:pPr>
        <w:rPr>
          <w:rFonts w:ascii="楷体_GB2312" w:eastAsia="楷体_GB2312" w:hAnsi="宋体"/>
          <w:szCs w:val="24"/>
        </w:rPr>
      </w:pPr>
    </w:p>
    <w:p w:rsidR="00E30963" w:rsidRDefault="00E30963">
      <w:pPr>
        <w:rPr>
          <w:rFonts w:ascii="楷体_GB2312" w:eastAsia="楷体_GB2312" w:hAnsi="宋体"/>
          <w:szCs w:val="24"/>
        </w:rPr>
      </w:pPr>
    </w:p>
    <w:p w:rsidR="00E30963" w:rsidRDefault="00E30963">
      <w:pPr>
        <w:rPr>
          <w:rFonts w:ascii="楷体_GB2312" w:eastAsia="楷体_GB2312" w:hAnsi="宋体"/>
          <w:szCs w:val="24"/>
        </w:rPr>
      </w:pPr>
    </w:p>
    <w:p w:rsidR="00E30963" w:rsidRDefault="00E30963">
      <w:pPr>
        <w:rPr>
          <w:rFonts w:ascii="楷体_GB2312" w:eastAsia="楷体_GB2312" w:hAnsi="宋体"/>
          <w:szCs w:val="24"/>
        </w:rPr>
      </w:pPr>
    </w:p>
    <w:p w:rsidR="00E30963" w:rsidRDefault="00E30963">
      <w:pPr>
        <w:rPr>
          <w:rFonts w:ascii="楷体_GB2312" w:eastAsia="楷体_GB2312" w:hAnsi="宋体"/>
          <w:szCs w:val="24"/>
        </w:rPr>
      </w:pPr>
    </w:p>
    <w:p w:rsidR="00E30963" w:rsidRDefault="00E30963">
      <w:pPr>
        <w:rPr>
          <w:rFonts w:ascii="楷体_GB2312" w:eastAsia="楷体_GB2312" w:hAnsi="宋体"/>
          <w:szCs w:val="24"/>
        </w:rPr>
      </w:pPr>
    </w:p>
    <w:p w:rsidR="00E30963" w:rsidRDefault="00E30963">
      <w:pPr>
        <w:rPr>
          <w:rFonts w:ascii="楷体_GB2312" w:eastAsia="楷体_GB2312" w:hAnsi="宋体"/>
          <w:szCs w:val="24"/>
        </w:rPr>
      </w:pPr>
    </w:p>
    <w:p w:rsidR="00E30963" w:rsidRDefault="00E30963">
      <w:pPr>
        <w:rPr>
          <w:rFonts w:ascii="楷体_GB2312" w:eastAsia="楷体_GB2312" w:hAnsi="宋体"/>
          <w:szCs w:val="24"/>
        </w:rPr>
      </w:pPr>
    </w:p>
    <w:p w:rsidR="00E30963" w:rsidRDefault="00E30963">
      <w:pPr>
        <w:rPr>
          <w:rFonts w:ascii="楷体_GB2312" w:eastAsia="楷体_GB2312" w:hAnsi="宋体"/>
          <w:szCs w:val="24"/>
        </w:rPr>
      </w:pPr>
    </w:p>
    <w:p w:rsidR="00E30963" w:rsidRDefault="007705EF">
      <w:pPr>
        <w:widowControl/>
        <w:rPr>
          <w:rFonts w:ascii="楷体_GB2312" w:eastAsia="楷体_GB2312" w:hAnsi="宋体"/>
          <w:szCs w:val="24"/>
        </w:rPr>
      </w:pPr>
      <w:r>
        <w:rPr>
          <w:rFonts w:ascii="楷体_GB2312" w:eastAsia="楷体_GB2312" w:hAnsi="宋体"/>
          <w:szCs w:val="24"/>
        </w:rPr>
        <w:br w:type="page"/>
      </w:r>
    </w:p>
    <w:p w:rsidR="00E30963" w:rsidRDefault="00E30963">
      <w:pPr>
        <w:rPr>
          <w:rFonts w:ascii="楷体_GB2312" w:eastAsia="楷体_GB2312" w:hAnsi="宋体"/>
          <w:szCs w:val="24"/>
        </w:rPr>
      </w:pPr>
    </w:p>
    <w:p w:rsidR="00E30963" w:rsidRDefault="007705EF">
      <w:pPr>
        <w:pStyle w:val="11"/>
        <w:spacing w:before="120" w:after="120" w:line="360" w:lineRule="auto"/>
        <w:rPr>
          <w:rFonts w:ascii="楷体_GB2312" w:eastAsia="楷体_GB2312" w:hAnsi="宋体"/>
          <w:sz w:val="24"/>
          <w:szCs w:val="24"/>
        </w:rPr>
      </w:pPr>
      <w:bookmarkStart w:id="561" w:name="_Toc272328926"/>
      <w:bookmarkStart w:id="562" w:name="_Toc178400140"/>
      <w:bookmarkStart w:id="563" w:name="_Toc178400198"/>
      <w:bookmarkStart w:id="564" w:name="_Toc29973392"/>
      <w:bookmarkStart w:id="565" w:name="_Toc178335672"/>
      <w:bookmarkStart w:id="566" w:name="_Toc37640478"/>
      <w:bookmarkStart w:id="567" w:name="_Toc183253343"/>
      <w:bookmarkStart w:id="568" w:name="_Toc186526268"/>
      <w:bookmarkStart w:id="569" w:name="_Toc37583154"/>
      <w:bookmarkStart w:id="570" w:name="_Toc178335713"/>
      <w:bookmarkStart w:id="571" w:name="_Toc167698926"/>
      <w:bookmarkStart w:id="572" w:name="_Toc38376371"/>
      <w:bookmarkStart w:id="573" w:name="_Toc178400166"/>
      <w:bookmarkStart w:id="574" w:name="_Toc164763544"/>
      <w:r>
        <w:rPr>
          <w:rFonts w:ascii="楷体_GB2312" w:eastAsia="楷体_GB2312" w:hAnsi="宋体" w:hint="eastAsia"/>
          <w:sz w:val="24"/>
          <w:szCs w:val="24"/>
          <w:lang w:eastAsia="zh-TW"/>
        </w:rPr>
        <w:t xml:space="preserve">1. </w:t>
      </w:r>
      <w:r>
        <w:rPr>
          <w:rFonts w:ascii="楷体_GB2312" w:eastAsia="楷体_GB2312" w:hAnsi="宋体" w:hint="eastAsia"/>
          <w:sz w:val="24"/>
          <w:szCs w:val="24"/>
        </w:rPr>
        <w:t>总 则</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E30963" w:rsidRDefault="007705EF">
      <w:pPr>
        <w:ind w:left="566" w:hangingChars="236" w:hanging="566"/>
        <w:rPr>
          <w:rFonts w:ascii="楷体_GB2312" w:eastAsia="楷体_GB2312" w:hAnsi="宋体"/>
          <w:szCs w:val="24"/>
        </w:rPr>
      </w:pPr>
      <w:bookmarkStart w:id="575" w:name="_Toc37583155"/>
      <w:bookmarkStart w:id="576" w:name="_Toc38376372"/>
      <w:bookmarkStart w:id="577" w:name="_Toc37640479"/>
      <w:bookmarkStart w:id="578" w:name="_Toc29198737"/>
      <w:bookmarkStart w:id="579" w:name="_Toc29973393"/>
      <w:r>
        <w:rPr>
          <w:rFonts w:ascii="楷体_GB2312" w:eastAsia="楷体_GB2312" w:hAnsi="宋体" w:hint="eastAsia"/>
          <w:szCs w:val="24"/>
        </w:rPr>
        <w:t>1.1本技术</w:t>
      </w:r>
      <w:r>
        <w:rPr>
          <w:rFonts w:ascii="楷体_GB2312" w:eastAsia="楷体_GB2312" w:hAnsi="PMingLiU" w:hint="eastAsia"/>
          <w:szCs w:val="24"/>
        </w:rPr>
        <w:t>要求</w:t>
      </w:r>
      <w:r>
        <w:rPr>
          <w:rFonts w:ascii="楷体_GB2312" w:eastAsia="楷体_GB2312" w:hAnsi="宋体" w:hint="eastAsia"/>
          <w:szCs w:val="24"/>
        </w:rPr>
        <w:t>只适用于</w:t>
      </w:r>
      <w:r w:rsidR="00AB4A34">
        <w:rPr>
          <w:rFonts w:ascii="楷体_GB2312" w:eastAsia="楷体_GB2312" w:hAnsi="宋体" w:hint="eastAsia"/>
          <w:bCs/>
          <w:szCs w:val="24"/>
          <w:lang w:eastAsia="zh-CN"/>
        </w:rPr>
        <w:t>福建省福化古蕾化学</w:t>
      </w:r>
      <w:r>
        <w:rPr>
          <w:rFonts w:ascii="楷体_GB2312" w:eastAsia="楷体_GB2312" w:hAnsi="宋体" w:hint="eastAsia"/>
          <w:bCs/>
          <w:szCs w:val="24"/>
          <w:lang w:eastAsia="zh-CN"/>
        </w:rPr>
        <w:t>有限公司PA项目</w:t>
      </w:r>
      <w:r>
        <w:rPr>
          <w:rFonts w:ascii="楷体_GB2312" w:eastAsia="楷体_GB2312" w:hAnsi="宋体" w:hint="eastAsia"/>
          <w:szCs w:val="24"/>
        </w:rPr>
        <w:t>微机防误装置设备订货，作为投标方生产和招标方验收的依据。</w:t>
      </w:r>
    </w:p>
    <w:p w:rsidR="00E30963" w:rsidRDefault="007705EF">
      <w:pPr>
        <w:ind w:left="566" w:hangingChars="236" w:hanging="566"/>
        <w:rPr>
          <w:rFonts w:ascii="楷体_GB2312" w:eastAsia="楷体_GB2312" w:hAnsi="宋体"/>
          <w:szCs w:val="24"/>
        </w:rPr>
      </w:pPr>
      <w:r>
        <w:rPr>
          <w:rFonts w:ascii="楷体_GB2312" w:eastAsia="楷体_GB2312" w:hAnsi="宋体" w:hint="eastAsia"/>
          <w:szCs w:val="24"/>
        </w:rPr>
        <w:t>1.2投标方负责招标方微机防误装置及其成套设备（包括材料）的设计、制造、组装、检（试）验、预组装、包装、运输。双方经技术澄清、协商，达成如下技术</w:t>
      </w:r>
      <w:r>
        <w:rPr>
          <w:rFonts w:ascii="楷体_GB2312" w:eastAsia="楷体_GB2312" w:hAnsi="PMingLiU" w:hint="eastAsia"/>
          <w:szCs w:val="24"/>
        </w:rPr>
        <w:t>要求</w:t>
      </w:r>
      <w:r>
        <w:rPr>
          <w:rFonts w:ascii="楷体_GB2312" w:eastAsia="楷体_GB2312" w:hAnsi="宋体" w:hint="eastAsia"/>
          <w:szCs w:val="24"/>
        </w:rPr>
        <w:t>。报价的投标方对所报价的设备或材料负完全责任。</w:t>
      </w:r>
    </w:p>
    <w:p w:rsidR="00E30963" w:rsidRDefault="007705EF">
      <w:pPr>
        <w:ind w:left="566" w:hangingChars="236" w:hanging="566"/>
        <w:rPr>
          <w:rFonts w:ascii="楷体_GB2312" w:eastAsia="楷体_GB2312" w:hAnsi="宋体"/>
          <w:szCs w:val="24"/>
        </w:rPr>
      </w:pPr>
      <w:r>
        <w:rPr>
          <w:rFonts w:ascii="楷体_GB2312" w:eastAsia="楷体_GB2312" w:hAnsi="宋体" w:hint="eastAsia"/>
          <w:szCs w:val="24"/>
        </w:rPr>
        <w:t>1.3本技术</w:t>
      </w:r>
      <w:r>
        <w:rPr>
          <w:rFonts w:ascii="楷体_GB2312" w:eastAsia="楷体_GB2312" w:hAnsi="PMingLiU" w:hint="eastAsia"/>
          <w:szCs w:val="24"/>
        </w:rPr>
        <w:t>要求</w:t>
      </w:r>
      <w:r>
        <w:rPr>
          <w:rFonts w:ascii="楷体_GB2312" w:eastAsia="楷体_GB2312" w:hAnsi="宋体" w:hint="eastAsia"/>
          <w:szCs w:val="24"/>
        </w:rPr>
        <w:t>条款未提及的各项技术要求均按现行国标执行，未尽事宜双方协商解决。</w:t>
      </w:r>
    </w:p>
    <w:p w:rsidR="00E30963" w:rsidRDefault="007705EF">
      <w:pPr>
        <w:ind w:left="566" w:hangingChars="236" w:hanging="566"/>
        <w:rPr>
          <w:rFonts w:ascii="楷体_GB2312" w:eastAsia="楷体_GB2312" w:hAnsi="宋体"/>
          <w:szCs w:val="24"/>
        </w:rPr>
      </w:pPr>
      <w:r>
        <w:rPr>
          <w:rFonts w:ascii="楷体_GB2312" w:eastAsia="楷体_GB2312" w:hAnsi="宋体" w:hint="eastAsia"/>
          <w:szCs w:val="24"/>
        </w:rPr>
        <w:t>1.4本技术</w:t>
      </w:r>
      <w:r>
        <w:rPr>
          <w:rFonts w:ascii="楷体_GB2312" w:eastAsia="楷体_GB2312" w:hAnsi="PMingLiU" w:hint="eastAsia"/>
          <w:szCs w:val="24"/>
        </w:rPr>
        <w:t>要求</w:t>
      </w:r>
      <w:r>
        <w:rPr>
          <w:rFonts w:ascii="楷体_GB2312" w:eastAsia="楷体_GB2312" w:hAnsi="宋体" w:hint="eastAsia"/>
          <w:szCs w:val="24"/>
        </w:rPr>
        <w:t>作为商务合同的附件，在商务合同签订后自动生效，本</w:t>
      </w:r>
      <w:r>
        <w:rPr>
          <w:rFonts w:ascii="楷体_GB2312" w:eastAsia="楷体_GB2312" w:hAnsi="PMingLiU" w:hint="eastAsia"/>
          <w:szCs w:val="24"/>
        </w:rPr>
        <w:t>要求</w:t>
      </w:r>
      <w:r>
        <w:rPr>
          <w:rFonts w:ascii="楷体_GB2312" w:eastAsia="楷体_GB2312" w:hAnsi="宋体" w:hint="eastAsia"/>
          <w:szCs w:val="24"/>
        </w:rPr>
        <w:t>作为合同的一部分，具有同等法律效力。</w:t>
      </w:r>
    </w:p>
    <w:p w:rsidR="00E30963" w:rsidRDefault="007705EF">
      <w:pPr>
        <w:pStyle w:val="11"/>
        <w:spacing w:before="120" w:after="120" w:line="240" w:lineRule="auto"/>
        <w:rPr>
          <w:rFonts w:ascii="楷体_GB2312" w:eastAsia="楷体_GB2312" w:hAnsi="宋体"/>
          <w:sz w:val="24"/>
          <w:szCs w:val="24"/>
        </w:rPr>
      </w:pPr>
      <w:bookmarkStart w:id="580" w:name="_Toc186526269"/>
      <w:bookmarkStart w:id="581" w:name="_Toc178400141"/>
      <w:bookmarkStart w:id="582" w:name="_Toc178400199"/>
      <w:bookmarkStart w:id="583" w:name="_Toc183253344"/>
      <w:bookmarkStart w:id="584" w:name="_Toc178400167"/>
      <w:bookmarkStart w:id="585" w:name="_Toc272328927"/>
      <w:r>
        <w:rPr>
          <w:rFonts w:ascii="楷体_GB2312" w:eastAsia="楷体_GB2312" w:hAnsi="宋体" w:hint="eastAsia"/>
          <w:sz w:val="24"/>
          <w:szCs w:val="24"/>
        </w:rPr>
        <w:t>2 供货范围</w:t>
      </w:r>
      <w:bookmarkEnd w:id="580"/>
      <w:bookmarkEnd w:id="581"/>
      <w:bookmarkEnd w:id="582"/>
      <w:bookmarkEnd w:id="583"/>
      <w:bookmarkEnd w:id="584"/>
    </w:p>
    <w:p w:rsidR="00E30963" w:rsidRDefault="007705EF">
      <w:pPr>
        <w:rPr>
          <w:rFonts w:ascii="楷体_GB2312" w:eastAsia="楷体_GB2312" w:hAnsi="宋体"/>
          <w:szCs w:val="24"/>
        </w:rPr>
      </w:pPr>
      <w:r>
        <w:rPr>
          <w:rFonts w:ascii="楷体_GB2312" w:eastAsia="楷体_GB2312" w:hAnsi="宋体" w:hint="eastAsia"/>
          <w:szCs w:val="24"/>
        </w:rPr>
        <w:t>（详见请购说明供货清单）</w:t>
      </w:r>
      <w:bookmarkEnd w:id="585"/>
    </w:p>
    <w:p w:rsidR="00E30963" w:rsidRDefault="007705EF">
      <w:pPr>
        <w:pStyle w:val="11"/>
        <w:spacing w:before="120" w:after="120" w:line="240" w:lineRule="auto"/>
        <w:rPr>
          <w:rFonts w:ascii="楷体_GB2312" w:eastAsia="楷体_GB2312" w:hAnsi="宋体"/>
          <w:sz w:val="24"/>
          <w:szCs w:val="24"/>
        </w:rPr>
      </w:pPr>
      <w:bookmarkStart w:id="586" w:name="_Toc272328928"/>
      <w:bookmarkStart w:id="587" w:name="_Toc178335714"/>
      <w:bookmarkStart w:id="588" w:name="_Toc178335673"/>
      <w:bookmarkStart w:id="589" w:name="_Toc167698927"/>
      <w:r>
        <w:rPr>
          <w:rFonts w:ascii="楷体_GB2312" w:eastAsia="楷体_GB2312" w:hAnsi="宋体" w:hint="eastAsia"/>
          <w:sz w:val="24"/>
          <w:szCs w:val="24"/>
        </w:rPr>
        <w:t>3通用条款</w:t>
      </w:r>
      <w:bookmarkEnd w:id="586"/>
    </w:p>
    <w:p w:rsidR="00E30963" w:rsidRDefault="007705EF" w:rsidP="00DB3F9D">
      <w:pPr>
        <w:ind w:left="425" w:hangingChars="177" w:hanging="425"/>
        <w:rPr>
          <w:rFonts w:ascii="楷体_GB2312" w:eastAsia="楷体_GB2312" w:hAnsi="宋体"/>
          <w:szCs w:val="24"/>
        </w:rPr>
      </w:pPr>
      <w:r>
        <w:rPr>
          <w:rFonts w:ascii="楷体_GB2312" w:eastAsia="楷体_GB2312" w:hAnsi="宋体" w:hint="eastAsia"/>
          <w:szCs w:val="24"/>
        </w:rPr>
        <w:t>3.1投标方提供的货物应满足本技术</w:t>
      </w:r>
      <w:r>
        <w:rPr>
          <w:rFonts w:ascii="楷体_GB2312" w:eastAsia="楷体_GB2312" w:hAnsi="PMingLiU" w:hint="eastAsia"/>
          <w:szCs w:val="24"/>
        </w:rPr>
        <w:t>要求</w:t>
      </w:r>
      <w:r>
        <w:rPr>
          <w:rFonts w:ascii="楷体_GB2312" w:eastAsia="楷体_GB2312" w:hAnsi="宋体" w:hint="eastAsia"/>
          <w:szCs w:val="24"/>
        </w:rPr>
        <w:t>、工程设计、制造工艺标准及最新版本的国家标准（GB）、行业标准（DL、JB）和国际电工委员会标准（IEC）及国际公制（SI），这是对设备的最低要求。</w:t>
      </w:r>
      <w:bookmarkStart w:id="590" w:name="_Toc473614079"/>
      <w:bookmarkStart w:id="591" w:name="_Toc473613929"/>
    </w:p>
    <w:p w:rsidR="00E30963" w:rsidRDefault="007705EF" w:rsidP="00DB3F9D">
      <w:pPr>
        <w:ind w:left="425" w:hangingChars="177" w:hanging="425"/>
        <w:rPr>
          <w:rFonts w:ascii="楷体_GB2312" w:eastAsia="楷体_GB2312" w:hAnsi="宋体"/>
          <w:szCs w:val="24"/>
        </w:rPr>
      </w:pPr>
      <w:r>
        <w:rPr>
          <w:rFonts w:ascii="楷体_GB2312" w:eastAsia="楷体_GB2312" w:hAnsi="宋体" w:hint="eastAsia"/>
          <w:szCs w:val="24"/>
        </w:rPr>
        <w:t>3.2投标方应具有有效的质量保证体系，通过ISO9000质量认证，同型号产品在3个及以上福建电力系统内220kV及以上供电变电所至少运行3年以上，且无因质量问题引发的误操作事故。</w:t>
      </w:r>
      <w:bookmarkEnd w:id="590"/>
      <w:bookmarkEnd w:id="591"/>
    </w:p>
    <w:p w:rsidR="00E30963" w:rsidRDefault="007705EF">
      <w:pPr>
        <w:ind w:left="566" w:hangingChars="236" w:hanging="566"/>
        <w:rPr>
          <w:rFonts w:ascii="楷体_GB2312" w:eastAsia="楷体_GB2312" w:hAnsi="宋体"/>
          <w:szCs w:val="24"/>
        </w:rPr>
      </w:pPr>
      <w:r>
        <w:rPr>
          <w:rFonts w:ascii="楷体_GB2312" w:eastAsia="楷体_GB2312" w:hAnsi="宋体" w:hint="eastAsia"/>
          <w:szCs w:val="24"/>
        </w:rPr>
        <w:t>3.3投标方提供的货物的技术参数应符合本技术</w:t>
      </w:r>
      <w:r>
        <w:rPr>
          <w:rFonts w:ascii="楷体_GB2312" w:eastAsia="楷体_GB2312" w:hAnsi="PMingLiU" w:hint="eastAsia"/>
          <w:szCs w:val="24"/>
        </w:rPr>
        <w:t>要求</w:t>
      </w:r>
      <w:r>
        <w:rPr>
          <w:rFonts w:ascii="楷体_GB2312" w:eastAsia="楷体_GB2312" w:hAnsi="宋体" w:hint="eastAsia"/>
          <w:szCs w:val="24"/>
        </w:rPr>
        <w:t>所规定的要求，也可推荐与本技术</w:t>
      </w:r>
      <w:r>
        <w:rPr>
          <w:rFonts w:ascii="楷体_GB2312" w:eastAsia="楷体_GB2312" w:hAnsi="PMingLiU" w:hint="eastAsia"/>
          <w:szCs w:val="24"/>
        </w:rPr>
        <w:t>要求</w:t>
      </w:r>
      <w:r>
        <w:rPr>
          <w:rFonts w:ascii="楷体_GB2312" w:eastAsia="楷体_GB2312" w:hAnsi="宋体" w:hint="eastAsia"/>
          <w:szCs w:val="24"/>
        </w:rPr>
        <w:t xml:space="preserve">规格偏差很小的类似定型产品，同时提供详尽的技术偏差说明。 </w:t>
      </w:r>
    </w:p>
    <w:p w:rsidR="00E30963" w:rsidRDefault="007705EF">
      <w:pPr>
        <w:ind w:left="566" w:hangingChars="236" w:hanging="566"/>
        <w:rPr>
          <w:rFonts w:ascii="楷体_GB2312" w:eastAsia="楷体_GB2312" w:hAnsi="宋体"/>
          <w:szCs w:val="24"/>
        </w:rPr>
      </w:pPr>
      <w:r>
        <w:rPr>
          <w:rFonts w:ascii="楷体_GB2312" w:eastAsia="楷体_GB2312" w:hAnsi="宋体" w:hint="eastAsia"/>
          <w:szCs w:val="24"/>
        </w:rPr>
        <w:t>3.4 为了保证工程顺利进行，在订货合同签订一周内，投标方提供原理图(CAD制图应同时提供U盘) 、说明书及操作手册（各2套）给设计院，待业主、设计院确认后方可生产。未经图纸确认的产品，业主有权拒绝接收。</w:t>
      </w:r>
    </w:p>
    <w:p w:rsidR="00E30963" w:rsidRDefault="007705EF">
      <w:pPr>
        <w:rPr>
          <w:rFonts w:ascii="楷体_GB2312" w:eastAsia="楷体_GB2312" w:hAnsi="宋体"/>
          <w:szCs w:val="24"/>
        </w:rPr>
      </w:pPr>
      <w:r>
        <w:rPr>
          <w:rFonts w:ascii="楷体_GB2312" w:eastAsia="楷体_GB2312" w:hAnsi="宋体" w:hint="eastAsia"/>
          <w:szCs w:val="24"/>
        </w:rPr>
        <w:t>3.5技术支持</w:t>
      </w:r>
    </w:p>
    <w:p w:rsidR="00E30963" w:rsidRDefault="007705EF">
      <w:pPr>
        <w:rPr>
          <w:rFonts w:ascii="楷体_GB2312" w:eastAsia="楷体_GB2312" w:hAnsi="宋体"/>
          <w:szCs w:val="24"/>
        </w:rPr>
      </w:pPr>
      <w:r>
        <w:rPr>
          <w:rFonts w:ascii="楷体_GB2312" w:eastAsia="楷体_GB2312" w:hAnsi="宋体" w:hint="eastAsia"/>
          <w:szCs w:val="24"/>
        </w:rPr>
        <w:t>3.5.1 现场服务</w:t>
      </w:r>
    </w:p>
    <w:p w:rsidR="00E30963" w:rsidRDefault="007705EF">
      <w:pPr>
        <w:ind w:firstLineChars="196" w:firstLine="470"/>
        <w:rPr>
          <w:rFonts w:ascii="楷体_GB2312" w:eastAsia="楷体_GB2312" w:hAnsi="宋体"/>
          <w:szCs w:val="24"/>
        </w:rPr>
      </w:pPr>
      <w:r>
        <w:rPr>
          <w:rFonts w:ascii="楷体_GB2312" w:eastAsia="楷体_GB2312" w:hAnsi="宋体" w:hint="eastAsia"/>
          <w:szCs w:val="24"/>
        </w:rPr>
        <w:t>投标方应提供技术服务，包括培训、现场设备安装、调试等。在设备安装过程中派有经验的技术人员长住现场，免费安装、调试、培训，协助业主按标准检查安装质量，处理调试投运过程中出现的问题，使设备具备投运条件。调试数据经双方确认后，留现场一份。</w:t>
      </w:r>
    </w:p>
    <w:p w:rsidR="00E30963" w:rsidRDefault="007705EF">
      <w:pPr>
        <w:rPr>
          <w:rFonts w:ascii="楷体_GB2312" w:eastAsia="楷体_GB2312" w:hAnsi="宋体"/>
          <w:szCs w:val="24"/>
        </w:rPr>
      </w:pPr>
      <w:r>
        <w:rPr>
          <w:rFonts w:ascii="楷体_GB2312" w:eastAsia="楷体_GB2312" w:hAnsi="宋体" w:hint="eastAsia"/>
          <w:szCs w:val="24"/>
        </w:rPr>
        <w:t>3.5.2 售后服务</w:t>
      </w:r>
    </w:p>
    <w:p w:rsidR="00E30963" w:rsidRDefault="007705EF">
      <w:pPr>
        <w:ind w:firstLineChars="196" w:firstLine="470"/>
        <w:rPr>
          <w:rFonts w:ascii="楷体_GB2312" w:eastAsia="楷体_GB2312" w:hAnsi="宋体"/>
          <w:szCs w:val="24"/>
        </w:rPr>
      </w:pPr>
      <w:r>
        <w:rPr>
          <w:rFonts w:ascii="楷体_GB2312" w:eastAsia="楷体_GB2312" w:hAnsi="宋体" w:hint="eastAsia"/>
          <w:szCs w:val="24"/>
        </w:rPr>
        <w:t>投标方除应提供供货范围内规定的设备外，还应提供必要的技术服务，这些工作包括设计、开发、制造、安装、调试和投运等内容及保证期内、外及与现场RTU接口的技术支持和服务。保修期外，投标方负责终身免费协助故障处理、软件升级，微机防误装置电脑钥匙、微机主板有质量问题投标方应免费更换。</w:t>
      </w:r>
    </w:p>
    <w:p w:rsidR="00E30963" w:rsidRDefault="007705EF">
      <w:pPr>
        <w:rPr>
          <w:rFonts w:ascii="楷体_GB2312" w:eastAsia="楷体_GB2312" w:hAnsi="宋体"/>
          <w:szCs w:val="24"/>
        </w:rPr>
      </w:pPr>
      <w:r>
        <w:rPr>
          <w:rFonts w:ascii="楷体_GB2312" w:eastAsia="楷体_GB2312" w:hAnsi="宋体" w:hint="eastAsia"/>
          <w:szCs w:val="24"/>
        </w:rPr>
        <w:t>3.6 应遵循的主要现行技术标准</w:t>
      </w:r>
    </w:p>
    <w:p w:rsidR="00E30963" w:rsidRDefault="007705EF">
      <w:pPr>
        <w:ind w:firstLineChars="236" w:firstLine="566"/>
        <w:rPr>
          <w:rFonts w:ascii="楷体_GB2312" w:eastAsia="楷体_GB2312" w:hAnsi="宋体"/>
          <w:szCs w:val="24"/>
        </w:rPr>
      </w:pPr>
      <w:r>
        <w:rPr>
          <w:rFonts w:ascii="楷体_GB2312" w:eastAsia="楷体_GB2312" w:hAnsi="宋体" w:hint="eastAsia"/>
          <w:szCs w:val="24"/>
        </w:rPr>
        <w:t>3.6.1 《微机型防止电气误操作装置通用技术条件》DL/T 687</w:t>
      </w:r>
    </w:p>
    <w:p w:rsidR="00E30963" w:rsidRDefault="007705EF">
      <w:pPr>
        <w:ind w:firstLineChars="236" w:firstLine="566"/>
        <w:rPr>
          <w:rFonts w:ascii="楷体_GB2312" w:eastAsia="楷体_GB2312" w:hAnsi="宋体"/>
          <w:szCs w:val="24"/>
        </w:rPr>
      </w:pPr>
      <w:r>
        <w:rPr>
          <w:rFonts w:ascii="楷体_GB2312" w:eastAsia="楷体_GB2312" w:hAnsi="宋体" w:hint="eastAsia"/>
          <w:szCs w:val="24"/>
        </w:rPr>
        <w:t>3.6.2 其它有关的现行国家及行业标准。</w:t>
      </w:r>
    </w:p>
    <w:p w:rsidR="00E30963" w:rsidRDefault="007705EF">
      <w:pPr>
        <w:rPr>
          <w:rFonts w:ascii="楷体_GB2312" w:eastAsia="楷体_GB2312" w:hAnsi="宋体"/>
          <w:szCs w:val="24"/>
        </w:rPr>
      </w:pPr>
      <w:r>
        <w:rPr>
          <w:rFonts w:ascii="楷体_GB2312" w:eastAsia="楷体_GB2312" w:hAnsi="宋体" w:hint="eastAsia"/>
          <w:szCs w:val="24"/>
        </w:rPr>
        <w:t>3.7</w:t>
      </w:r>
      <w:r>
        <w:rPr>
          <w:rFonts w:ascii="楷体_GB2312" w:eastAsia="楷体_GB2312" w:hAnsi="宋体" w:hint="eastAsia"/>
          <w:szCs w:val="24"/>
        </w:rPr>
        <w:tab/>
        <w:t xml:space="preserve"> 设备运行标识</w:t>
      </w:r>
    </w:p>
    <w:p w:rsidR="00E30963" w:rsidRDefault="007705EF">
      <w:pPr>
        <w:rPr>
          <w:rFonts w:ascii="楷体_GB2312" w:eastAsia="楷体_GB2312" w:hAnsi="宋体"/>
          <w:szCs w:val="24"/>
        </w:rPr>
      </w:pPr>
      <w:r>
        <w:rPr>
          <w:rFonts w:ascii="楷体_GB2312" w:eastAsia="楷体_GB2312" w:hAnsi="宋体" w:hint="eastAsia"/>
          <w:szCs w:val="24"/>
        </w:rPr>
        <w:t xml:space="preserve">    按业主要求的格式在锁具上应贴有永久运行标志。</w:t>
      </w:r>
    </w:p>
    <w:p w:rsidR="00E30963" w:rsidRDefault="007705EF">
      <w:pPr>
        <w:rPr>
          <w:rFonts w:ascii="楷体_GB2312" w:eastAsia="楷体_GB2312" w:hAnsi="宋体"/>
          <w:szCs w:val="24"/>
        </w:rPr>
      </w:pPr>
      <w:r>
        <w:rPr>
          <w:rFonts w:ascii="楷体_GB2312" w:eastAsia="楷体_GB2312" w:hAnsi="宋体" w:hint="eastAsia"/>
          <w:szCs w:val="24"/>
        </w:rPr>
        <w:t>3.8 设备标识和编号</w:t>
      </w:r>
    </w:p>
    <w:p w:rsidR="00E30963" w:rsidRDefault="007705EF">
      <w:pPr>
        <w:rPr>
          <w:rFonts w:ascii="楷体_GB2312" w:eastAsia="楷体_GB2312" w:hAnsi="宋体"/>
          <w:szCs w:val="24"/>
        </w:rPr>
      </w:pPr>
      <w:r>
        <w:rPr>
          <w:rFonts w:ascii="楷体_GB2312" w:eastAsia="楷体_GB2312" w:hAnsi="宋体" w:hint="eastAsia"/>
          <w:szCs w:val="24"/>
        </w:rPr>
        <w:t xml:space="preserve">    为了区分设备安装的地点，避免发运和提取货物的错误，投标方提供的设备应有地址标识。</w:t>
      </w:r>
    </w:p>
    <w:p w:rsidR="00E30963" w:rsidRDefault="007705EF">
      <w:pPr>
        <w:rPr>
          <w:rFonts w:ascii="楷体_GB2312" w:eastAsia="楷体_GB2312" w:hAnsi="宋体"/>
          <w:szCs w:val="24"/>
        </w:rPr>
      </w:pPr>
      <w:r>
        <w:rPr>
          <w:rFonts w:ascii="楷体_GB2312" w:eastAsia="楷体_GB2312" w:hAnsi="宋体" w:hint="eastAsia"/>
          <w:szCs w:val="24"/>
        </w:rPr>
        <w:lastRenderedPageBreak/>
        <w:t>3.9 备品备件</w:t>
      </w:r>
    </w:p>
    <w:p w:rsidR="00E30963" w:rsidRDefault="007705EF">
      <w:pPr>
        <w:ind w:left="708" w:hangingChars="295" w:hanging="708"/>
        <w:rPr>
          <w:rFonts w:ascii="楷体_GB2312" w:eastAsia="楷体_GB2312" w:hAnsi="宋体"/>
          <w:szCs w:val="24"/>
        </w:rPr>
      </w:pPr>
      <w:r>
        <w:rPr>
          <w:rFonts w:ascii="楷体_GB2312" w:eastAsia="楷体_GB2312" w:hAnsi="宋体" w:hint="eastAsia"/>
          <w:szCs w:val="24"/>
        </w:rPr>
        <w:t>3.9.1 投标方应提供一份在一定时间里，因安装、起动、连续运行和维护所必须更换及消耗的推荐性标准数量的备品备件清单。</w:t>
      </w:r>
    </w:p>
    <w:p w:rsidR="00E30963" w:rsidRDefault="007705EF">
      <w:pPr>
        <w:ind w:left="708" w:hangingChars="295" w:hanging="708"/>
        <w:rPr>
          <w:rFonts w:ascii="楷体_GB2312" w:eastAsia="楷体_GB2312" w:hAnsi="宋体"/>
          <w:szCs w:val="24"/>
        </w:rPr>
      </w:pPr>
      <w:r>
        <w:rPr>
          <w:rFonts w:ascii="楷体_GB2312" w:eastAsia="楷体_GB2312" w:hAnsi="宋体" w:hint="eastAsia"/>
          <w:szCs w:val="24"/>
        </w:rPr>
        <w:t>3.9.2 所有的备件应是新的、质量好的，并与所供设备的相应部件采用相同的材料和工艺，且具有互换性。</w:t>
      </w:r>
    </w:p>
    <w:p w:rsidR="00E30963" w:rsidRDefault="007705EF">
      <w:pPr>
        <w:ind w:left="708" w:hangingChars="295" w:hanging="708"/>
        <w:rPr>
          <w:rFonts w:ascii="楷体_GB2312" w:eastAsia="楷体_GB2312" w:hAnsi="宋体"/>
          <w:szCs w:val="24"/>
        </w:rPr>
      </w:pPr>
      <w:r>
        <w:rPr>
          <w:rFonts w:ascii="楷体_GB2312" w:eastAsia="楷体_GB2312" w:hAnsi="宋体" w:hint="eastAsia"/>
          <w:szCs w:val="24"/>
        </w:rPr>
        <w:t>3.9.3 合同订购的全部备品，应按项目分开，并随第一批设备发运到采购者指定的目的地，备品备件须有合格的单独包装，并注明“备品”字样，特殊备品应说明储存方法。</w:t>
      </w:r>
    </w:p>
    <w:p w:rsidR="00E30963" w:rsidRDefault="007705EF">
      <w:pPr>
        <w:ind w:left="708" w:hangingChars="295" w:hanging="708"/>
        <w:rPr>
          <w:rFonts w:ascii="楷体_GB2312" w:eastAsia="楷体_GB2312" w:hAnsi="宋体"/>
          <w:szCs w:val="24"/>
        </w:rPr>
      </w:pPr>
      <w:r>
        <w:rPr>
          <w:rFonts w:ascii="楷体_GB2312" w:eastAsia="楷体_GB2312" w:hAnsi="宋体" w:hint="eastAsia"/>
          <w:szCs w:val="24"/>
        </w:rPr>
        <w:t>3.10 投标方提供满足本技术</w:t>
      </w:r>
      <w:r>
        <w:rPr>
          <w:rFonts w:ascii="楷体_GB2312" w:eastAsia="楷体_GB2312" w:hAnsi="PMingLiU" w:hint="eastAsia"/>
          <w:szCs w:val="24"/>
        </w:rPr>
        <w:t>要求</w:t>
      </w:r>
      <w:r>
        <w:rPr>
          <w:rFonts w:ascii="楷体_GB2312" w:eastAsia="楷体_GB2312" w:hAnsi="宋体" w:hint="eastAsia"/>
          <w:szCs w:val="24"/>
        </w:rPr>
        <w:t>和有关规程的最新的、合格的产品，并负责将设备运送到安装现场。所有部件的包装应便于卸货、搬运、安装。装置的出厂试验报告、安装使用说明书、合格证、装箱单（各1份）等随设备一起到现场。</w:t>
      </w:r>
    </w:p>
    <w:p w:rsidR="00E30963" w:rsidRDefault="007705EF">
      <w:pPr>
        <w:ind w:left="708" w:hangingChars="295" w:hanging="708"/>
        <w:rPr>
          <w:rFonts w:ascii="楷体_GB2312" w:eastAsia="楷体_GB2312" w:hAnsi="宋体"/>
          <w:szCs w:val="24"/>
        </w:rPr>
      </w:pPr>
      <w:r>
        <w:rPr>
          <w:rFonts w:ascii="楷体_GB2312" w:eastAsia="楷体_GB2312" w:hAnsi="宋体" w:hint="eastAsia"/>
          <w:szCs w:val="24"/>
        </w:rPr>
        <w:t>3.11开箱后检验在安装现场进行，设备数量、质量、出厂试验报告将逐项验收。如发现损坏投标方应负责补救。</w:t>
      </w:r>
    </w:p>
    <w:p w:rsidR="00E30963" w:rsidRDefault="007705EF">
      <w:pPr>
        <w:rPr>
          <w:rFonts w:ascii="楷体_GB2312" w:eastAsia="楷体_GB2312" w:hAnsi="宋体"/>
          <w:szCs w:val="24"/>
        </w:rPr>
      </w:pPr>
      <w:r>
        <w:rPr>
          <w:rFonts w:ascii="楷体_GB2312" w:eastAsia="楷体_GB2312" w:hAnsi="宋体" w:hint="eastAsia"/>
          <w:szCs w:val="24"/>
        </w:rPr>
        <w:t>3.12 任何部件有严重缺陷招标方拒收。</w:t>
      </w:r>
    </w:p>
    <w:p w:rsidR="00E30963" w:rsidRDefault="007705EF">
      <w:pPr>
        <w:pStyle w:val="11"/>
        <w:spacing w:before="120" w:after="120" w:line="240" w:lineRule="auto"/>
        <w:rPr>
          <w:rFonts w:ascii="楷体_GB2312" w:eastAsia="楷体_GB2312" w:hAnsi="宋体"/>
          <w:sz w:val="24"/>
          <w:szCs w:val="24"/>
        </w:rPr>
      </w:pPr>
      <w:bookmarkStart w:id="592" w:name="_Toc272328929"/>
      <w:r>
        <w:rPr>
          <w:rFonts w:ascii="楷体_GB2312" w:eastAsia="楷体_GB2312" w:hAnsi="宋体" w:hint="eastAsia"/>
          <w:sz w:val="24"/>
          <w:szCs w:val="24"/>
        </w:rPr>
        <w:t>4 专用条款</w:t>
      </w:r>
      <w:bookmarkEnd w:id="592"/>
    </w:p>
    <w:p w:rsidR="00E30963" w:rsidRDefault="007705EF">
      <w:pPr>
        <w:rPr>
          <w:rFonts w:ascii="楷体_GB2312" w:eastAsia="楷体_GB2312" w:hAnsi="宋体"/>
          <w:szCs w:val="24"/>
        </w:rPr>
      </w:pPr>
      <w:r>
        <w:rPr>
          <w:rFonts w:ascii="楷体_GB2312" w:eastAsia="楷体_GB2312" w:hAnsi="宋体" w:hint="eastAsia"/>
          <w:szCs w:val="24"/>
        </w:rPr>
        <w:t>4.1 使用环境条件</w:t>
      </w:r>
    </w:p>
    <w:p w:rsidR="00E30963" w:rsidRDefault="007705EF">
      <w:pPr>
        <w:rPr>
          <w:rFonts w:ascii="楷体_GB2312" w:eastAsia="楷体_GB2312" w:hAnsi="宋体"/>
          <w:szCs w:val="24"/>
        </w:rPr>
      </w:pPr>
      <w:r>
        <w:rPr>
          <w:rFonts w:ascii="楷体_GB2312" w:eastAsia="楷体_GB2312" w:hAnsi="宋体" w:hint="eastAsia"/>
          <w:szCs w:val="24"/>
        </w:rPr>
        <w:t>4.1.1 安装地点：户内，临海高盐雾</w:t>
      </w:r>
    </w:p>
    <w:p w:rsidR="00E30963" w:rsidRDefault="007705EF">
      <w:pPr>
        <w:rPr>
          <w:rFonts w:ascii="楷体_GB2312" w:eastAsia="楷体_GB2312" w:hAnsi="宋体"/>
          <w:szCs w:val="24"/>
        </w:rPr>
      </w:pPr>
      <w:r>
        <w:rPr>
          <w:rFonts w:ascii="楷体_GB2312" w:eastAsia="楷体_GB2312" w:hAnsi="宋体" w:hint="eastAsia"/>
          <w:szCs w:val="24"/>
        </w:rPr>
        <w:t>4.1.2 环境温度：-10℃～+40℃</w:t>
      </w:r>
    </w:p>
    <w:p w:rsidR="00E30963" w:rsidRDefault="007705EF">
      <w:pPr>
        <w:rPr>
          <w:rFonts w:ascii="楷体_GB2312" w:eastAsia="楷体_GB2312" w:hAnsi="宋体"/>
          <w:szCs w:val="24"/>
        </w:rPr>
      </w:pPr>
      <w:r>
        <w:rPr>
          <w:rFonts w:ascii="楷体_GB2312" w:eastAsia="楷体_GB2312" w:hAnsi="宋体" w:hint="eastAsia"/>
          <w:szCs w:val="24"/>
        </w:rPr>
        <w:t>4.1.3 最大日温差：不大于15K</w:t>
      </w:r>
    </w:p>
    <w:p w:rsidR="00E30963" w:rsidRDefault="007705EF">
      <w:pPr>
        <w:rPr>
          <w:rFonts w:ascii="楷体_GB2312" w:eastAsia="楷体_GB2312" w:hAnsi="宋体"/>
          <w:szCs w:val="24"/>
        </w:rPr>
      </w:pPr>
      <w:r>
        <w:rPr>
          <w:rFonts w:ascii="楷体_GB2312" w:eastAsia="楷体_GB2312" w:hAnsi="宋体" w:hint="eastAsia"/>
          <w:szCs w:val="24"/>
        </w:rPr>
        <w:t>4.1.4 海拔高度：≤1000m</w:t>
      </w:r>
    </w:p>
    <w:p w:rsidR="00E30963" w:rsidRDefault="007705EF">
      <w:pPr>
        <w:rPr>
          <w:rFonts w:ascii="楷体_GB2312" w:eastAsia="楷体_GB2312" w:hAnsi="宋体"/>
          <w:szCs w:val="24"/>
        </w:rPr>
      </w:pPr>
      <w:r>
        <w:rPr>
          <w:rFonts w:ascii="楷体_GB2312" w:eastAsia="楷体_GB2312" w:hAnsi="宋体" w:hint="eastAsia"/>
          <w:szCs w:val="24"/>
        </w:rPr>
        <w:t>4.1.5 日相对湿度：平均值不大于95%</w:t>
      </w:r>
    </w:p>
    <w:p w:rsidR="00E30963" w:rsidRDefault="007705EF">
      <w:pPr>
        <w:rPr>
          <w:rFonts w:ascii="楷体_GB2312" w:eastAsia="楷体_GB2312" w:hAnsi="宋体"/>
          <w:szCs w:val="24"/>
        </w:rPr>
      </w:pPr>
      <w:r>
        <w:rPr>
          <w:rFonts w:ascii="楷体_GB2312" w:eastAsia="楷体_GB2312" w:hAnsi="宋体" w:hint="eastAsia"/>
          <w:szCs w:val="24"/>
        </w:rPr>
        <w:t>4.1.6 日水蒸气压力：平均值不大于2.2×10-3Mpa</w:t>
      </w:r>
    </w:p>
    <w:p w:rsidR="00E30963" w:rsidRDefault="007705EF">
      <w:pPr>
        <w:rPr>
          <w:rFonts w:ascii="楷体_GB2312" w:eastAsia="楷体_GB2312" w:hAnsi="宋体"/>
          <w:szCs w:val="24"/>
        </w:rPr>
      </w:pPr>
      <w:r>
        <w:rPr>
          <w:rFonts w:ascii="楷体_GB2312" w:eastAsia="楷体_GB2312" w:hAnsi="宋体" w:hint="eastAsia"/>
          <w:szCs w:val="24"/>
        </w:rPr>
        <w:t>4.1.7 月相对湿度：平均值不大于90%</w:t>
      </w:r>
    </w:p>
    <w:p w:rsidR="00E30963" w:rsidRDefault="007705EF">
      <w:pPr>
        <w:rPr>
          <w:rFonts w:ascii="楷体_GB2312" w:eastAsia="楷体_GB2312" w:hAnsi="宋体"/>
          <w:szCs w:val="24"/>
        </w:rPr>
      </w:pPr>
      <w:r>
        <w:rPr>
          <w:rFonts w:ascii="楷体_GB2312" w:eastAsia="楷体_GB2312" w:hAnsi="宋体" w:hint="eastAsia"/>
          <w:szCs w:val="24"/>
        </w:rPr>
        <w:t>4.1.8 月水蒸气压力：平均值不大于1.8×10-3Mpa</w:t>
      </w:r>
    </w:p>
    <w:p w:rsidR="00E30963" w:rsidRDefault="007705EF">
      <w:pPr>
        <w:rPr>
          <w:rFonts w:ascii="楷体_GB2312" w:eastAsia="楷体_GB2312" w:hAnsi="宋体"/>
          <w:szCs w:val="24"/>
        </w:rPr>
      </w:pPr>
      <w:r>
        <w:rPr>
          <w:rFonts w:ascii="楷体_GB2312" w:eastAsia="楷体_GB2312" w:hAnsi="宋体" w:hint="eastAsia"/>
          <w:szCs w:val="24"/>
        </w:rPr>
        <w:t>4.1.9 环境空气：无明显的尘埃、烟、水蒸气、腐蚀性或可燃性气体</w:t>
      </w:r>
    </w:p>
    <w:p w:rsidR="00E30963" w:rsidRDefault="007705EF">
      <w:pPr>
        <w:rPr>
          <w:rFonts w:ascii="楷体_GB2312" w:eastAsia="楷体_GB2312" w:hAnsi="宋体"/>
          <w:szCs w:val="24"/>
        </w:rPr>
      </w:pPr>
      <w:r>
        <w:rPr>
          <w:rFonts w:ascii="楷体_GB2312" w:eastAsia="楷体_GB2312" w:hAnsi="宋体" w:hint="eastAsia"/>
          <w:szCs w:val="24"/>
        </w:rPr>
        <w:t>4.1.10 抗震能力     地面水平加速度：0.25g</w:t>
      </w:r>
    </w:p>
    <w:p w:rsidR="00E30963" w:rsidRDefault="007705EF">
      <w:pPr>
        <w:ind w:leftChars="269" w:left="646"/>
        <w:rPr>
          <w:rFonts w:ascii="楷体_GB2312" w:eastAsia="楷体_GB2312" w:hAnsi="宋体"/>
          <w:szCs w:val="24"/>
        </w:rPr>
      </w:pPr>
      <w:r>
        <w:rPr>
          <w:rFonts w:ascii="楷体_GB2312" w:eastAsia="楷体_GB2312" w:hAnsi="宋体" w:hint="eastAsia"/>
          <w:szCs w:val="24"/>
        </w:rPr>
        <w:t xml:space="preserve">               地面垂直加速度：0.125g</w:t>
      </w:r>
    </w:p>
    <w:p w:rsidR="00E30963" w:rsidRDefault="007705EF">
      <w:pPr>
        <w:rPr>
          <w:rFonts w:ascii="楷体_GB2312" w:eastAsia="楷体_GB2312" w:hAnsi="宋体"/>
          <w:szCs w:val="24"/>
        </w:rPr>
      </w:pPr>
      <w:r>
        <w:rPr>
          <w:rFonts w:ascii="楷体_GB2312" w:eastAsia="楷体_GB2312" w:hAnsi="宋体" w:hint="eastAsia"/>
          <w:szCs w:val="24"/>
        </w:rPr>
        <w:t>4.2 订货数量</w:t>
      </w:r>
    </w:p>
    <w:p w:rsidR="00E30963" w:rsidRDefault="007705EF" w:rsidP="00DB3F9D">
      <w:pPr>
        <w:ind w:firstLineChars="177" w:firstLine="425"/>
        <w:rPr>
          <w:rFonts w:ascii="楷体_GB2312" w:eastAsia="楷体_GB2312" w:hAnsi="宋体"/>
          <w:szCs w:val="24"/>
        </w:rPr>
      </w:pPr>
      <w:r>
        <w:rPr>
          <w:rFonts w:ascii="楷体_GB2312" w:eastAsia="楷体_GB2312" w:hAnsi="宋体" w:hint="eastAsia"/>
          <w:szCs w:val="24"/>
        </w:rPr>
        <w:t>详见请购说明供货清单。</w:t>
      </w:r>
    </w:p>
    <w:p w:rsidR="00E30963" w:rsidRDefault="007705EF">
      <w:pPr>
        <w:rPr>
          <w:rFonts w:ascii="楷体_GB2312" w:eastAsia="楷体_GB2312" w:hAnsi="宋体"/>
          <w:szCs w:val="24"/>
        </w:rPr>
      </w:pPr>
      <w:r>
        <w:rPr>
          <w:rFonts w:ascii="楷体_GB2312" w:eastAsia="楷体_GB2312" w:hAnsi="宋体" w:hint="eastAsia"/>
          <w:szCs w:val="24"/>
        </w:rPr>
        <w:t>4.3 装置基本功能要求</w:t>
      </w:r>
    </w:p>
    <w:p w:rsidR="00E30963" w:rsidRDefault="007705EF">
      <w:pPr>
        <w:ind w:leftChars="270" w:left="648"/>
        <w:rPr>
          <w:rFonts w:ascii="楷体_GB2312" w:eastAsia="楷体_GB2312" w:hAnsi="宋体"/>
          <w:szCs w:val="24"/>
        </w:rPr>
      </w:pPr>
      <w:r>
        <w:rPr>
          <w:rFonts w:ascii="楷体_GB2312" w:eastAsia="楷体_GB2312" w:hAnsi="宋体" w:hint="eastAsia"/>
          <w:szCs w:val="24"/>
        </w:rPr>
        <w:t>微机型防误装置的设计应不影响相关电气设备正常操作和运行，并能在允许的正常操作力、使用条件或振动下不影响其保证的机械、电气和信息处理性能。应具有防止误分、合断路器；防止带负荷分、合隔离开关；防止带电挂（合）接地线（接地刀闸）；防止带接地线（接地开关）合断路器（隔离开关）；防止误入带电间隔等防误功能。微机防误装置应具有自检和故障报警功能。</w:t>
      </w:r>
    </w:p>
    <w:p w:rsidR="00E30963" w:rsidRDefault="007705EF">
      <w:pPr>
        <w:ind w:left="708" w:hangingChars="295" w:hanging="708"/>
        <w:rPr>
          <w:rFonts w:ascii="楷体_GB2312" w:eastAsia="楷体_GB2312" w:hAnsi="宋体"/>
          <w:szCs w:val="24"/>
        </w:rPr>
      </w:pPr>
      <w:r>
        <w:rPr>
          <w:rFonts w:ascii="楷体_GB2312" w:eastAsia="楷体_GB2312" w:hAnsi="宋体" w:hint="eastAsia"/>
          <w:szCs w:val="24"/>
        </w:rPr>
        <w:t>4.3.1 倒闸操作完毕，电脑钥匙插回传输口，通过电脑钥匙反馈现场信息（状态）给主机，实现设备状态对位，保证显示屏上设备状态与现场一致。监控系统操作宜经微机五防闭锁，同一个操作任务应满足：即可以通过监控系统操作（两种操作可在操作前或操作过程中任选），其它操作使用电脑钥匙进行常规操作。</w:t>
      </w:r>
    </w:p>
    <w:p w:rsidR="00E30963" w:rsidRDefault="007705EF">
      <w:pPr>
        <w:ind w:left="708" w:hangingChars="295" w:hanging="708"/>
        <w:rPr>
          <w:rFonts w:ascii="楷体_GB2312" w:eastAsia="楷体_GB2312" w:hAnsi="宋体"/>
          <w:szCs w:val="24"/>
        </w:rPr>
      </w:pPr>
      <w:r>
        <w:rPr>
          <w:rFonts w:ascii="楷体_GB2312" w:eastAsia="楷体_GB2312" w:hAnsi="宋体" w:hint="eastAsia"/>
          <w:szCs w:val="24"/>
        </w:rPr>
        <w:t>4.3.2 微机五防系统应具备足够的与综自的通讯接口或网络接口，接口通讯规约与计算机监控系统通讯一致。支持与各种综合自动化监控系统接口， 实现在线监控操作及远方操作等各种方式下对一次设备的强制闭锁及设备状态的资源共享。</w:t>
      </w:r>
    </w:p>
    <w:p w:rsidR="00E30963" w:rsidRDefault="007705EF">
      <w:pPr>
        <w:ind w:left="991" w:hangingChars="413" w:hanging="991"/>
        <w:rPr>
          <w:rFonts w:ascii="楷体_GB2312" w:eastAsia="楷体_GB2312" w:hAnsi="宋体"/>
          <w:szCs w:val="24"/>
        </w:rPr>
      </w:pPr>
      <w:r>
        <w:rPr>
          <w:rFonts w:ascii="楷体_GB2312" w:eastAsia="楷体_GB2312" w:hAnsi="宋体" w:hint="eastAsia"/>
          <w:szCs w:val="24"/>
        </w:rPr>
        <w:t>4.3.2.1 微机防误闭锁装置主机应有通过RS485串口或以太网络与RTU通讯的功能，获取断路器、电动</w:t>
      </w:r>
      <w:r>
        <w:rPr>
          <w:rFonts w:ascii="楷体_GB2312" w:eastAsia="楷体_GB2312" w:hAnsi="宋体" w:hint="eastAsia"/>
          <w:szCs w:val="24"/>
        </w:rPr>
        <w:lastRenderedPageBreak/>
        <w:t>刀闸等的实时位置信息，当开关位置与后台机或RTU的位置信息不对应时，本装置报警并进入自动对位。</w:t>
      </w:r>
    </w:p>
    <w:p w:rsidR="00E30963" w:rsidRDefault="007705EF">
      <w:pPr>
        <w:ind w:left="991" w:hangingChars="413" w:hanging="991"/>
        <w:rPr>
          <w:rFonts w:ascii="楷体_GB2312" w:eastAsia="楷体_GB2312" w:hAnsi="宋体"/>
          <w:szCs w:val="24"/>
        </w:rPr>
      </w:pPr>
      <w:r>
        <w:rPr>
          <w:rFonts w:ascii="楷体_GB2312" w:eastAsia="楷体_GB2312" w:hAnsi="宋体" w:hint="eastAsia"/>
          <w:szCs w:val="24"/>
        </w:rPr>
        <w:t>4.3.2.2 对监控后台机的遥控操作和现场就地操作均能进行“五防”闭锁控制，监控后台机的遥控命令必须满足本装置主机的五防逻辑方为有效命令。本装置独立形成五防操作系统，除闭锁由监控系统操作的断路器、电动刀闸外，不影响后台监控系统(或RTU)的运行。</w:t>
      </w:r>
    </w:p>
    <w:p w:rsidR="00E30963" w:rsidRDefault="007705EF">
      <w:pPr>
        <w:ind w:left="991" w:hangingChars="413" w:hanging="991"/>
        <w:rPr>
          <w:rFonts w:ascii="楷体_GB2312" w:eastAsia="楷体_GB2312" w:hAnsi="宋体"/>
          <w:szCs w:val="24"/>
        </w:rPr>
      </w:pPr>
      <w:r>
        <w:rPr>
          <w:rFonts w:ascii="楷体_GB2312" w:eastAsia="楷体_GB2312" w:hAnsi="宋体" w:hint="eastAsia"/>
          <w:szCs w:val="24"/>
        </w:rPr>
        <w:t xml:space="preserve">4.3.2.3 可向监控系统(或RTU)提供包括开关、刀闸、网门、临时地线等虚遥信量，确保监控系统及时刷新其状态。 </w:t>
      </w:r>
    </w:p>
    <w:p w:rsidR="00E30963" w:rsidRDefault="007705EF">
      <w:pPr>
        <w:ind w:left="708" w:hangingChars="295" w:hanging="708"/>
        <w:rPr>
          <w:rFonts w:ascii="楷体_GB2312" w:eastAsia="楷体_GB2312" w:hAnsi="宋体"/>
          <w:szCs w:val="24"/>
        </w:rPr>
      </w:pPr>
      <w:r>
        <w:rPr>
          <w:rFonts w:ascii="楷体_GB2312" w:eastAsia="楷体_GB2312" w:hAnsi="宋体" w:hint="eastAsia"/>
          <w:szCs w:val="24"/>
        </w:rPr>
        <w:t>4.3.3 符合防误程序的正常操作应顺利开锁，误操作应有效闭锁并有光、声音或语音报警。声音或语音报警在距音响源50cm处应不小于45dB，光报警应明显可见。</w:t>
      </w:r>
    </w:p>
    <w:p w:rsidR="00E30963" w:rsidRDefault="007705EF">
      <w:pPr>
        <w:rPr>
          <w:rFonts w:ascii="楷体_GB2312" w:eastAsia="楷体_GB2312" w:hAnsi="宋体"/>
          <w:szCs w:val="24"/>
        </w:rPr>
      </w:pPr>
      <w:r>
        <w:rPr>
          <w:rFonts w:ascii="楷体_GB2312" w:eastAsia="楷体_GB2312" w:hAnsi="宋体" w:hint="eastAsia"/>
          <w:szCs w:val="24"/>
        </w:rPr>
        <w:t>4.3.4 准确采集、处理和传递信息，不允许出现误码。</w:t>
      </w:r>
    </w:p>
    <w:p w:rsidR="00E30963" w:rsidRDefault="007705EF">
      <w:pPr>
        <w:ind w:left="708" w:hangingChars="295" w:hanging="708"/>
        <w:rPr>
          <w:rFonts w:ascii="楷体_GB2312" w:eastAsia="楷体_GB2312" w:hAnsi="宋体"/>
          <w:szCs w:val="24"/>
        </w:rPr>
      </w:pPr>
      <w:r>
        <w:rPr>
          <w:rFonts w:ascii="楷体_GB2312" w:eastAsia="楷体_GB2312" w:hAnsi="宋体" w:hint="eastAsia"/>
          <w:szCs w:val="24"/>
        </w:rPr>
        <w:t>4.3.5 微机五防装置主机或电脑钥匙应记录执行操作过程中的实际操作步骤，应能记录16个以上操作任务或接收至少2048个操作项，内存应满足全部操作任务的要求。</w:t>
      </w:r>
    </w:p>
    <w:p w:rsidR="00E30963" w:rsidRDefault="007705EF">
      <w:pPr>
        <w:ind w:left="708" w:hangingChars="295" w:hanging="708"/>
        <w:rPr>
          <w:rFonts w:ascii="楷体_GB2312" w:eastAsia="楷体_GB2312" w:hAnsi="宋体"/>
          <w:szCs w:val="24"/>
        </w:rPr>
      </w:pPr>
      <w:r>
        <w:rPr>
          <w:rFonts w:ascii="楷体_GB2312" w:eastAsia="楷体_GB2312" w:hAnsi="宋体" w:hint="eastAsia"/>
          <w:szCs w:val="24"/>
        </w:rPr>
        <w:t>4.3.6电脑钥匙具有全汉字库汉字显示设备编号及报警、提示信息，并具有操作步骤提示功能（语音提示功能）。</w:t>
      </w:r>
    </w:p>
    <w:p w:rsidR="00E30963" w:rsidRDefault="007705EF">
      <w:pPr>
        <w:rPr>
          <w:rFonts w:ascii="楷体_GB2312" w:eastAsia="楷体_GB2312" w:hAnsi="宋体"/>
          <w:szCs w:val="24"/>
        </w:rPr>
      </w:pPr>
      <w:r>
        <w:rPr>
          <w:rFonts w:ascii="楷体_GB2312" w:eastAsia="楷体_GB2312" w:hAnsi="宋体" w:hint="eastAsia"/>
          <w:szCs w:val="24"/>
        </w:rPr>
        <w:t>4.3.7 锁具应具有专用的解锁钥匙。</w:t>
      </w:r>
    </w:p>
    <w:p w:rsidR="00E30963" w:rsidRDefault="007705EF">
      <w:pPr>
        <w:rPr>
          <w:rFonts w:ascii="楷体_GB2312" w:eastAsia="楷体_GB2312" w:hAnsi="宋体"/>
          <w:szCs w:val="24"/>
        </w:rPr>
      </w:pPr>
      <w:r>
        <w:rPr>
          <w:rFonts w:ascii="楷体_GB2312" w:eastAsia="楷体_GB2312" w:hAnsi="宋体" w:hint="eastAsia"/>
          <w:szCs w:val="24"/>
        </w:rPr>
        <w:t>4.4 其它功能</w:t>
      </w:r>
    </w:p>
    <w:p w:rsidR="00E30963" w:rsidRDefault="007705EF">
      <w:pPr>
        <w:rPr>
          <w:rFonts w:ascii="楷体_GB2312" w:eastAsia="楷体_GB2312" w:hAnsi="宋体"/>
          <w:szCs w:val="24"/>
        </w:rPr>
      </w:pPr>
      <w:r>
        <w:rPr>
          <w:rFonts w:ascii="楷体_GB2312" w:eastAsia="楷体_GB2312" w:hAnsi="宋体" w:hint="eastAsia"/>
          <w:szCs w:val="24"/>
        </w:rPr>
        <w:t>4.4.1 具有检修、传动功能（设置此状态时需使用专用钥匙或密码）</w:t>
      </w:r>
    </w:p>
    <w:p w:rsidR="00E30963" w:rsidRDefault="007705EF">
      <w:pPr>
        <w:ind w:left="708" w:hangingChars="295" w:hanging="708"/>
        <w:rPr>
          <w:rFonts w:ascii="楷体_GB2312" w:eastAsia="楷体_GB2312" w:hAnsi="宋体"/>
          <w:szCs w:val="24"/>
        </w:rPr>
      </w:pPr>
      <w:r>
        <w:rPr>
          <w:rFonts w:ascii="楷体_GB2312" w:eastAsia="楷体_GB2312" w:hAnsi="宋体" w:hint="eastAsia"/>
          <w:szCs w:val="24"/>
        </w:rPr>
        <w:t>设置检修状态的设备应无数量限制并可重复设置。</w:t>
      </w:r>
    </w:p>
    <w:p w:rsidR="00E30963" w:rsidRDefault="007705EF">
      <w:pPr>
        <w:rPr>
          <w:rFonts w:ascii="楷体_GB2312" w:eastAsia="楷体_GB2312" w:hAnsi="宋体"/>
          <w:szCs w:val="24"/>
        </w:rPr>
      </w:pPr>
      <w:r>
        <w:rPr>
          <w:rFonts w:ascii="楷体_GB2312" w:eastAsia="楷体_GB2312" w:hAnsi="宋体" w:hint="eastAsia"/>
          <w:szCs w:val="24"/>
        </w:rPr>
        <w:t>4.4.2 电脑钥匙跳步功能（使用此功能时需专用解锁钥匙或密码）</w:t>
      </w:r>
    </w:p>
    <w:p w:rsidR="00E30963" w:rsidRDefault="007705EF">
      <w:pPr>
        <w:ind w:firstLineChars="236" w:firstLine="566"/>
        <w:rPr>
          <w:rFonts w:ascii="楷体_GB2312" w:eastAsia="楷体_GB2312" w:hAnsi="宋体"/>
          <w:szCs w:val="24"/>
        </w:rPr>
      </w:pPr>
      <w:r>
        <w:rPr>
          <w:rFonts w:ascii="楷体_GB2312" w:eastAsia="楷体_GB2312" w:hAnsi="宋体" w:hint="eastAsia"/>
          <w:szCs w:val="24"/>
        </w:rPr>
        <w:t>在操作过程中锁具出现问题，使用解锁钥匙完成此步骤后，可使用专用解锁钥匙或密码在电脑钥匙中跳过此步，继续执行以后的操作。</w:t>
      </w:r>
    </w:p>
    <w:p w:rsidR="00E30963" w:rsidRDefault="007705EF">
      <w:pPr>
        <w:rPr>
          <w:rFonts w:ascii="楷体_GB2312" w:eastAsia="楷体_GB2312" w:hAnsi="宋体"/>
          <w:szCs w:val="24"/>
        </w:rPr>
      </w:pPr>
      <w:r>
        <w:rPr>
          <w:rFonts w:ascii="楷体_GB2312" w:eastAsia="楷体_GB2312" w:hAnsi="宋体" w:hint="eastAsia"/>
          <w:szCs w:val="24"/>
        </w:rPr>
        <w:t>4.4.3 具有操作终止功能</w:t>
      </w:r>
    </w:p>
    <w:p w:rsidR="00E30963" w:rsidRDefault="007705EF">
      <w:pPr>
        <w:ind w:firstLineChars="196" w:firstLine="470"/>
        <w:rPr>
          <w:rFonts w:ascii="楷体_GB2312" w:eastAsia="楷体_GB2312" w:hAnsi="宋体"/>
          <w:szCs w:val="24"/>
        </w:rPr>
      </w:pPr>
      <w:r>
        <w:rPr>
          <w:rFonts w:ascii="楷体_GB2312" w:eastAsia="楷体_GB2312" w:hAnsi="宋体" w:hint="eastAsia"/>
          <w:szCs w:val="24"/>
        </w:rPr>
        <w:t>在操作过程中遇特殊情况终止操作，通过密码将电脑钥匙回传，主机应确认已完成的操作，并提示恢复未完成的操作步骤。在电脑钥匙发出“无电”报警时应完成此项功能。</w:t>
      </w:r>
    </w:p>
    <w:p w:rsidR="00E30963" w:rsidRDefault="007705EF">
      <w:pPr>
        <w:rPr>
          <w:rFonts w:ascii="楷体_GB2312" w:eastAsia="楷体_GB2312" w:hAnsi="宋体"/>
          <w:szCs w:val="24"/>
        </w:rPr>
      </w:pPr>
      <w:r>
        <w:rPr>
          <w:rFonts w:ascii="楷体_GB2312" w:eastAsia="楷体_GB2312" w:hAnsi="宋体" w:hint="eastAsia"/>
          <w:szCs w:val="24"/>
        </w:rPr>
        <w:t>4.4.4 具有重复操作功能</w:t>
      </w:r>
    </w:p>
    <w:p w:rsidR="00E30963" w:rsidRDefault="007705EF">
      <w:pPr>
        <w:ind w:firstLineChars="196" w:firstLine="470"/>
        <w:rPr>
          <w:rFonts w:ascii="楷体_GB2312" w:eastAsia="楷体_GB2312" w:hAnsi="宋体"/>
          <w:szCs w:val="24"/>
        </w:rPr>
      </w:pPr>
      <w:r>
        <w:rPr>
          <w:rFonts w:ascii="楷体_GB2312" w:eastAsia="楷体_GB2312" w:hAnsi="宋体" w:hint="eastAsia"/>
          <w:szCs w:val="24"/>
        </w:rPr>
        <w:t>使用电编码锁（包括监控系统操作）时，如设备未操作到位，可重复操作此步及此设备反方向的一步，同时记忆设备位置。</w:t>
      </w:r>
    </w:p>
    <w:p w:rsidR="00E30963" w:rsidRDefault="007705EF">
      <w:pPr>
        <w:rPr>
          <w:rFonts w:ascii="楷体_GB2312" w:eastAsia="楷体_GB2312" w:hAnsi="宋体"/>
          <w:szCs w:val="24"/>
        </w:rPr>
      </w:pPr>
      <w:r>
        <w:rPr>
          <w:rFonts w:ascii="楷体_GB2312" w:eastAsia="楷体_GB2312" w:hAnsi="宋体" w:hint="eastAsia"/>
          <w:szCs w:val="24"/>
        </w:rPr>
        <w:t xml:space="preserve">4.4.5 微机五防系统具有开操作票功能。 </w:t>
      </w:r>
    </w:p>
    <w:p w:rsidR="00E30963" w:rsidRDefault="007705EF">
      <w:pPr>
        <w:ind w:left="991" w:hangingChars="413" w:hanging="991"/>
        <w:rPr>
          <w:rFonts w:ascii="楷体_GB2312" w:eastAsia="楷体_GB2312" w:hAnsi="宋体"/>
          <w:szCs w:val="24"/>
        </w:rPr>
      </w:pPr>
      <w:r>
        <w:rPr>
          <w:rFonts w:ascii="楷体_GB2312" w:eastAsia="楷体_GB2312" w:hAnsi="宋体" w:hint="eastAsia"/>
          <w:szCs w:val="24"/>
        </w:rPr>
        <w:t>4.4.5.1 开操作票：可采用图形开票、手工开票方式，开出并打印包括二次操作内容在内的倒闸操作票；可实现仿真模拟预演。</w:t>
      </w:r>
    </w:p>
    <w:p w:rsidR="00E30963" w:rsidRDefault="007705EF">
      <w:pPr>
        <w:ind w:left="991" w:hangingChars="413" w:hanging="991"/>
        <w:rPr>
          <w:rFonts w:ascii="楷体_GB2312" w:eastAsia="楷体_GB2312" w:hAnsi="宋体"/>
          <w:szCs w:val="24"/>
        </w:rPr>
      </w:pPr>
      <w:r>
        <w:rPr>
          <w:rFonts w:ascii="楷体_GB2312" w:eastAsia="楷体_GB2312" w:hAnsi="宋体" w:hint="eastAsia"/>
          <w:szCs w:val="24"/>
        </w:rPr>
        <w:t>4.4.5.2 数据库管理功能：可对设备编号、常用开票术语、保护屏数据、人员、操作票格式等多种数据进行维护、扩充和修改。</w:t>
      </w:r>
    </w:p>
    <w:p w:rsidR="00E30963" w:rsidRDefault="007705EF">
      <w:pPr>
        <w:ind w:left="991" w:hangingChars="413" w:hanging="991"/>
        <w:rPr>
          <w:rFonts w:ascii="楷体_GB2312" w:eastAsia="楷体_GB2312" w:hAnsi="宋体"/>
          <w:szCs w:val="24"/>
        </w:rPr>
      </w:pPr>
      <w:r>
        <w:rPr>
          <w:rFonts w:ascii="楷体_GB2312" w:eastAsia="楷体_GB2312" w:hAnsi="宋体" w:hint="eastAsia"/>
          <w:szCs w:val="24"/>
        </w:rPr>
        <w:t>4.4.5.3 统计报表：可进行操作班组和操作票的各项报表的统计、查询和打印等；生成打印后，系统图不变位。</w:t>
      </w:r>
    </w:p>
    <w:p w:rsidR="00E30963" w:rsidRDefault="007705EF">
      <w:pPr>
        <w:ind w:left="991" w:hangingChars="413" w:hanging="991"/>
        <w:rPr>
          <w:rFonts w:ascii="楷体_GB2312" w:eastAsia="楷体_GB2312" w:hAnsi="宋体"/>
          <w:szCs w:val="24"/>
        </w:rPr>
      </w:pPr>
      <w:r>
        <w:rPr>
          <w:rFonts w:ascii="楷体_GB2312" w:eastAsia="楷体_GB2312" w:hAnsi="宋体" w:hint="eastAsia"/>
          <w:szCs w:val="24"/>
        </w:rPr>
        <w:t>4.4.5.4 可靠性高：系统应从整体结构设计阶段到招标方界面设备，程序编制和代码生成等阶段都充分考虑了系统总体的可靠性指标，系统的可靠性高。</w:t>
      </w:r>
    </w:p>
    <w:p w:rsidR="00E30963" w:rsidRDefault="007705EF">
      <w:pPr>
        <w:ind w:left="991" w:hangingChars="413" w:hanging="991"/>
        <w:rPr>
          <w:rFonts w:ascii="楷体_GB2312" w:eastAsia="楷体_GB2312" w:hAnsi="宋体"/>
          <w:szCs w:val="24"/>
        </w:rPr>
      </w:pPr>
      <w:r>
        <w:rPr>
          <w:rFonts w:ascii="楷体_GB2312" w:eastAsia="楷体_GB2312" w:hAnsi="宋体" w:hint="eastAsia"/>
          <w:szCs w:val="24"/>
        </w:rPr>
        <w:t>4.4.5.5 可操作性：系统招标方操作界面为图形界面，汉字操作提示，所有的子系统都有即时帮助功能，操作简单和使用方便。直观反映当前一、二次设备的运行状态，五防闭锁严格，功能强大实用。</w:t>
      </w:r>
    </w:p>
    <w:p w:rsidR="00E30963" w:rsidRDefault="007705EF">
      <w:pPr>
        <w:ind w:left="991" w:hangingChars="413" w:hanging="991"/>
        <w:rPr>
          <w:rFonts w:ascii="楷体_GB2312" w:eastAsia="楷体_GB2312" w:hAnsi="宋体"/>
          <w:szCs w:val="24"/>
        </w:rPr>
      </w:pPr>
      <w:r>
        <w:rPr>
          <w:rFonts w:ascii="楷体_GB2312" w:eastAsia="楷体_GB2312" w:hAnsi="宋体" w:hint="eastAsia"/>
          <w:szCs w:val="24"/>
        </w:rPr>
        <w:t>4.4.5.6 可维护性：提供招标方自维护软件，使业主能及时、方便地对系统运行方式的改变及设备增减做出相应修改。</w:t>
      </w:r>
    </w:p>
    <w:p w:rsidR="00E30963" w:rsidRDefault="007705EF">
      <w:pPr>
        <w:rPr>
          <w:rFonts w:ascii="楷体_GB2312" w:eastAsia="楷体_GB2312" w:hAnsi="宋体"/>
          <w:szCs w:val="24"/>
        </w:rPr>
      </w:pPr>
      <w:r>
        <w:rPr>
          <w:rFonts w:ascii="楷体_GB2312" w:eastAsia="楷体_GB2312" w:hAnsi="宋体" w:hint="eastAsia"/>
          <w:szCs w:val="24"/>
        </w:rPr>
        <w:t>4.5 结构</w:t>
      </w:r>
    </w:p>
    <w:p w:rsidR="00E30963" w:rsidRDefault="007705EF">
      <w:pPr>
        <w:ind w:firstLineChars="196" w:firstLine="470"/>
        <w:rPr>
          <w:rFonts w:ascii="楷体_GB2312" w:eastAsia="楷体_GB2312" w:hAnsi="宋体"/>
          <w:szCs w:val="24"/>
        </w:rPr>
      </w:pPr>
      <w:r>
        <w:rPr>
          <w:rFonts w:ascii="楷体_GB2312" w:eastAsia="楷体_GB2312" w:hAnsi="宋体" w:hint="eastAsia"/>
          <w:szCs w:val="24"/>
        </w:rPr>
        <w:t>装置的所有零、部件应紧固，焊点无虚焊，运动部件应灵活、可靠。额定参数及结构相同的元件应</w:t>
      </w:r>
      <w:r>
        <w:rPr>
          <w:rFonts w:ascii="楷体_GB2312" w:eastAsia="楷体_GB2312" w:hAnsi="宋体" w:hint="eastAsia"/>
          <w:szCs w:val="24"/>
        </w:rPr>
        <w:lastRenderedPageBreak/>
        <w:t>具有互换性。除本标准另有规定，微机型防误装置的各种元件应遵循并满足它们各自的标准。</w:t>
      </w:r>
    </w:p>
    <w:p w:rsidR="00E30963" w:rsidRDefault="007705EF">
      <w:pPr>
        <w:rPr>
          <w:rFonts w:ascii="楷体_GB2312" w:eastAsia="楷体_GB2312" w:hAnsi="宋体"/>
          <w:szCs w:val="24"/>
        </w:rPr>
      </w:pPr>
      <w:r>
        <w:rPr>
          <w:rFonts w:ascii="楷体_GB2312" w:eastAsia="楷体_GB2312" w:hAnsi="宋体" w:hint="eastAsia"/>
          <w:szCs w:val="24"/>
        </w:rPr>
        <w:t>4.6 绝缘水平</w:t>
      </w:r>
    </w:p>
    <w:p w:rsidR="00E30963" w:rsidRDefault="007705EF">
      <w:pPr>
        <w:ind w:firstLineChars="196" w:firstLine="470"/>
        <w:rPr>
          <w:rFonts w:ascii="楷体_GB2312" w:eastAsia="楷体_GB2312" w:hAnsi="宋体"/>
          <w:szCs w:val="24"/>
        </w:rPr>
      </w:pPr>
      <w:r>
        <w:rPr>
          <w:rFonts w:ascii="楷体_GB2312" w:eastAsia="楷体_GB2312" w:hAnsi="宋体" w:hint="eastAsia"/>
          <w:szCs w:val="24"/>
        </w:rPr>
        <w:t>接线端子对地应耐受工频电压2000V、1min（不含电子元件），无闪络击穿。</w:t>
      </w:r>
    </w:p>
    <w:p w:rsidR="00E30963" w:rsidRDefault="007705EF">
      <w:pPr>
        <w:rPr>
          <w:rFonts w:ascii="楷体_GB2312" w:eastAsia="楷体_GB2312" w:hAnsi="宋体"/>
          <w:szCs w:val="24"/>
        </w:rPr>
      </w:pPr>
      <w:r>
        <w:rPr>
          <w:rFonts w:ascii="楷体_GB2312" w:eastAsia="楷体_GB2312" w:hAnsi="宋体" w:hint="eastAsia"/>
          <w:szCs w:val="24"/>
        </w:rPr>
        <w:t>4.7 外观</w:t>
      </w:r>
    </w:p>
    <w:p w:rsidR="00E30963" w:rsidRDefault="007705EF">
      <w:pPr>
        <w:ind w:firstLineChars="196" w:firstLine="470"/>
        <w:rPr>
          <w:rFonts w:ascii="楷体_GB2312" w:eastAsia="楷体_GB2312" w:hAnsi="宋体"/>
          <w:szCs w:val="24"/>
        </w:rPr>
      </w:pPr>
      <w:r>
        <w:rPr>
          <w:rFonts w:ascii="楷体_GB2312" w:eastAsia="楷体_GB2312" w:hAnsi="宋体" w:hint="eastAsia"/>
          <w:szCs w:val="24"/>
        </w:rPr>
        <w:t>产品表面不应损伤、变形和污染，表面涂镀层应均匀，不应起泡、龟裂、脱落和磨损。金属零部件不应锈蚀和损伤。人体有可能接触的部位不应有尖棱或锋刃。</w:t>
      </w:r>
    </w:p>
    <w:p w:rsidR="00E30963" w:rsidRDefault="007705EF">
      <w:pPr>
        <w:rPr>
          <w:rFonts w:ascii="楷体_GB2312" w:eastAsia="楷体_GB2312" w:hAnsi="宋体"/>
          <w:szCs w:val="24"/>
        </w:rPr>
      </w:pPr>
      <w:r>
        <w:rPr>
          <w:rFonts w:ascii="楷体_GB2312" w:eastAsia="楷体_GB2312" w:hAnsi="宋体" w:hint="eastAsia"/>
          <w:szCs w:val="24"/>
        </w:rPr>
        <w:t>4.8 微机防误装置的组成</w:t>
      </w:r>
    </w:p>
    <w:p w:rsidR="00E30963" w:rsidRDefault="007705EF">
      <w:pPr>
        <w:ind w:firstLineChars="196" w:firstLine="470"/>
        <w:rPr>
          <w:rFonts w:ascii="楷体_GB2312" w:eastAsia="楷体_GB2312" w:hAnsi="宋体"/>
          <w:szCs w:val="24"/>
        </w:rPr>
      </w:pPr>
      <w:r>
        <w:rPr>
          <w:rFonts w:ascii="楷体_GB2312" w:eastAsia="楷体_GB2312" w:hAnsi="宋体" w:hint="eastAsia"/>
          <w:szCs w:val="24"/>
        </w:rPr>
        <w:t>主机、电脑钥匙、锁具</w:t>
      </w:r>
    </w:p>
    <w:p w:rsidR="00E30963" w:rsidRDefault="007705EF">
      <w:pPr>
        <w:rPr>
          <w:rFonts w:ascii="楷体_GB2312" w:eastAsia="楷体_GB2312" w:hAnsi="宋体"/>
          <w:szCs w:val="24"/>
        </w:rPr>
      </w:pPr>
      <w:r>
        <w:rPr>
          <w:rFonts w:ascii="楷体_GB2312" w:eastAsia="楷体_GB2312" w:hAnsi="宋体" w:hint="eastAsia"/>
          <w:szCs w:val="24"/>
        </w:rPr>
        <w:t>4.8.1 主机</w:t>
      </w:r>
    </w:p>
    <w:p w:rsidR="00E30963" w:rsidRDefault="007705EF">
      <w:pPr>
        <w:ind w:firstLineChars="196" w:firstLine="470"/>
        <w:rPr>
          <w:rFonts w:ascii="楷体_GB2312" w:eastAsia="楷体_GB2312" w:hAnsi="宋体"/>
          <w:szCs w:val="24"/>
        </w:rPr>
      </w:pPr>
      <w:r>
        <w:rPr>
          <w:rFonts w:ascii="楷体_GB2312" w:eastAsia="楷体_GB2312" w:hAnsi="宋体" w:hint="eastAsia"/>
          <w:szCs w:val="24"/>
        </w:rPr>
        <w:t>a)详见全厂监控保护协议</w:t>
      </w:r>
    </w:p>
    <w:p w:rsidR="00E30963" w:rsidRDefault="007705EF">
      <w:pPr>
        <w:ind w:firstLineChars="196" w:firstLine="470"/>
        <w:rPr>
          <w:rFonts w:ascii="楷体_GB2312" w:eastAsia="楷体_GB2312" w:hAnsi="宋体"/>
          <w:szCs w:val="24"/>
        </w:rPr>
      </w:pPr>
      <w:r>
        <w:rPr>
          <w:rFonts w:ascii="楷体_GB2312" w:eastAsia="楷体_GB2312" w:hAnsi="宋体" w:hint="eastAsia"/>
          <w:szCs w:val="24"/>
        </w:rPr>
        <w:t>b)22"液晶显示器</w:t>
      </w:r>
    </w:p>
    <w:p w:rsidR="00E30963" w:rsidRDefault="007705EF">
      <w:pPr>
        <w:ind w:firstLineChars="196" w:firstLine="470"/>
        <w:rPr>
          <w:rFonts w:ascii="楷体_GB2312" w:eastAsia="楷体_GB2312" w:hAnsi="宋体"/>
          <w:szCs w:val="24"/>
        </w:rPr>
      </w:pPr>
      <w:r>
        <w:rPr>
          <w:rFonts w:ascii="楷体_GB2312" w:eastAsia="楷体_GB2312" w:hAnsi="宋体" w:hint="eastAsia"/>
          <w:szCs w:val="24"/>
        </w:rPr>
        <w:t>c)开关信息量：2048</w:t>
      </w:r>
    </w:p>
    <w:p w:rsidR="00E30963" w:rsidRDefault="007705EF">
      <w:pPr>
        <w:ind w:firstLineChars="196" w:firstLine="470"/>
        <w:rPr>
          <w:rFonts w:ascii="楷体_GB2312" w:eastAsia="楷体_GB2312" w:hAnsi="宋体"/>
          <w:szCs w:val="24"/>
        </w:rPr>
      </w:pPr>
      <w:r>
        <w:rPr>
          <w:rFonts w:ascii="楷体_GB2312" w:eastAsia="楷体_GB2312" w:hAnsi="宋体" w:hint="eastAsia"/>
          <w:szCs w:val="24"/>
        </w:rPr>
        <w:t>要求主机及显示器选用与该变电所微机监控系统后台机及其显示器型号、颜色一致的产品。</w:t>
      </w:r>
    </w:p>
    <w:p w:rsidR="00E30963" w:rsidRDefault="007705EF">
      <w:pPr>
        <w:rPr>
          <w:rFonts w:ascii="楷体_GB2312" w:eastAsia="楷体_GB2312" w:hAnsi="宋体"/>
          <w:szCs w:val="24"/>
        </w:rPr>
      </w:pPr>
      <w:r>
        <w:rPr>
          <w:rFonts w:ascii="楷体_GB2312" w:eastAsia="楷体_GB2312" w:hAnsi="宋体" w:hint="eastAsia"/>
          <w:szCs w:val="24"/>
        </w:rPr>
        <w:t>4.8.2 电脑钥匙</w:t>
      </w:r>
      <w:r>
        <w:rPr>
          <w:rFonts w:ascii="楷体_GB2312" w:eastAsia="楷体_GB2312" w:hAnsi="宋体" w:hint="eastAsia"/>
          <w:szCs w:val="24"/>
        </w:rPr>
        <w:tab/>
      </w:r>
    </w:p>
    <w:p w:rsidR="00E30963" w:rsidRDefault="007705EF">
      <w:pPr>
        <w:ind w:left="991" w:hangingChars="413" w:hanging="991"/>
        <w:rPr>
          <w:rFonts w:ascii="楷体_GB2312" w:eastAsia="楷体_GB2312" w:hAnsi="宋体"/>
          <w:szCs w:val="24"/>
        </w:rPr>
      </w:pPr>
      <w:r>
        <w:rPr>
          <w:rFonts w:ascii="楷体_GB2312" w:eastAsia="楷体_GB2312" w:hAnsi="宋体" w:hint="eastAsia"/>
          <w:szCs w:val="24"/>
        </w:rPr>
        <w:t>4.8.2.1 电脑钥匙应采用可充电锂电池供电，应满足一次接收操作票项数不少于2048项；</w:t>
      </w:r>
    </w:p>
    <w:p w:rsidR="00E30963" w:rsidRDefault="007705EF">
      <w:pPr>
        <w:rPr>
          <w:rFonts w:ascii="楷体_GB2312" w:eastAsia="楷体_GB2312" w:hAnsi="宋体"/>
          <w:szCs w:val="24"/>
        </w:rPr>
      </w:pPr>
      <w:r>
        <w:rPr>
          <w:rFonts w:ascii="楷体_GB2312" w:eastAsia="楷体_GB2312" w:hAnsi="宋体" w:hint="eastAsia"/>
          <w:szCs w:val="24"/>
        </w:rPr>
        <w:t>4.8.2.2 内存容量大于32KB；</w:t>
      </w:r>
    </w:p>
    <w:p w:rsidR="00E30963" w:rsidRDefault="007705EF">
      <w:pPr>
        <w:rPr>
          <w:rFonts w:ascii="楷体_GB2312" w:eastAsia="楷体_GB2312" w:hAnsi="宋体"/>
          <w:szCs w:val="24"/>
        </w:rPr>
      </w:pPr>
      <w:r>
        <w:rPr>
          <w:rFonts w:ascii="楷体_GB2312" w:eastAsia="楷体_GB2312" w:hAnsi="宋体" w:hint="eastAsia"/>
          <w:szCs w:val="24"/>
        </w:rPr>
        <w:t>4.8.2.3 识别编码锁个数不小于2048个；</w:t>
      </w:r>
    </w:p>
    <w:p w:rsidR="00E30963" w:rsidRDefault="007705EF">
      <w:pPr>
        <w:rPr>
          <w:rFonts w:ascii="楷体_GB2312" w:eastAsia="楷体_GB2312" w:hAnsi="宋体"/>
          <w:szCs w:val="24"/>
        </w:rPr>
      </w:pPr>
      <w:r>
        <w:rPr>
          <w:rFonts w:ascii="楷体_GB2312" w:eastAsia="楷体_GB2312" w:hAnsi="宋体" w:hint="eastAsia"/>
          <w:szCs w:val="24"/>
        </w:rPr>
        <w:t>4.8.2.4 不充电连续开锁次数≥256；</w:t>
      </w:r>
    </w:p>
    <w:p w:rsidR="00E30963" w:rsidRDefault="007705EF">
      <w:pPr>
        <w:rPr>
          <w:rFonts w:ascii="楷体_GB2312" w:eastAsia="楷体_GB2312" w:hAnsi="宋体"/>
          <w:szCs w:val="24"/>
        </w:rPr>
      </w:pPr>
      <w:r>
        <w:rPr>
          <w:rFonts w:ascii="楷体_GB2312" w:eastAsia="楷体_GB2312" w:hAnsi="宋体" w:hint="eastAsia"/>
          <w:szCs w:val="24"/>
        </w:rPr>
        <w:t>4.8.2.5 电池连续工作时间（h）≥24；</w:t>
      </w:r>
    </w:p>
    <w:p w:rsidR="00E30963" w:rsidRDefault="007705EF">
      <w:pPr>
        <w:rPr>
          <w:rFonts w:ascii="楷体_GB2312" w:eastAsia="楷体_GB2312" w:hAnsi="宋体"/>
          <w:szCs w:val="24"/>
        </w:rPr>
      </w:pPr>
      <w:r>
        <w:rPr>
          <w:rFonts w:ascii="楷体_GB2312" w:eastAsia="楷体_GB2312" w:hAnsi="宋体" w:hint="eastAsia"/>
          <w:szCs w:val="24"/>
        </w:rPr>
        <w:t>4.8.2.6 寿命（次）：≥50000；</w:t>
      </w:r>
    </w:p>
    <w:p w:rsidR="00E30963" w:rsidRDefault="007705EF">
      <w:pPr>
        <w:ind w:left="991" w:hangingChars="413" w:hanging="991"/>
        <w:rPr>
          <w:rFonts w:ascii="楷体_GB2312" w:eastAsia="楷体_GB2312" w:hAnsi="宋体"/>
          <w:szCs w:val="24"/>
        </w:rPr>
      </w:pPr>
      <w:r>
        <w:rPr>
          <w:rFonts w:ascii="楷体_GB2312" w:eastAsia="楷体_GB2312" w:hAnsi="宋体" w:hint="eastAsia"/>
          <w:szCs w:val="24"/>
        </w:rPr>
        <w:t>4.8.2.7 电脑钥匙应具有大屏幕显示界面，具有内部照明，在晚间操作时能看清显示，在环境温度下限时，仍能正常显示。</w:t>
      </w:r>
    </w:p>
    <w:p w:rsidR="00E30963" w:rsidRDefault="007705EF">
      <w:pPr>
        <w:ind w:left="991" w:hangingChars="413" w:hanging="991"/>
        <w:rPr>
          <w:rFonts w:ascii="楷体_GB2312" w:eastAsia="楷体_GB2312" w:hAnsi="宋体"/>
          <w:color w:val="000000" w:themeColor="text1"/>
          <w:szCs w:val="24"/>
        </w:rPr>
      </w:pPr>
      <w:r>
        <w:rPr>
          <w:rFonts w:ascii="楷体_GB2312" w:eastAsia="楷体_GB2312" w:hAnsi="宋体" w:hint="eastAsia"/>
          <w:szCs w:val="24"/>
        </w:rPr>
        <w:t>4.8.2.8 电</w:t>
      </w:r>
      <w:r>
        <w:rPr>
          <w:rFonts w:ascii="楷体_GB2312" w:eastAsia="楷体_GB2312" w:hAnsi="宋体" w:hint="eastAsia"/>
          <w:color w:val="000000" w:themeColor="text1"/>
          <w:szCs w:val="24"/>
        </w:rPr>
        <w:t>脑钥匙应采用智能充电装置，且钥匙本身具有剩余电量显示和电量不足报警功能。</w:t>
      </w:r>
    </w:p>
    <w:p w:rsidR="00E30963" w:rsidRDefault="007705EF">
      <w:pPr>
        <w:ind w:left="991" w:hangingChars="413" w:hanging="991"/>
        <w:rPr>
          <w:rFonts w:ascii="楷体_GB2312" w:eastAsia="楷体_GB2312" w:hAnsi="宋体"/>
          <w:color w:val="000000" w:themeColor="text1"/>
          <w:szCs w:val="24"/>
        </w:rPr>
      </w:pPr>
      <w:r>
        <w:rPr>
          <w:rFonts w:ascii="楷体_GB2312" w:eastAsia="楷体_GB2312" w:hAnsi="宋体" w:hint="eastAsia"/>
          <w:color w:val="000000" w:themeColor="text1"/>
          <w:szCs w:val="24"/>
        </w:rPr>
        <w:t>4.8.2.9 电脑钥匙之间能进行操作票转移，即当用其中一把钥匙进行操作时如果此时电脑钥匙电量不足报警时，电脑钥匙再将已经操作完的步骤进行回传之后，钥匙中剩余的操作步骤可以传输到备用钥匙中，确保继续进行操作。</w:t>
      </w:r>
    </w:p>
    <w:p w:rsidR="00E30963" w:rsidRDefault="007705EF" w:rsidP="00DB3F9D">
      <w:pPr>
        <w:ind w:left="1133" w:hangingChars="472" w:hanging="1133"/>
        <w:rPr>
          <w:rFonts w:ascii="楷体_GB2312" w:eastAsia="楷体_GB2312" w:hAnsi="宋体"/>
          <w:color w:val="000000" w:themeColor="text1"/>
          <w:szCs w:val="24"/>
        </w:rPr>
      </w:pPr>
      <w:r>
        <w:rPr>
          <w:rFonts w:ascii="楷体_GB2312" w:eastAsia="楷体_GB2312" w:hAnsi="宋体" w:hint="eastAsia"/>
          <w:color w:val="000000" w:themeColor="text1"/>
          <w:szCs w:val="24"/>
        </w:rPr>
        <w:t>4.8.2.10 电脑钥匙应具备良好的绝缘性能，并具有各电压等级变电所内抗各种干扰的功能，在雷电过电压、一次回路操作、配电装置内故障及其它强干扰作用下，电脑钥匙应能正常工作。</w:t>
      </w:r>
    </w:p>
    <w:p w:rsidR="00E30963" w:rsidRDefault="007705EF">
      <w:pPr>
        <w:rPr>
          <w:rFonts w:ascii="楷体_GB2312" w:eastAsia="楷体_GB2312" w:hAnsi="宋体"/>
          <w:color w:val="000000" w:themeColor="text1"/>
          <w:szCs w:val="24"/>
        </w:rPr>
      </w:pPr>
      <w:r>
        <w:rPr>
          <w:rFonts w:ascii="楷体_GB2312" w:eastAsia="楷体_GB2312" w:hAnsi="宋体" w:hint="eastAsia"/>
          <w:color w:val="000000" w:themeColor="text1"/>
          <w:szCs w:val="24"/>
        </w:rPr>
        <w:t>4.8.3 锁具</w:t>
      </w:r>
    </w:p>
    <w:p w:rsidR="00E30963" w:rsidRDefault="007705EF">
      <w:pPr>
        <w:ind w:left="991" w:hangingChars="413" w:hanging="991"/>
        <w:rPr>
          <w:rFonts w:ascii="楷体_GB2312" w:eastAsia="楷体_GB2312" w:hAnsi="宋体"/>
          <w:color w:val="000000" w:themeColor="text1"/>
          <w:szCs w:val="24"/>
        </w:rPr>
      </w:pPr>
      <w:r>
        <w:rPr>
          <w:rFonts w:ascii="楷体_GB2312" w:eastAsia="楷体_GB2312" w:hAnsi="宋体" w:hint="eastAsia"/>
          <w:color w:val="000000" w:themeColor="text1"/>
          <w:szCs w:val="24"/>
        </w:rPr>
        <w:t xml:space="preserve">4.8.3.1 室外锁具应具有防腐、防水、防冻功能，锁具编码值应不小于2048个，寿命应大于10000次。   </w:t>
      </w:r>
    </w:p>
    <w:p w:rsidR="00E30963" w:rsidRDefault="007705EF">
      <w:pPr>
        <w:rPr>
          <w:rFonts w:ascii="楷体_GB2312" w:eastAsia="楷体_GB2312" w:hAnsi="宋体"/>
          <w:color w:val="000000" w:themeColor="text1"/>
          <w:szCs w:val="24"/>
        </w:rPr>
      </w:pPr>
      <w:r>
        <w:rPr>
          <w:rFonts w:ascii="楷体_GB2312" w:eastAsia="楷体_GB2312" w:hAnsi="宋体" w:hint="eastAsia"/>
          <w:color w:val="000000" w:themeColor="text1"/>
          <w:szCs w:val="24"/>
        </w:rPr>
        <w:t>4.8.3.2 锁具设置要求：变电所内全部可操作的高压电气设备必须加装锁具。</w:t>
      </w:r>
    </w:p>
    <w:p w:rsidR="00E30963" w:rsidRDefault="007705EF">
      <w:pPr>
        <w:ind w:left="991" w:hangingChars="413" w:hanging="991"/>
        <w:rPr>
          <w:rFonts w:ascii="楷体_GB2312" w:eastAsia="楷体_GB2312" w:hAnsi="宋体"/>
          <w:color w:val="000000" w:themeColor="text1"/>
          <w:szCs w:val="24"/>
        </w:rPr>
      </w:pPr>
      <w:r>
        <w:rPr>
          <w:rFonts w:ascii="楷体_GB2312" w:eastAsia="楷体_GB2312" w:hAnsi="宋体" w:hint="eastAsia"/>
          <w:color w:val="000000" w:themeColor="text1"/>
          <w:szCs w:val="24"/>
        </w:rPr>
        <w:t>4.8.3.3 手动隔离开关接地刀闸、临时接地线、设备网门等宜采用挂锁；断路器、宜采用电编码锁进行闭锁。</w:t>
      </w:r>
    </w:p>
    <w:p w:rsidR="00E30963" w:rsidRDefault="007705EF">
      <w:pPr>
        <w:rPr>
          <w:rFonts w:ascii="楷体_GB2312" w:eastAsia="楷体_GB2312" w:hAnsi="宋体"/>
          <w:color w:val="000000" w:themeColor="text1"/>
          <w:szCs w:val="24"/>
        </w:rPr>
      </w:pPr>
      <w:r>
        <w:rPr>
          <w:rFonts w:ascii="楷体_GB2312" w:eastAsia="楷体_GB2312" w:hAnsi="宋体" w:hint="eastAsia"/>
          <w:color w:val="000000" w:themeColor="text1"/>
          <w:szCs w:val="24"/>
        </w:rPr>
        <w:t xml:space="preserve">4.8.3.4 电气编码锁：工作电压220V、电流5A；   </w:t>
      </w:r>
    </w:p>
    <w:p w:rsidR="00E30963" w:rsidRDefault="007705EF">
      <w:pPr>
        <w:ind w:firstLineChars="236" w:firstLine="566"/>
        <w:rPr>
          <w:rFonts w:ascii="楷体_GB2312" w:eastAsia="楷体_GB2312" w:hAnsi="宋体"/>
          <w:szCs w:val="24"/>
        </w:rPr>
      </w:pPr>
      <w:r>
        <w:rPr>
          <w:rFonts w:ascii="楷体_GB2312" w:eastAsia="楷体_GB2312" w:hAnsi="宋体" w:hint="eastAsia"/>
          <w:szCs w:val="24"/>
        </w:rPr>
        <w:t>编码值≥2048</w:t>
      </w:r>
    </w:p>
    <w:p w:rsidR="00E30963" w:rsidRDefault="007705EF">
      <w:pPr>
        <w:ind w:firstLineChars="236" w:firstLine="566"/>
        <w:rPr>
          <w:rFonts w:ascii="楷体_GB2312" w:eastAsia="楷体_GB2312" w:hAnsi="宋体"/>
          <w:szCs w:val="24"/>
        </w:rPr>
      </w:pPr>
      <w:r>
        <w:rPr>
          <w:rFonts w:ascii="楷体_GB2312" w:eastAsia="楷体_GB2312" w:hAnsi="宋体" w:hint="eastAsia"/>
          <w:szCs w:val="24"/>
        </w:rPr>
        <w:t>寿命（次）：≥30000</w:t>
      </w:r>
    </w:p>
    <w:p w:rsidR="00E30963" w:rsidRDefault="007705EF">
      <w:pPr>
        <w:rPr>
          <w:rFonts w:ascii="楷体_GB2312" w:eastAsia="楷体_GB2312" w:hAnsi="宋体"/>
          <w:szCs w:val="24"/>
        </w:rPr>
      </w:pPr>
      <w:r>
        <w:rPr>
          <w:rFonts w:ascii="楷体_GB2312" w:eastAsia="楷体_GB2312" w:hAnsi="宋体" w:hint="eastAsia"/>
          <w:szCs w:val="24"/>
        </w:rPr>
        <w:t>4.8.3.5 接地锁</w:t>
      </w:r>
    </w:p>
    <w:p w:rsidR="00E30963" w:rsidRDefault="007705EF">
      <w:pPr>
        <w:ind w:firstLineChars="118" w:firstLine="283"/>
        <w:rPr>
          <w:rFonts w:ascii="楷体_GB2312" w:eastAsia="楷体_GB2312" w:hAnsi="宋体"/>
          <w:szCs w:val="24"/>
        </w:rPr>
      </w:pPr>
      <w:r>
        <w:rPr>
          <w:rFonts w:ascii="楷体_GB2312" w:eastAsia="楷体_GB2312" w:hAnsi="宋体" w:hint="eastAsia"/>
          <w:szCs w:val="24"/>
        </w:rPr>
        <w:t xml:space="preserve">额定短时耐受电流（kA）：16          </w:t>
      </w:r>
    </w:p>
    <w:p w:rsidR="00E30963" w:rsidRDefault="007705EF">
      <w:pPr>
        <w:ind w:firstLineChars="118" w:firstLine="283"/>
        <w:rPr>
          <w:rFonts w:ascii="楷体_GB2312" w:eastAsia="楷体_GB2312" w:hAnsi="宋体"/>
          <w:szCs w:val="24"/>
        </w:rPr>
      </w:pPr>
      <w:r>
        <w:rPr>
          <w:rFonts w:ascii="楷体_GB2312" w:eastAsia="楷体_GB2312" w:hAnsi="宋体" w:hint="eastAsia"/>
          <w:szCs w:val="24"/>
        </w:rPr>
        <w:t xml:space="preserve">额定短路持续时间（s）：2           </w:t>
      </w:r>
    </w:p>
    <w:p w:rsidR="00E30963" w:rsidRDefault="007705EF">
      <w:pPr>
        <w:ind w:firstLineChars="118" w:firstLine="283"/>
        <w:rPr>
          <w:rFonts w:ascii="楷体_GB2312" w:eastAsia="楷体_GB2312" w:hAnsi="宋体"/>
          <w:szCs w:val="24"/>
        </w:rPr>
      </w:pPr>
      <w:r>
        <w:rPr>
          <w:rFonts w:ascii="楷体_GB2312" w:eastAsia="楷体_GB2312" w:hAnsi="宋体" w:hint="eastAsia"/>
          <w:szCs w:val="24"/>
        </w:rPr>
        <w:t>铜导体截面（mm2）：≥120。</w:t>
      </w:r>
    </w:p>
    <w:p w:rsidR="00E30963" w:rsidRDefault="007705EF">
      <w:pPr>
        <w:rPr>
          <w:rFonts w:ascii="楷体_GB2312" w:eastAsia="楷体_GB2312" w:hAnsi="宋体"/>
          <w:szCs w:val="24"/>
        </w:rPr>
      </w:pPr>
      <w:r>
        <w:rPr>
          <w:rFonts w:ascii="楷体_GB2312" w:eastAsia="楷体_GB2312" w:hAnsi="宋体" w:hint="eastAsia"/>
          <w:szCs w:val="24"/>
        </w:rPr>
        <w:t>4.8.4 电源系统</w:t>
      </w:r>
    </w:p>
    <w:p w:rsidR="00E30963" w:rsidRDefault="007705EF">
      <w:pPr>
        <w:ind w:firstLineChars="196" w:firstLine="470"/>
        <w:rPr>
          <w:rFonts w:ascii="楷体_GB2312" w:eastAsia="楷体_GB2312" w:hAnsi="宋体"/>
          <w:szCs w:val="24"/>
        </w:rPr>
      </w:pPr>
      <w:r>
        <w:rPr>
          <w:rFonts w:ascii="楷体_GB2312" w:eastAsia="楷体_GB2312" w:hAnsi="宋体" w:hint="eastAsia"/>
          <w:szCs w:val="24"/>
        </w:rPr>
        <w:t>微机防误装置电源应为交、直流电源供电，当交流电源消失时自动转为直流电源供电。</w:t>
      </w:r>
    </w:p>
    <w:p w:rsidR="00E30963" w:rsidRDefault="007705EF">
      <w:pPr>
        <w:rPr>
          <w:rFonts w:ascii="楷体_GB2312" w:eastAsia="楷体_GB2312" w:hAnsi="宋体"/>
          <w:szCs w:val="24"/>
        </w:rPr>
      </w:pPr>
      <w:r>
        <w:rPr>
          <w:rFonts w:ascii="楷体_GB2312" w:eastAsia="楷体_GB2312" w:hAnsi="宋体" w:hint="eastAsia"/>
          <w:szCs w:val="24"/>
        </w:rPr>
        <w:lastRenderedPageBreak/>
        <w:t>4.9  试验和检验</w:t>
      </w:r>
    </w:p>
    <w:p w:rsidR="00E30963" w:rsidRDefault="007705EF">
      <w:pPr>
        <w:rPr>
          <w:rFonts w:ascii="楷体_GB2312" w:eastAsia="楷体_GB2312" w:hAnsi="宋体"/>
          <w:szCs w:val="24"/>
        </w:rPr>
      </w:pPr>
      <w:r>
        <w:rPr>
          <w:rFonts w:ascii="楷体_GB2312" w:eastAsia="楷体_GB2312" w:hAnsi="宋体" w:hint="eastAsia"/>
          <w:szCs w:val="24"/>
        </w:rPr>
        <w:t>4.9.1 概述</w:t>
      </w:r>
    </w:p>
    <w:p w:rsidR="00E30963" w:rsidRDefault="007705EF">
      <w:pPr>
        <w:rPr>
          <w:rFonts w:ascii="楷体_GB2312" w:eastAsia="楷体_GB2312" w:hAnsi="宋体"/>
          <w:szCs w:val="24"/>
        </w:rPr>
      </w:pPr>
      <w:r>
        <w:rPr>
          <w:rFonts w:ascii="楷体_GB2312" w:eastAsia="楷体_GB2312" w:hAnsi="宋体" w:hint="eastAsia"/>
          <w:szCs w:val="24"/>
        </w:rPr>
        <w:t>4.9.1.1 系统测试包括工厂验收测试（FAT）和现场验收测试（SAT）。</w:t>
      </w:r>
    </w:p>
    <w:p w:rsidR="00E30963" w:rsidRDefault="007705EF">
      <w:pPr>
        <w:ind w:left="991" w:hangingChars="413" w:hanging="991"/>
        <w:rPr>
          <w:rFonts w:ascii="楷体_GB2312" w:eastAsia="楷体_GB2312" w:hAnsi="宋体"/>
          <w:szCs w:val="24"/>
        </w:rPr>
      </w:pPr>
      <w:r>
        <w:rPr>
          <w:rFonts w:ascii="楷体_GB2312" w:eastAsia="楷体_GB2312" w:hAnsi="宋体" w:hint="eastAsia"/>
          <w:szCs w:val="24"/>
        </w:rPr>
        <w:t>4.9.1.2 所有设备必须在交货前通过FAT，并得到业主的确认，若业主未签署FAT验收报告，任何设备不能从投标方工厂发运。</w:t>
      </w:r>
    </w:p>
    <w:p w:rsidR="00E30963" w:rsidRDefault="007705EF">
      <w:pPr>
        <w:ind w:left="991" w:hangingChars="413" w:hanging="991"/>
        <w:rPr>
          <w:rFonts w:ascii="楷体_GB2312" w:eastAsia="楷体_GB2312" w:hAnsi="宋体"/>
          <w:szCs w:val="24"/>
        </w:rPr>
      </w:pPr>
      <w:r>
        <w:rPr>
          <w:rFonts w:ascii="楷体_GB2312" w:eastAsia="楷体_GB2312" w:hAnsi="宋体" w:hint="eastAsia"/>
          <w:szCs w:val="24"/>
        </w:rPr>
        <w:t>4.9.1.3 投标方应提供FAT和SAT的测试程序的详细说明，测试项目和性能都应在详细说明中指出。</w:t>
      </w:r>
    </w:p>
    <w:p w:rsidR="00E30963" w:rsidRDefault="007705EF">
      <w:pPr>
        <w:ind w:left="991" w:hangingChars="413" w:hanging="991"/>
        <w:rPr>
          <w:rFonts w:ascii="楷体_GB2312" w:eastAsia="楷体_GB2312" w:hAnsi="宋体"/>
          <w:szCs w:val="24"/>
        </w:rPr>
      </w:pPr>
      <w:r>
        <w:rPr>
          <w:rFonts w:ascii="楷体_GB2312" w:eastAsia="楷体_GB2312" w:hAnsi="宋体" w:hint="eastAsia"/>
          <w:szCs w:val="24"/>
        </w:rPr>
        <w:t>4.9.1.4 即使业主在试验报告上签字，投标方仍应对设备固有缺陷和合同中的项目承担责任。</w:t>
      </w:r>
    </w:p>
    <w:p w:rsidR="00E30963" w:rsidRDefault="007705EF">
      <w:pPr>
        <w:rPr>
          <w:rFonts w:ascii="楷体_GB2312" w:eastAsia="楷体_GB2312" w:hAnsi="宋体"/>
          <w:szCs w:val="24"/>
        </w:rPr>
      </w:pPr>
      <w:r>
        <w:rPr>
          <w:rFonts w:ascii="楷体_GB2312" w:eastAsia="楷体_GB2312" w:hAnsi="宋体" w:hint="eastAsia"/>
          <w:szCs w:val="24"/>
        </w:rPr>
        <w:t>4.9.1.5 测试和验收计划</w:t>
      </w:r>
    </w:p>
    <w:p w:rsidR="00E30963" w:rsidRDefault="007705EF" w:rsidP="00DB3F9D">
      <w:pPr>
        <w:ind w:firstLineChars="177" w:firstLine="425"/>
        <w:rPr>
          <w:rFonts w:ascii="楷体_GB2312" w:eastAsia="楷体_GB2312" w:hAnsi="宋体"/>
          <w:szCs w:val="24"/>
        </w:rPr>
      </w:pPr>
      <w:r>
        <w:rPr>
          <w:rFonts w:ascii="楷体_GB2312" w:eastAsia="楷体_GB2312" w:hAnsi="宋体" w:hint="eastAsia"/>
          <w:szCs w:val="24"/>
        </w:rPr>
        <w:t>在工厂检验前一个月，投标方应提交有关FAT 和SAT的详细验收大纲，包括系统性能和功能等的测试方法等，业主有权修改测试和验收大纲，在被业主确认前，验收大纲不应生效。</w:t>
      </w:r>
    </w:p>
    <w:p w:rsidR="00E30963" w:rsidRDefault="007705EF">
      <w:pPr>
        <w:rPr>
          <w:rFonts w:ascii="楷体_GB2312" w:eastAsia="楷体_GB2312" w:hAnsi="宋体"/>
          <w:szCs w:val="24"/>
        </w:rPr>
      </w:pPr>
      <w:r>
        <w:rPr>
          <w:rFonts w:ascii="楷体_GB2312" w:eastAsia="楷体_GB2312" w:hAnsi="宋体" w:hint="eastAsia"/>
          <w:szCs w:val="24"/>
        </w:rPr>
        <w:t>4.9.1.6 测试报告</w:t>
      </w:r>
    </w:p>
    <w:p w:rsidR="00E30963" w:rsidRDefault="007705EF">
      <w:pPr>
        <w:ind w:firstLineChars="118" w:firstLine="283"/>
        <w:rPr>
          <w:rFonts w:ascii="楷体_GB2312" w:eastAsia="楷体_GB2312" w:hAnsi="宋体"/>
          <w:szCs w:val="24"/>
        </w:rPr>
      </w:pPr>
      <w:r>
        <w:rPr>
          <w:rFonts w:ascii="楷体_GB2312" w:eastAsia="楷体_GB2312" w:hAnsi="宋体" w:hint="eastAsia"/>
          <w:szCs w:val="24"/>
        </w:rPr>
        <w:t xml:space="preserve">  在每项测试完成后30天内，投标方应提供四份验收报告，验收报告应包括如下内容：</w:t>
      </w:r>
    </w:p>
    <w:p w:rsidR="00E30963" w:rsidRDefault="007705EF">
      <w:pPr>
        <w:ind w:firstLineChars="196" w:firstLine="470"/>
        <w:rPr>
          <w:rFonts w:ascii="楷体_GB2312" w:eastAsia="楷体_GB2312" w:hAnsi="宋体"/>
          <w:szCs w:val="24"/>
        </w:rPr>
      </w:pPr>
      <w:r>
        <w:rPr>
          <w:rFonts w:ascii="楷体_GB2312" w:eastAsia="楷体_GB2312" w:hAnsi="宋体" w:hint="eastAsia"/>
          <w:szCs w:val="24"/>
        </w:rPr>
        <w:t>－ 设备说明；</w:t>
      </w:r>
    </w:p>
    <w:p w:rsidR="00E30963" w:rsidRDefault="007705EF">
      <w:pPr>
        <w:ind w:firstLineChars="196" w:firstLine="470"/>
        <w:rPr>
          <w:rFonts w:ascii="楷体_GB2312" w:eastAsia="楷体_GB2312" w:hAnsi="宋体"/>
          <w:szCs w:val="24"/>
        </w:rPr>
      </w:pPr>
      <w:r>
        <w:rPr>
          <w:rFonts w:ascii="楷体_GB2312" w:eastAsia="楷体_GB2312" w:hAnsi="宋体" w:hint="eastAsia"/>
          <w:szCs w:val="24"/>
        </w:rPr>
        <w:t>－ 设备项目号、数量、顺序号；</w:t>
      </w:r>
    </w:p>
    <w:p w:rsidR="00E30963" w:rsidRDefault="007705EF">
      <w:pPr>
        <w:ind w:firstLineChars="196" w:firstLine="470"/>
        <w:rPr>
          <w:rFonts w:ascii="楷体_GB2312" w:eastAsia="楷体_GB2312" w:hAnsi="宋体"/>
          <w:szCs w:val="24"/>
        </w:rPr>
      </w:pPr>
      <w:r>
        <w:rPr>
          <w:rFonts w:ascii="楷体_GB2312" w:eastAsia="楷体_GB2312" w:hAnsi="宋体" w:hint="eastAsia"/>
          <w:szCs w:val="24"/>
        </w:rPr>
        <w:t>－ 试验时间、地点、方法及所用仪器；</w:t>
      </w:r>
    </w:p>
    <w:p w:rsidR="00E30963" w:rsidRDefault="007705EF">
      <w:pPr>
        <w:ind w:firstLineChars="196" w:firstLine="470"/>
        <w:rPr>
          <w:rFonts w:ascii="楷体_GB2312" w:eastAsia="楷体_GB2312" w:hAnsi="宋体"/>
          <w:szCs w:val="24"/>
        </w:rPr>
      </w:pPr>
      <w:r>
        <w:rPr>
          <w:rFonts w:ascii="楷体_GB2312" w:eastAsia="楷体_GB2312" w:hAnsi="宋体" w:hint="eastAsia"/>
          <w:szCs w:val="24"/>
        </w:rPr>
        <w:t>－ 试验数据。包括仪器读数、测量点名称、打印数据结果及波形图；</w:t>
      </w:r>
    </w:p>
    <w:p w:rsidR="00E30963" w:rsidRDefault="007705EF">
      <w:pPr>
        <w:ind w:firstLineChars="196" w:firstLine="470"/>
        <w:rPr>
          <w:rFonts w:ascii="楷体_GB2312" w:eastAsia="楷体_GB2312" w:hAnsi="宋体"/>
          <w:szCs w:val="24"/>
        </w:rPr>
      </w:pPr>
      <w:r>
        <w:rPr>
          <w:rFonts w:ascii="楷体_GB2312" w:eastAsia="楷体_GB2312" w:hAnsi="宋体" w:hint="eastAsia"/>
          <w:szCs w:val="24"/>
        </w:rPr>
        <w:t>－ 参加人员和组长签字；</w:t>
      </w:r>
    </w:p>
    <w:p w:rsidR="00E30963" w:rsidRDefault="007705EF">
      <w:pPr>
        <w:ind w:firstLineChars="196" w:firstLine="470"/>
        <w:rPr>
          <w:rFonts w:ascii="楷体_GB2312" w:eastAsia="楷体_GB2312" w:hAnsi="宋体"/>
          <w:szCs w:val="24"/>
        </w:rPr>
      </w:pPr>
      <w:r>
        <w:rPr>
          <w:rFonts w:ascii="楷体_GB2312" w:eastAsia="楷体_GB2312" w:hAnsi="宋体" w:hint="eastAsia"/>
          <w:szCs w:val="24"/>
        </w:rPr>
        <w:t>－ 报告顺序号和日期。</w:t>
      </w:r>
    </w:p>
    <w:p w:rsidR="00E30963" w:rsidRDefault="007705EF">
      <w:pPr>
        <w:rPr>
          <w:rFonts w:ascii="楷体_GB2312" w:eastAsia="楷体_GB2312" w:hAnsi="宋体"/>
          <w:szCs w:val="24"/>
        </w:rPr>
      </w:pPr>
      <w:r>
        <w:rPr>
          <w:rFonts w:ascii="楷体_GB2312" w:eastAsia="楷体_GB2312" w:hAnsi="宋体" w:hint="eastAsia"/>
          <w:szCs w:val="24"/>
        </w:rPr>
        <w:t>4.9.1.7 测试设备</w:t>
      </w:r>
    </w:p>
    <w:p w:rsidR="00E30963" w:rsidRDefault="007705EF">
      <w:pPr>
        <w:ind w:firstLineChars="196" w:firstLine="470"/>
        <w:rPr>
          <w:rFonts w:ascii="楷体_GB2312" w:eastAsia="楷体_GB2312" w:hAnsi="宋体"/>
          <w:szCs w:val="24"/>
        </w:rPr>
      </w:pPr>
      <w:r>
        <w:rPr>
          <w:rFonts w:ascii="楷体_GB2312" w:eastAsia="楷体_GB2312" w:hAnsi="宋体" w:hint="eastAsia"/>
          <w:szCs w:val="24"/>
        </w:rPr>
        <w:t>在FAT 和SAT中，投标方应提供验收过程中必需的设备，如检验设备、测量设备、记录设备</w:t>
      </w:r>
    </w:p>
    <w:p w:rsidR="00E30963" w:rsidRDefault="007705EF">
      <w:pPr>
        <w:rPr>
          <w:rFonts w:ascii="楷体_GB2312" w:eastAsia="楷体_GB2312" w:hAnsi="宋体"/>
          <w:szCs w:val="24"/>
        </w:rPr>
      </w:pPr>
      <w:r>
        <w:rPr>
          <w:rFonts w:ascii="楷体_GB2312" w:eastAsia="楷体_GB2312" w:hAnsi="宋体" w:hint="eastAsia"/>
          <w:szCs w:val="24"/>
        </w:rPr>
        <w:t>4.9.2 现场验收（SAT）</w:t>
      </w:r>
    </w:p>
    <w:p w:rsidR="00E30963" w:rsidRDefault="007705EF">
      <w:pPr>
        <w:ind w:left="991" w:hangingChars="413" w:hanging="991"/>
        <w:rPr>
          <w:rFonts w:ascii="楷体_GB2312" w:eastAsia="楷体_GB2312" w:hAnsi="宋体"/>
          <w:szCs w:val="24"/>
        </w:rPr>
      </w:pPr>
      <w:r>
        <w:rPr>
          <w:rFonts w:ascii="楷体_GB2312" w:eastAsia="楷体_GB2312" w:hAnsi="宋体" w:hint="eastAsia"/>
          <w:szCs w:val="24"/>
        </w:rPr>
        <w:t>4.9.2.1现场验收（SAT）分两步进行，即：现场预验收（SAT1）和现场最终验收（SAT2），现场最终验收通过即认为现场验收结束。</w:t>
      </w:r>
    </w:p>
    <w:p w:rsidR="00E30963" w:rsidRDefault="007705EF">
      <w:pPr>
        <w:ind w:left="991" w:hangingChars="413" w:hanging="991"/>
        <w:rPr>
          <w:rFonts w:ascii="楷体_GB2312" w:eastAsia="楷体_GB2312" w:hAnsi="宋体"/>
          <w:szCs w:val="24"/>
        </w:rPr>
      </w:pPr>
      <w:r>
        <w:rPr>
          <w:rFonts w:ascii="楷体_GB2312" w:eastAsia="楷体_GB2312" w:hAnsi="宋体" w:hint="eastAsia"/>
          <w:szCs w:val="24"/>
        </w:rPr>
        <w:t>4.9.2.2 系统投运后，将进行现场预验收（SAT1）；验收的内容为系统所有功能/性能以及稳定性的测试，并按SAT1大纲要求测试合同设备的所有功能和技术性能并达到合格。</w:t>
      </w:r>
    </w:p>
    <w:p w:rsidR="00E30963" w:rsidRDefault="007705EF">
      <w:pPr>
        <w:ind w:left="991" w:hangingChars="413" w:hanging="991"/>
        <w:rPr>
          <w:rFonts w:ascii="楷体_GB2312" w:eastAsia="楷体_GB2312" w:hAnsi="宋体"/>
          <w:szCs w:val="24"/>
        </w:rPr>
      </w:pPr>
      <w:r>
        <w:rPr>
          <w:rFonts w:ascii="楷体_GB2312" w:eastAsia="楷体_GB2312" w:hAnsi="宋体" w:hint="eastAsia"/>
          <w:szCs w:val="24"/>
        </w:rPr>
        <w:t>4.9.2.3 现场预验收（SAT1）完成后，进入为期3个月的试运行期，此期间系统指标应连续合格。</w:t>
      </w:r>
    </w:p>
    <w:p w:rsidR="00E30963" w:rsidRDefault="007705EF">
      <w:pPr>
        <w:ind w:left="991" w:hangingChars="413" w:hanging="991"/>
        <w:rPr>
          <w:rFonts w:ascii="楷体_GB2312" w:eastAsia="楷体_GB2312" w:hAnsi="宋体"/>
          <w:szCs w:val="24"/>
        </w:rPr>
      </w:pPr>
      <w:r>
        <w:rPr>
          <w:rFonts w:ascii="楷体_GB2312" w:eastAsia="楷体_GB2312" w:hAnsi="宋体" w:hint="eastAsia"/>
          <w:szCs w:val="24"/>
        </w:rPr>
        <w:t>4.9.2.4 试运行期结束后，投标方协助业主完成现场最终验收（SAT2），同时投标方应负责提供工程SAT1、SAT2所需的各种图纸和验收报告；</w:t>
      </w:r>
    </w:p>
    <w:p w:rsidR="00E30963" w:rsidRDefault="007705EF">
      <w:pPr>
        <w:rPr>
          <w:rFonts w:ascii="楷体_GB2312" w:eastAsia="楷体_GB2312" w:hAnsi="宋体"/>
          <w:szCs w:val="24"/>
        </w:rPr>
      </w:pPr>
      <w:r>
        <w:rPr>
          <w:rFonts w:ascii="楷体_GB2312" w:eastAsia="楷体_GB2312" w:hAnsi="宋体" w:hint="eastAsia"/>
          <w:szCs w:val="24"/>
        </w:rPr>
        <w:t>4.9.2.5 系统在通过现场最终验收（SAT2）后，进入系统的保修期。</w:t>
      </w:r>
    </w:p>
    <w:p w:rsidR="00E30963" w:rsidRDefault="00E30963">
      <w:pPr>
        <w:rPr>
          <w:rFonts w:ascii="楷体_GB2312" w:eastAsia="楷体_GB2312" w:hAnsi="宋体"/>
          <w:szCs w:val="24"/>
        </w:rPr>
      </w:pPr>
    </w:p>
    <w:p w:rsidR="00E30963" w:rsidRDefault="007705EF">
      <w:pPr>
        <w:rPr>
          <w:rFonts w:ascii="楷体_GB2312" w:eastAsia="楷体_GB2312" w:hAnsi="宋体"/>
          <w:szCs w:val="24"/>
        </w:rPr>
      </w:pPr>
      <w:r>
        <w:rPr>
          <w:rFonts w:ascii="楷体_GB2312" w:eastAsia="楷体_GB2312" w:hAnsi="宋体" w:hint="eastAsia"/>
          <w:szCs w:val="24"/>
        </w:rPr>
        <w:t>4.10 其它技术要求</w:t>
      </w:r>
    </w:p>
    <w:p w:rsidR="00E30963" w:rsidRDefault="007705EF">
      <w:pPr>
        <w:rPr>
          <w:rFonts w:ascii="楷体_GB2312" w:eastAsia="楷体_GB2312" w:hAnsi="宋体"/>
          <w:szCs w:val="24"/>
        </w:rPr>
      </w:pPr>
      <w:r>
        <w:rPr>
          <w:rFonts w:ascii="楷体_GB2312" w:eastAsia="楷体_GB2312" w:hAnsi="宋体" w:hint="eastAsia"/>
          <w:szCs w:val="24"/>
        </w:rPr>
        <w:t>4.10.1 投标方向微机监控系统厂家提供通讯规约。</w:t>
      </w:r>
    </w:p>
    <w:p w:rsidR="00E30963" w:rsidRDefault="007705EF">
      <w:pPr>
        <w:rPr>
          <w:rFonts w:ascii="楷体_GB2312" w:eastAsia="楷体_GB2312" w:hAnsi="宋体"/>
          <w:szCs w:val="24"/>
        </w:rPr>
      </w:pPr>
      <w:r>
        <w:rPr>
          <w:rFonts w:ascii="楷体_GB2312" w:eastAsia="楷体_GB2312" w:hAnsi="宋体" w:hint="eastAsia"/>
          <w:szCs w:val="24"/>
        </w:rPr>
        <w:t>4.10.2 投标方提供10%的锁具备品、备件。</w:t>
      </w:r>
    </w:p>
    <w:p w:rsidR="00E30963" w:rsidRDefault="007705EF" w:rsidP="00DB3F9D">
      <w:pPr>
        <w:ind w:left="850" w:hangingChars="354" w:hanging="850"/>
        <w:rPr>
          <w:rFonts w:ascii="楷体_GB2312" w:eastAsia="楷体_GB2312" w:hAnsi="宋体"/>
          <w:szCs w:val="24"/>
        </w:rPr>
      </w:pPr>
      <w:r>
        <w:rPr>
          <w:rFonts w:ascii="楷体_GB2312" w:eastAsia="楷体_GB2312" w:hAnsi="宋体" w:hint="eastAsia"/>
          <w:szCs w:val="24"/>
        </w:rPr>
        <w:t>4.10.3 本技术条件未涉及的有关要求，请按照国家有关标准及DL/T 687-1999标准有关规定执行。</w:t>
      </w:r>
    </w:p>
    <w:bookmarkEnd w:id="575"/>
    <w:bookmarkEnd w:id="576"/>
    <w:bookmarkEnd w:id="577"/>
    <w:bookmarkEnd w:id="578"/>
    <w:bookmarkEnd w:id="579"/>
    <w:bookmarkEnd w:id="587"/>
    <w:bookmarkEnd w:id="588"/>
    <w:bookmarkEnd w:id="589"/>
    <w:p w:rsidR="00E30963" w:rsidRDefault="00E30963">
      <w:pPr>
        <w:pStyle w:val="ab"/>
        <w:rPr>
          <w:rFonts w:ascii="楷体_GB2312" w:eastAsia="楷体_GB2312" w:hAnsi="宋体"/>
          <w:sz w:val="24"/>
          <w:szCs w:val="24"/>
        </w:rPr>
      </w:pPr>
    </w:p>
    <w:p w:rsidR="00E30963" w:rsidRDefault="007705EF">
      <w:pPr>
        <w:widowControl/>
        <w:rPr>
          <w:rFonts w:ascii="楷体_GB2312" w:eastAsia="楷体_GB2312" w:hAnsi="宋体"/>
          <w:bCs/>
          <w:szCs w:val="24"/>
        </w:rPr>
      </w:pPr>
      <w:r>
        <w:rPr>
          <w:rFonts w:ascii="楷体_GB2312" w:eastAsia="楷体_GB2312" w:hAnsi="宋体"/>
          <w:bCs/>
          <w:szCs w:val="24"/>
        </w:rPr>
        <w:br w:type="page"/>
      </w:r>
    </w:p>
    <w:p w:rsidR="00E30963" w:rsidRDefault="007705EF">
      <w:pPr>
        <w:rPr>
          <w:rFonts w:ascii="楷体_GB2312" w:eastAsia="楷体_GB2312" w:hAnsi="Arial" w:cs="Arial"/>
          <w:b/>
          <w:szCs w:val="24"/>
          <w:lang w:eastAsia="zh-CN"/>
        </w:rPr>
      </w:pPr>
      <w:r>
        <w:rPr>
          <w:rFonts w:ascii="楷体_GB2312" w:eastAsia="楷体_GB2312" w:hAnsi="Arial" w:cs="Arial" w:hint="eastAsia"/>
          <w:b/>
          <w:szCs w:val="24"/>
          <w:lang w:eastAsia="zh-CN"/>
        </w:rPr>
        <w:lastRenderedPageBreak/>
        <w:t>附件四 电源快速切换装置技术规范书</w:t>
      </w:r>
    </w:p>
    <w:p w:rsidR="00E30963" w:rsidRDefault="00E30963">
      <w:pPr>
        <w:rPr>
          <w:rFonts w:ascii="楷体_GB2312" w:eastAsia="楷体_GB2312" w:hAnsi="Arial" w:cs="Arial"/>
          <w:b/>
          <w:szCs w:val="24"/>
        </w:rPr>
      </w:pPr>
    </w:p>
    <w:p w:rsidR="00E30963" w:rsidRDefault="00E30963">
      <w:pPr>
        <w:rPr>
          <w:rFonts w:ascii="楷体_GB2312" w:eastAsia="楷体_GB2312" w:hAnsi="Arial" w:cs="Arial"/>
          <w:b/>
          <w:szCs w:val="24"/>
          <w:lang w:eastAsia="zh-CN"/>
        </w:rPr>
      </w:pPr>
    </w:p>
    <w:p w:rsidR="00E30963" w:rsidRDefault="00E30963">
      <w:pPr>
        <w:rPr>
          <w:rFonts w:ascii="楷体_GB2312" w:eastAsia="楷体_GB2312" w:hAnsi="Arial" w:cs="Arial"/>
          <w:b/>
          <w:szCs w:val="24"/>
          <w:lang w:eastAsia="zh-CN"/>
        </w:rPr>
      </w:pPr>
    </w:p>
    <w:p w:rsidR="00E30963" w:rsidRDefault="00E30963">
      <w:pPr>
        <w:rPr>
          <w:rFonts w:ascii="楷体_GB2312" w:eastAsia="楷体_GB2312" w:hAnsi="Arial" w:cs="Arial"/>
          <w:b/>
          <w:szCs w:val="24"/>
          <w:lang w:eastAsia="zh-CN"/>
        </w:rPr>
      </w:pPr>
    </w:p>
    <w:p w:rsidR="00E30963" w:rsidRDefault="00E30963">
      <w:pPr>
        <w:rPr>
          <w:rFonts w:ascii="楷体_GB2312" w:eastAsia="楷体_GB2312" w:hAnsi="Arial" w:cs="Arial"/>
          <w:b/>
          <w:szCs w:val="24"/>
          <w:lang w:eastAsia="zh-CN"/>
        </w:rPr>
      </w:pPr>
    </w:p>
    <w:p w:rsidR="00E30963" w:rsidRDefault="00E30963">
      <w:pPr>
        <w:rPr>
          <w:rFonts w:ascii="楷体_GB2312" w:eastAsia="楷体_GB2312" w:hAnsi="Arial" w:cs="Arial"/>
          <w:b/>
          <w:szCs w:val="24"/>
          <w:lang w:eastAsia="zh-CN"/>
        </w:rPr>
      </w:pPr>
    </w:p>
    <w:p w:rsidR="00E30963" w:rsidRDefault="00E30963">
      <w:pPr>
        <w:rPr>
          <w:rFonts w:ascii="楷体_GB2312" w:eastAsia="楷体_GB2312" w:hAnsi="Arial" w:cs="Arial"/>
          <w:b/>
          <w:szCs w:val="24"/>
          <w:lang w:eastAsia="zh-CN"/>
        </w:rPr>
      </w:pPr>
    </w:p>
    <w:p w:rsidR="00E30963" w:rsidRDefault="00E30963">
      <w:pPr>
        <w:rPr>
          <w:rFonts w:ascii="楷体_GB2312" w:eastAsia="楷体_GB2312" w:hAnsi="Arial" w:cs="Arial"/>
          <w:b/>
          <w:szCs w:val="24"/>
          <w:lang w:eastAsia="zh-CN"/>
        </w:rPr>
      </w:pPr>
    </w:p>
    <w:p w:rsidR="00E30963" w:rsidRDefault="00E30963">
      <w:pPr>
        <w:rPr>
          <w:rFonts w:ascii="楷体_GB2312" w:eastAsia="楷体_GB2312" w:hAnsi="Arial" w:cs="Arial"/>
          <w:b/>
          <w:szCs w:val="24"/>
          <w:lang w:eastAsia="zh-CN"/>
        </w:rPr>
      </w:pPr>
    </w:p>
    <w:p w:rsidR="00E30963" w:rsidRDefault="00E30963">
      <w:pPr>
        <w:rPr>
          <w:rFonts w:ascii="楷体_GB2312" w:eastAsia="楷体_GB2312" w:hAnsi="Arial" w:cs="Arial"/>
          <w:b/>
          <w:szCs w:val="24"/>
          <w:lang w:eastAsia="zh-CN"/>
        </w:rPr>
      </w:pPr>
    </w:p>
    <w:p w:rsidR="00E30963" w:rsidRDefault="00E30963">
      <w:pPr>
        <w:rPr>
          <w:rFonts w:ascii="楷体_GB2312" w:eastAsia="楷体_GB2312" w:hAnsi="Arial" w:cs="Arial"/>
          <w:b/>
          <w:szCs w:val="24"/>
          <w:lang w:eastAsia="zh-CN"/>
        </w:rPr>
      </w:pPr>
    </w:p>
    <w:p w:rsidR="00E30963" w:rsidRDefault="00E30963">
      <w:pPr>
        <w:rPr>
          <w:rFonts w:ascii="楷体_GB2312" w:eastAsia="楷体_GB2312" w:hAnsi="Arial" w:cs="Arial"/>
          <w:b/>
          <w:szCs w:val="24"/>
          <w:lang w:eastAsia="zh-CN"/>
        </w:rPr>
      </w:pPr>
    </w:p>
    <w:p w:rsidR="00E30963" w:rsidRDefault="00E30963">
      <w:pPr>
        <w:rPr>
          <w:rFonts w:ascii="楷体_GB2312" w:eastAsia="楷体_GB2312" w:hAnsi="Arial" w:cs="Arial"/>
          <w:b/>
          <w:szCs w:val="24"/>
          <w:lang w:eastAsia="zh-CN"/>
        </w:rPr>
      </w:pPr>
    </w:p>
    <w:p w:rsidR="00E30963" w:rsidRDefault="007705EF">
      <w:pPr>
        <w:jc w:val="center"/>
        <w:rPr>
          <w:rFonts w:ascii="楷体_GB2312" w:eastAsia="楷体_GB2312" w:hAnsi="Arial" w:cs="Arial"/>
          <w:b/>
          <w:sz w:val="52"/>
          <w:szCs w:val="52"/>
        </w:rPr>
      </w:pPr>
      <w:r>
        <w:rPr>
          <w:rFonts w:ascii="楷体_GB2312" w:eastAsia="楷体_GB2312" w:hAnsi="Arial" w:cs="Arial" w:hint="eastAsia"/>
          <w:b/>
          <w:sz w:val="52"/>
          <w:szCs w:val="52"/>
          <w:lang w:eastAsia="zh-CN"/>
        </w:rPr>
        <w:t>电源快速切换装置技术规范书</w:t>
      </w:r>
    </w:p>
    <w:p w:rsidR="00E30963" w:rsidRDefault="00E30963">
      <w:pPr>
        <w:rPr>
          <w:rFonts w:ascii="楷体_GB2312" w:eastAsia="楷体_GB2312" w:hAnsi="Arial" w:cs="Arial"/>
          <w:b/>
          <w:szCs w:val="24"/>
        </w:rPr>
      </w:pPr>
    </w:p>
    <w:p w:rsidR="00E30963" w:rsidRDefault="00E30963">
      <w:pPr>
        <w:rPr>
          <w:rFonts w:ascii="楷体_GB2312" w:eastAsia="楷体_GB2312" w:hAnsi="Arial" w:cs="Arial"/>
          <w:b/>
          <w:szCs w:val="24"/>
          <w:lang w:eastAsia="zh-CN"/>
        </w:rPr>
      </w:pPr>
    </w:p>
    <w:p w:rsidR="00E30963" w:rsidRDefault="00E30963">
      <w:pPr>
        <w:rPr>
          <w:rFonts w:ascii="楷体_GB2312" w:eastAsia="楷体_GB2312" w:hAnsi="Arial" w:cs="Arial"/>
          <w:b/>
          <w:szCs w:val="24"/>
          <w:lang w:eastAsia="zh-CN"/>
        </w:rPr>
      </w:pPr>
    </w:p>
    <w:p w:rsidR="00E30963" w:rsidRDefault="00E30963">
      <w:pPr>
        <w:rPr>
          <w:rFonts w:ascii="楷体_GB2312" w:eastAsia="楷体_GB2312" w:hAnsi="Arial" w:cs="Arial"/>
          <w:b/>
          <w:szCs w:val="24"/>
          <w:lang w:eastAsia="zh-CN"/>
        </w:rPr>
      </w:pPr>
    </w:p>
    <w:p w:rsidR="00E30963" w:rsidRDefault="00E30963">
      <w:pPr>
        <w:rPr>
          <w:rFonts w:ascii="楷体_GB2312" w:eastAsia="楷体_GB2312" w:hAnsi="Arial" w:cs="Arial"/>
          <w:b/>
          <w:szCs w:val="24"/>
          <w:lang w:eastAsia="zh-CN"/>
        </w:rPr>
      </w:pPr>
    </w:p>
    <w:p w:rsidR="00E30963" w:rsidRDefault="00E30963">
      <w:pPr>
        <w:rPr>
          <w:rFonts w:ascii="楷体_GB2312" w:eastAsia="楷体_GB2312" w:hAnsi="Arial" w:cs="Arial"/>
          <w:b/>
          <w:szCs w:val="24"/>
          <w:lang w:eastAsia="zh-CN"/>
        </w:rPr>
      </w:pPr>
    </w:p>
    <w:p w:rsidR="00E30963" w:rsidRDefault="00E30963">
      <w:pPr>
        <w:rPr>
          <w:rFonts w:ascii="楷体_GB2312" w:eastAsia="楷体_GB2312" w:hAnsi="Arial" w:cs="Arial"/>
          <w:b/>
          <w:szCs w:val="24"/>
          <w:lang w:eastAsia="zh-CN"/>
        </w:rPr>
      </w:pPr>
    </w:p>
    <w:p w:rsidR="00E30963" w:rsidRDefault="00E30963">
      <w:pPr>
        <w:rPr>
          <w:rFonts w:ascii="楷体_GB2312" w:eastAsia="楷体_GB2312" w:hAnsi="Arial" w:cs="Arial"/>
          <w:b/>
          <w:szCs w:val="24"/>
          <w:lang w:eastAsia="zh-CN"/>
        </w:rPr>
      </w:pPr>
    </w:p>
    <w:p w:rsidR="00E30963" w:rsidRDefault="00E30963">
      <w:pPr>
        <w:rPr>
          <w:rFonts w:ascii="楷体_GB2312" w:eastAsia="楷体_GB2312" w:hAnsi="Arial" w:cs="Arial"/>
          <w:b/>
          <w:szCs w:val="24"/>
          <w:lang w:eastAsia="zh-CN"/>
        </w:rPr>
      </w:pPr>
    </w:p>
    <w:p w:rsidR="00E30963" w:rsidRDefault="00E30963">
      <w:pPr>
        <w:rPr>
          <w:rFonts w:ascii="楷体_GB2312" w:eastAsia="楷体_GB2312" w:hAnsi="Arial" w:cs="Arial"/>
          <w:b/>
          <w:szCs w:val="24"/>
          <w:lang w:eastAsia="zh-CN"/>
        </w:rPr>
      </w:pPr>
    </w:p>
    <w:p w:rsidR="00E30963" w:rsidRDefault="00E30963">
      <w:pPr>
        <w:rPr>
          <w:rFonts w:ascii="楷体_GB2312" w:eastAsia="楷体_GB2312" w:hAnsi="Arial" w:cs="Arial"/>
          <w:b/>
          <w:szCs w:val="24"/>
          <w:lang w:eastAsia="zh-CN"/>
        </w:rPr>
      </w:pPr>
    </w:p>
    <w:p w:rsidR="00E30963" w:rsidRDefault="00E30963">
      <w:pPr>
        <w:rPr>
          <w:rFonts w:ascii="楷体_GB2312" w:eastAsia="楷体_GB2312" w:hAnsi="Arial" w:cs="Arial"/>
          <w:b/>
          <w:szCs w:val="24"/>
          <w:lang w:eastAsia="zh-CN"/>
        </w:rPr>
      </w:pPr>
    </w:p>
    <w:p w:rsidR="00E30963" w:rsidRDefault="00E30963">
      <w:pPr>
        <w:rPr>
          <w:rFonts w:ascii="楷体_GB2312" w:eastAsia="楷体_GB2312" w:hAnsi="Arial" w:cs="Arial"/>
          <w:b/>
          <w:szCs w:val="24"/>
          <w:lang w:eastAsia="zh-CN"/>
        </w:rPr>
      </w:pPr>
    </w:p>
    <w:p w:rsidR="00E30963" w:rsidRDefault="00E30963">
      <w:pPr>
        <w:rPr>
          <w:rFonts w:ascii="楷体_GB2312" w:eastAsia="楷体_GB2312" w:hAnsi="Arial" w:cs="Arial"/>
          <w:b/>
          <w:szCs w:val="24"/>
          <w:lang w:eastAsia="zh-CN"/>
        </w:rPr>
      </w:pPr>
    </w:p>
    <w:p w:rsidR="00E30963" w:rsidRDefault="00E30963">
      <w:pPr>
        <w:rPr>
          <w:rFonts w:ascii="楷体_GB2312" w:eastAsia="楷体_GB2312" w:hAnsi="Arial" w:cs="Arial"/>
          <w:b/>
          <w:szCs w:val="24"/>
          <w:lang w:eastAsia="zh-CN"/>
        </w:rPr>
      </w:pPr>
    </w:p>
    <w:p w:rsidR="00E30963" w:rsidRDefault="00E30963">
      <w:pPr>
        <w:rPr>
          <w:rFonts w:ascii="楷体_GB2312" w:eastAsia="楷体_GB2312" w:hAnsi="Arial" w:cs="Arial"/>
          <w:b/>
          <w:szCs w:val="24"/>
          <w:lang w:eastAsia="zh-CN"/>
        </w:rPr>
      </w:pPr>
    </w:p>
    <w:p w:rsidR="00E30963" w:rsidRDefault="00E30963">
      <w:pPr>
        <w:rPr>
          <w:rFonts w:ascii="楷体_GB2312" w:eastAsia="楷体_GB2312" w:hAnsi="Arial" w:cs="Arial"/>
          <w:b/>
          <w:szCs w:val="24"/>
          <w:lang w:eastAsia="zh-CN"/>
        </w:rPr>
      </w:pPr>
    </w:p>
    <w:p w:rsidR="00E30963" w:rsidRDefault="007705EF" w:rsidP="00F5748C">
      <w:pPr>
        <w:snapToGrid w:val="0"/>
        <w:ind w:firstLineChars="806" w:firstLine="2651"/>
        <w:jc w:val="both"/>
        <w:rPr>
          <w:rFonts w:ascii="楷体_GB2312" w:eastAsia="楷体_GB2312" w:hAnsi="宋体"/>
          <w:b/>
          <w:spacing w:val="44"/>
          <w:szCs w:val="24"/>
        </w:rPr>
      </w:pPr>
      <w:r>
        <w:rPr>
          <w:rFonts w:ascii="楷体_GB2312" w:eastAsia="楷体_GB2312" w:hAnsi="宋体" w:hint="eastAsia"/>
          <w:b/>
          <w:spacing w:val="44"/>
          <w:szCs w:val="24"/>
          <w:lang w:eastAsia="zh-CN"/>
        </w:rPr>
        <w:t>业主单位：</w:t>
      </w:r>
      <w:r w:rsidR="00B363CF">
        <w:rPr>
          <w:rFonts w:ascii="楷体_GB2312" w:eastAsia="楷体_GB2312" w:hAnsi="宋体" w:hint="eastAsia"/>
          <w:b/>
          <w:spacing w:val="44"/>
          <w:szCs w:val="24"/>
          <w:lang w:eastAsia="zh-CN"/>
        </w:rPr>
        <w:t>福建省</w:t>
      </w:r>
      <w:r>
        <w:rPr>
          <w:rFonts w:ascii="楷体_GB2312" w:eastAsia="楷体_GB2312" w:hAnsi="宋体" w:hint="eastAsia"/>
          <w:b/>
          <w:spacing w:val="44"/>
          <w:szCs w:val="24"/>
          <w:lang w:eastAsia="zh-CN"/>
        </w:rPr>
        <w:t>福化古蕾化学有限公司</w:t>
      </w:r>
    </w:p>
    <w:p w:rsidR="00E30963" w:rsidRDefault="007705EF" w:rsidP="00F5748C">
      <w:pPr>
        <w:snapToGrid w:val="0"/>
        <w:ind w:firstLineChars="806" w:firstLine="2651"/>
        <w:jc w:val="both"/>
        <w:rPr>
          <w:rFonts w:ascii="楷体_GB2312" w:eastAsia="楷体_GB2312" w:hAnsi="宋体"/>
          <w:b/>
          <w:spacing w:val="44"/>
          <w:szCs w:val="24"/>
        </w:rPr>
      </w:pPr>
      <w:r>
        <w:rPr>
          <w:rFonts w:ascii="楷体_GB2312" w:eastAsia="楷体_GB2312" w:hAnsi="宋体" w:hint="eastAsia"/>
          <w:b/>
          <w:spacing w:val="44"/>
          <w:szCs w:val="24"/>
          <w:lang w:eastAsia="zh-CN"/>
        </w:rPr>
        <w:t>设计单位：辽宁省石油规划设计院</w:t>
      </w:r>
    </w:p>
    <w:p w:rsidR="00E30963" w:rsidRDefault="00E30963">
      <w:pPr>
        <w:ind w:firstLineChars="365" w:firstLine="879"/>
        <w:rPr>
          <w:ins w:id="593" w:author="Lenovo NB" w:date="2020-11-15T16:41:00Z"/>
          <w:rFonts w:ascii="楷体_GB2312" w:eastAsia="楷体_GB2312" w:hAnsi="Arial" w:cs="Arial"/>
          <w:b/>
          <w:szCs w:val="24"/>
          <w:lang w:eastAsia="zh-CN"/>
        </w:rPr>
      </w:pPr>
    </w:p>
    <w:p w:rsidR="00CC6A58" w:rsidRDefault="00CC6A58">
      <w:pPr>
        <w:ind w:firstLineChars="365" w:firstLine="879"/>
        <w:rPr>
          <w:ins w:id="594" w:author="Lenovo NB" w:date="2020-11-15T16:41:00Z"/>
          <w:rFonts w:ascii="楷体_GB2312" w:eastAsia="楷体_GB2312" w:hAnsi="Arial" w:cs="Arial"/>
          <w:b/>
          <w:szCs w:val="24"/>
          <w:lang w:eastAsia="zh-CN"/>
        </w:rPr>
      </w:pPr>
    </w:p>
    <w:p w:rsidR="00CC6A58" w:rsidRDefault="00CC6A58">
      <w:pPr>
        <w:ind w:firstLineChars="365" w:firstLine="879"/>
        <w:rPr>
          <w:rFonts w:ascii="楷体_GB2312" w:eastAsia="楷体_GB2312" w:hAnsi="Arial" w:cs="Arial"/>
          <w:b/>
          <w:szCs w:val="24"/>
          <w:lang w:eastAsia="zh-CN"/>
        </w:rPr>
      </w:pPr>
    </w:p>
    <w:p w:rsidR="00E30963" w:rsidRDefault="00E30963">
      <w:pPr>
        <w:topLinePunct/>
        <w:spacing w:before="36" w:after="36"/>
        <w:outlineLvl w:val="0"/>
        <w:rPr>
          <w:rFonts w:ascii="楷体_GB2312" w:eastAsia="楷体_GB2312" w:hAnsi="宋体"/>
          <w:bCs/>
          <w:szCs w:val="24"/>
          <w:lang w:eastAsia="zh-CN"/>
        </w:rPr>
      </w:pPr>
    </w:p>
    <w:p w:rsidR="00E30963" w:rsidRDefault="00E30963">
      <w:pPr>
        <w:topLinePunct/>
        <w:spacing w:before="36" w:after="36"/>
        <w:outlineLvl w:val="0"/>
        <w:rPr>
          <w:rFonts w:ascii="楷体_GB2312" w:eastAsia="楷体_GB2312" w:hAnsi="宋体"/>
          <w:bCs/>
          <w:szCs w:val="24"/>
          <w:lang w:eastAsia="zh-CN"/>
        </w:rPr>
      </w:pPr>
    </w:p>
    <w:p w:rsidR="00E30963" w:rsidRDefault="00E30963">
      <w:pPr>
        <w:topLinePunct/>
        <w:spacing w:before="36" w:after="36"/>
        <w:outlineLvl w:val="0"/>
        <w:rPr>
          <w:rFonts w:ascii="楷体_GB2312" w:eastAsia="楷体_GB2312" w:hAnsi="宋体"/>
          <w:bCs/>
          <w:szCs w:val="24"/>
          <w:lang w:eastAsia="zh-CN"/>
        </w:rPr>
      </w:pPr>
    </w:p>
    <w:p w:rsidR="00E30963" w:rsidRDefault="00E30963">
      <w:pPr>
        <w:rPr>
          <w:rFonts w:ascii="楷体_GB2312" w:eastAsia="楷体_GB2312"/>
          <w:b/>
          <w:szCs w:val="24"/>
        </w:rPr>
      </w:pPr>
    </w:p>
    <w:p w:rsidR="00E30963" w:rsidRDefault="007705EF">
      <w:pPr>
        <w:adjustRightInd w:val="0"/>
        <w:snapToGrid w:val="0"/>
        <w:jc w:val="center"/>
        <w:rPr>
          <w:rFonts w:ascii="楷体_GB2312" w:eastAsia="楷体_GB2312" w:hAnsi="宋体"/>
          <w:b/>
          <w:szCs w:val="24"/>
        </w:rPr>
      </w:pPr>
      <w:r>
        <w:rPr>
          <w:rFonts w:ascii="楷体_GB2312" w:eastAsia="楷体_GB2312" w:hAnsi="宋体" w:hint="eastAsia"/>
          <w:b/>
          <w:szCs w:val="24"/>
        </w:rPr>
        <w:lastRenderedPageBreak/>
        <w:t>目  录</w:t>
      </w:r>
    </w:p>
    <w:p w:rsidR="00E30963" w:rsidRDefault="00487203">
      <w:pPr>
        <w:pStyle w:val="12"/>
        <w:tabs>
          <w:tab w:val="right" w:leader="dot" w:pos="8892"/>
        </w:tabs>
        <w:spacing w:line="240" w:lineRule="auto"/>
        <w:ind w:firstLine="964"/>
        <w:rPr>
          <w:rFonts w:ascii="楷体_GB2312" w:eastAsia="楷体_GB2312"/>
          <w:b/>
          <w:caps/>
          <w:sz w:val="24"/>
          <w:szCs w:val="24"/>
        </w:rPr>
      </w:pPr>
      <w:r>
        <w:rPr>
          <w:rFonts w:ascii="楷体_GB2312" w:eastAsia="楷体_GB2312" w:hint="eastAsia"/>
          <w:b/>
          <w:smallCaps/>
          <w:sz w:val="24"/>
          <w:szCs w:val="24"/>
        </w:rPr>
        <w:fldChar w:fldCharType="begin"/>
      </w:r>
      <w:r w:rsidR="007705EF">
        <w:rPr>
          <w:rFonts w:ascii="楷体_GB2312" w:eastAsia="楷体_GB2312" w:hint="eastAsia"/>
          <w:b/>
          <w:smallCaps/>
          <w:sz w:val="24"/>
          <w:szCs w:val="24"/>
        </w:rPr>
        <w:instrText xml:space="preserve"> TOC \o "1-1" \h \z \u </w:instrText>
      </w:r>
      <w:r>
        <w:rPr>
          <w:rFonts w:ascii="楷体_GB2312" w:eastAsia="楷体_GB2312" w:hint="eastAsia"/>
          <w:b/>
          <w:smallCaps/>
          <w:sz w:val="24"/>
          <w:szCs w:val="24"/>
        </w:rPr>
        <w:fldChar w:fldCharType="separate"/>
      </w:r>
      <w:hyperlink w:anchor="_Toc272416073" w:history="1">
        <w:r w:rsidR="007705EF">
          <w:rPr>
            <w:rStyle w:val="aff0"/>
            <w:rFonts w:ascii="楷体_GB2312" w:eastAsia="楷体_GB2312" w:hint="eastAsia"/>
            <w:b/>
            <w:sz w:val="24"/>
            <w:szCs w:val="24"/>
          </w:rPr>
          <w:t>1 总则</w:t>
        </w:r>
        <w:r w:rsidR="007705EF">
          <w:rPr>
            <w:rFonts w:ascii="楷体_GB2312" w:eastAsia="楷体_GB2312" w:hint="eastAsia"/>
            <w:b/>
            <w:sz w:val="24"/>
            <w:szCs w:val="24"/>
          </w:rPr>
          <w:tab/>
          <w:t>3</w:t>
        </w:r>
      </w:hyperlink>
    </w:p>
    <w:p w:rsidR="00E30963" w:rsidRDefault="00487203">
      <w:pPr>
        <w:pStyle w:val="12"/>
        <w:tabs>
          <w:tab w:val="right" w:leader="dot" w:pos="8892"/>
        </w:tabs>
        <w:spacing w:line="240" w:lineRule="auto"/>
        <w:ind w:firstLine="964"/>
        <w:rPr>
          <w:rFonts w:ascii="楷体_GB2312" w:eastAsia="楷体_GB2312"/>
          <w:b/>
          <w:caps/>
          <w:sz w:val="24"/>
          <w:szCs w:val="24"/>
        </w:rPr>
      </w:pPr>
      <w:hyperlink w:anchor="_Toc272416074" w:history="1">
        <w:r w:rsidR="007705EF">
          <w:rPr>
            <w:rStyle w:val="aff0"/>
            <w:rFonts w:ascii="楷体_GB2312" w:eastAsia="楷体_GB2312" w:hint="eastAsia"/>
            <w:b/>
            <w:sz w:val="24"/>
            <w:szCs w:val="24"/>
          </w:rPr>
          <w:t>2 概述</w:t>
        </w:r>
        <w:r w:rsidR="007705EF">
          <w:rPr>
            <w:rFonts w:ascii="楷体_GB2312" w:eastAsia="楷体_GB2312" w:hint="eastAsia"/>
            <w:b/>
            <w:sz w:val="24"/>
            <w:szCs w:val="24"/>
          </w:rPr>
          <w:tab/>
          <w:t>3</w:t>
        </w:r>
      </w:hyperlink>
    </w:p>
    <w:p w:rsidR="00E30963" w:rsidRDefault="00487203">
      <w:pPr>
        <w:pStyle w:val="12"/>
        <w:tabs>
          <w:tab w:val="right" w:leader="dot" w:pos="8892"/>
        </w:tabs>
        <w:spacing w:line="240" w:lineRule="auto"/>
        <w:ind w:firstLine="964"/>
        <w:rPr>
          <w:rFonts w:ascii="楷体_GB2312" w:eastAsia="楷体_GB2312"/>
          <w:b/>
          <w:caps/>
          <w:sz w:val="24"/>
          <w:szCs w:val="24"/>
        </w:rPr>
      </w:pPr>
      <w:hyperlink w:anchor="_Toc272416075" w:history="1">
        <w:r w:rsidR="007705EF">
          <w:rPr>
            <w:rStyle w:val="aff0"/>
            <w:rFonts w:ascii="楷体_GB2312" w:eastAsia="楷体_GB2312" w:hint="eastAsia"/>
            <w:b/>
            <w:sz w:val="24"/>
            <w:szCs w:val="24"/>
          </w:rPr>
          <w:t>3 标准和规范</w:t>
        </w:r>
        <w:r w:rsidR="007705EF">
          <w:rPr>
            <w:rFonts w:ascii="楷体_GB2312" w:eastAsia="楷体_GB2312" w:hint="eastAsia"/>
            <w:b/>
            <w:sz w:val="24"/>
            <w:szCs w:val="24"/>
          </w:rPr>
          <w:tab/>
          <w:t>3</w:t>
        </w:r>
      </w:hyperlink>
    </w:p>
    <w:p w:rsidR="00E30963" w:rsidRDefault="00487203">
      <w:pPr>
        <w:pStyle w:val="12"/>
        <w:tabs>
          <w:tab w:val="right" w:leader="dot" w:pos="8892"/>
        </w:tabs>
        <w:spacing w:line="240" w:lineRule="auto"/>
        <w:ind w:firstLine="964"/>
        <w:rPr>
          <w:rFonts w:ascii="楷体_GB2312" w:eastAsia="楷体_GB2312"/>
          <w:b/>
          <w:caps/>
          <w:sz w:val="24"/>
          <w:szCs w:val="24"/>
        </w:rPr>
      </w:pPr>
      <w:hyperlink w:anchor="_Toc272416076" w:history="1">
        <w:r w:rsidR="007705EF">
          <w:rPr>
            <w:rStyle w:val="aff0"/>
            <w:rFonts w:ascii="楷体_GB2312" w:eastAsia="楷体_GB2312" w:hint="eastAsia"/>
            <w:b/>
            <w:sz w:val="24"/>
            <w:szCs w:val="24"/>
          </w:rPr>
          <w:t>4技术要求</w:t>
        </w:r>
        <w:r w:rsidR="007705EF">
          <w:rPr>
            <w:rFonts w:ascii="楷体_GB2312" w:eastAsia="楷体_GB2312" w:hint="eastAsia"/>
            <w:b/>
            <w:sz w:val="24"/>
            <w:szCs w:val="24"/>
          </w:rPr>
          <w:tab/>
          <w:t>4</w:t>
        </w:r>
      </w:hyperlink>
    </w:p>
    <w:p w:rsidR="00E30963" w:rsidRDefault="00487203">
      <w:pPr>
        <w:pStyle w:val="12"/>
        <w:tabs>
          <w:tab w:val="right" w:leader="dot" w:pos="8892"/>
        </w:tabs>
        <w:spacing w:line="240" w:lineRule="auto"/>
        <w:ind w:firstLine="964"/>
        <w:rPr>
          <w:rFonts w:ascii="楷体_GB2312" w:eastAsia="楷体_GB2312"/>
          <w:b/>
          <w:caps/>
          <w:sz w:val="24"/>
          <w:szCs w:val="24"/>
        </w:rPr>
      </w:pPr>
      <w:hyperlink w:anchor="_Toc272416077" w:history="1">
        <w:r w:rsidR="007705EF">
          <w:rPr>
            <w:rStyle w:val="aff0"/>
            <w:rFonts w:ascii="楷体_GB2312" w:eastAsia="楷体_GB2312" w:hint="eastAsia"/>
            <w:b/>
            <w:sz w:val="24"/>
            <w:szCs w:val="24"/>
          </w:rPr>
          <w:t>5 试验、检验要求</w:t>
        </w:r>
        <w:r w:rsidR="007705EF">
          <w:rPr>
            <w:rFonts w:ascii="楷体_GB2312" w:eastAsia="楷体_GB2312" w:hint="eastAsia"/>
            <w:b/>
            <w:sz w:val="24"/>
            <w:szCs w:val="24"/>
          </w:rPr>
          <w:tab/>
          <w:t>7</w:t>
        </w:r>
      </w:hyperlink>
    </w:p>
    <w:p w:rsidR="00E30963" w:rsidRDefault="00487203">
      <w:pPr>
        <w:pStyle w:val="12"/>
        <w:tabs>
          <w:tab w:val="right" w:leader="dot" w:pos="8892"/>
        </w:tabs>
        <w:spacing w:line="240" w:lineRule="auto"/>
        <w:ind w:firstLine="964"/>
        <w:rPr>
          <w:rFonts w:ascii="楷体_GB2312" w:eastAsia="楷体_GB2312"/>
          <w:b/>
          <w:caps/>
          <w:sz w:val="24"/>
          <w:szCs w:val="24"/>
        </w:rPr>
      </w:pPr>
      <w:hyperlink w:anchor="_Toc272416078" w:history="1">
        <w:r w:rsidR="007705EF">
          <w:rPr>
            <w:rStyle w:val="aff0"/>
            <w:rFonts w:ascii="楷体_GB2312" w:eastAsia="楷体_GB2312" w:hint="eastAsia"/>
            <w:b/>
            <w:sz w:val="24"/>
            <w:szCs w:val="24"/>
          </w:rPr>
          <w:t>6 保证值</w:t>
        </w:r>
        <w:r w:rsidR="007705EF">
          <w:rPr>
            <w:rFonts w:ascii="楷体_GB2312" w:eastAsia="楷体_GB2312" w:hint="eastAsia"/>
            <w:b/>
            <w:sz w:val="24"/>
            <w:szCs w:val="24"/>
          </w:rPr>
          <w:tab/>
          <w:t>10</w:t>
        </w:r>
      </w:hyperlink>
    </w:p>
    <w:p w:rsidR="00E30963" w:rsidRDefault="00487203">
      <w:pPr>
        <w:pStyle w:val="12"/>
        <w:tabs>
          <w:tab w:val="right" w:leader="dot" w:pos="8892"/>
        </w:tabs>
        <w:spacing w:line="240" w:lineRule="auto"/>
        <w:ind w:firstLine="964"/>
        <w:rPr>
          <w:rFonts w:ascii="楷体_GB2312" w:eastAsia="楷体_GB2312"/>
          <w:b/>
          <w:caps/>
          <w:sz w:val="24"/>
          <w:szCs w:val="24"/>
        </w:rPr>
      </w:pPr>
      <w:hyperlink w:anchor="_Toc272416079" w:history="1">
        <w:r w:rsidR="007705EF">
          <w:rPr>
            <w:rStyle w:val="aff0"/>
            <w:rFonts w:ascii="楷体_GB2312" w:eastAsia="楷体_GB2312" w:hint="eastAsia"/>
            <w:b/>
            <w:sz w:val="24"/>
            <w:szCs w:val="24"/>
          </w:rPr>
          <w:t>7 装置数据表</w:t>
        </w:r>
        <w:r w:rsidR="007705EF">
          <w:rPr>
            <w:rFonts w:ascii="楷体_GB2312" w:eastAsia="楷体_GB2312" w:hint="eastAsia"/>
            <w:b/>
            <w:sz w:val="24"/>
            <w:szCs w:val="24"/>
          </w:rPr>
          <w:tab/>
          <w:t>10</w:t>
        </w:r>
      </w:hyperlink>
    </w:p>
    <w:p w:rsidR="00E30963" w:rsidRDefault="00487203">
      <w:pPr>
        <w:pStyle w:val="12"/>
        <w:tabs>
          <w:tab w:val="right" w:leader="dot" w:pos="8892"/>
        </w:tabs>
        <w:spacing w:line="240" w:lineRule="auto"/>
        <w:ind w:firstLine="964"/>
        <w:rPr>
          <w:rFonts w:ascii="楷体_GB2312" w:eastAsia="楷体_GB2312"/>
          <w:b/>
          <w:caps/>
          <w:sz w:val="24"/>
          <w:szCs w:val="24"/>
        </w:rPr>
      </w:pPr>
      <w:hyperlink w:anchor="_Toc272416080" w:history="1">
        <w:r w:rsidR="007705EF">
          <w:rPr>
            <w:rStyle w:val="aff0"/>
            <w:rFonts w:ascii="楷体_GB2312" w:eastAsia="楷体_GB2312" w:hint="eastAsia"/>
            <w:b/>
            <w:sz w:val="24"/>
            <w:szCs w:val="24"/>
          </w:rPr>
          <w:t>8 供货范围</w:t>
        </w:r>
        <w:r w:rsidR="007705EF">
          <w:rPr>
            <w:rFonts w:ascii="楷体_GB2312" w:eastAsia="楷体_GB2312" w:hint="eastAsia"/>
            <w:b/>
            <w:sz w:val="24"/>
            <w:szCs w:val="24"/>
          </w:rPr>
          <w:tab/>
          <w:t>11</w:t>
        </w:r>
      </w:hyperlink>
    </w:p>
    <w:p w:rsidR="00E30963" w:rsidRDefault="00487203">
      <w:pPr>
        <w:pStyle w:val="12"/>
        <w:tabs>
          <w:tab w:val="right" w:leader="dot" w:pos="8892"/>
        </w:tabs>
        <w:spacing w:line="240" w:lineRule="auto"/>
        <w:ind w:firstLine="964"/>
        <w:rPr>
          <w:rFonts w:ascii="楷体_GB2312" w:eastAsia="楷体_GB2312"/>
          <w:b/>
          <w:caps/>
          <w:sz w:val="24"/>
          <w:szCs w:val="24"/>
        </w:rPr>
      </w:pPr>
      <w:hyperlink w:anchor="_Toc272416081" w:history="1">
        <w:r w:rsidR="007705EF">
          <w:rPr>
            <w:rStyle w:val="aff0"/>
            <w:rFonts w:ascii="楷体_GB2312" w:eastAsia="楷体_GB2312" w:hint="eastAsia"/>
            <w:b/>
            <w:sz w:val="24"/>
            <w:szCs w:val="24"/>
          </w:rPr>
          <w:t>9 技术文件、图纸资料及交付进度</w:t>
        </w:r>
        <w:r w:rsidR="007705EF">
          <w:rPr>
            <w:rFonts w:ascii="楷体_GB2312" w:eastAsia="楷体_GB2312" w:hint="eastAsia"/>
            <w:b/>
            <w:sz w:val="24"/>
            <w:szCs w:val="24"/>
          </w:rPr>
          <w:tab/>
          <w:t>12</w:t>
        </w:r>
      </w:hyperlink>
    </w:p>
    <w:p w:rsidR="00E30963" w:rsidRDefault="00487203">
      <w:pPr>
        <w:pStyle w:val="12"/>
        <w:tabs>
          <w:tab w:val="right" w:leader="dot" w:pos="8892"/>
        </w:tabs>
        <w:spacing w:line="240" w:lineRule="auto"/>
        <w:ind w:firstLine="964"/>
        <w:rPr>
          <w:rFonts w:ascii="楷体_GB2312" w:eastAsia="楷体_GB2312"/>
          <w:b/>
          <w:caps/>
          <w:sz w:val="24"/>
          <w:szCs w:val="24"/>
        </w:rPr>
      </w:pPr>
      <w:hyperlink w:anchor="_Toc272416082" w:history="1">
        <w:r w:rsidR="007705EF">
          <w:rPr>
            <w:rStyle w:val="aff0"/>
            <w:rFonts w:ascii="楷体_GB2312" w:eastAsia="楷体_GB2312" w:hint="eastAsia"/>
            <w:b/>
            <w:sz w:val="24"/>
            <w:szCs w:val="24"/>
          </w:rPr>
          <w:t>10 性能验收试验</w:t>
        </w:r>
        <w:r w:rsidR="007705EF">
          <w:rPr>
            <w:rFonts w:ascii="楷体_GB2312" w:eastAsia="楷体_GB2312" w:hint="eastAsia"/>
            <w:b/>
            <w:sz w:val="24"/>
            <w:szCs w:val="24"/>
          </w:rPr>
          <w:tab/>
          <w:t>13</w:t>
        </w:r>
      </w:hyperlink>
    </w:p>
    <w:p w:rsidR="00E30963" w:rsidRDefault="00487203">
      <w:pPr>
        <w:pStyle w:val="12"/>
        <w:tabs>
          <w:tab w:val="right" w:leader="dot" w:pos="8892"/>
        </w:tabs>
        <w:spacing w:line="240" w:lineRule="auto"/>
        <w:ind w:firstLine="964"/>
        <w:rPr>
          <w:rFonts w:ascii="楷体_GB2312" w:eastAsia="楷体_GB2312"/>
          <w:b/>
          <w:caps/>
          <w:sz w:val="24"/>
          <w:szCs w:val="24"/>
        </w:rPr>
      </w:pPr>
      <w:hyperlink w:anchor="_Toc272416083" w:history="1">
        <w:r w:rsidR="007705EF">
          <w:rPr>
            <w:rStyle w:val="aff0"/>
            <w:rFonts w:ascii="楷体_GB2312" w:eastAsia="楷体_GB2312" w:hint="eastAsia"/>
            <w:b/>
            <w:sz w:val="24"/>
            <w:szCs w:val="24"/>
          </w:rPr>
          <w:t>11 设备监造</w:t>
        </w:r>
        <w:r w:rsidR="007705EF">
          <w:rPr>
            <w:rFonts w:ascii="楷体_GB2312" w:eastAsia="楷体_GB2312" w:hint="eastAsia"/>
            <w:b/>
            <w:sz w:val="24"/>
            <w:szCs w:val="24"/>
          </w:rPr>
          <w:tab/>
        </w:r>
        <w:r>
          <w:rPr>
            <w:rFonts w:ascii="楷体_GB2312" w:eastAsia="楷体_GB2312" w:hint="eastAsia"/>
            <w:b/>
            <w:sz w:val="24"/>
            <w:szCs w:val="24"/>
          </w:rPr>
          <w:fldChar w:fldCharType="begin"/>
        </w:r>
        <w:r w:rsidR="007705EF">
          <w:rPr>
            <w:rFonts w:ascii="楷体_GB2312" w:eastAsia="楷体_GB2312" w:hint="eastAsia"/>
            <w:b/>
            <w:sz w:val="24"/>
            <w:szCs w:val="24"/>
          </w:rPr>
          <w:instrText xml:space="preserve"> PAGEREF _Toc272416083 \h </w:instrText>
        </w:r>
        <w:r>
          <w:rPr>
            <w:rFonts w:ascii="楷体_GB2312" w:eastAsia="楷体_GB2312" w:hint="eastAsia"/>
            <w:b/>
            <w:sz w:val="24"/>
            <w:szCs w:val="24"/>
          </w:rPr>
        </w:r>
        <w:r>
          <w:rPr>
            <w:rFonts w:ascii="楷体_GB2312" w:eastAsia="楷体_GB2312" w:hint="eastAsia"/>
            <w:b/>
            <w:sz w:val="24"/>
            <w:szCs w:val="24"/>
          </w:rPr>
          <w:fldChar w:fldCharType="separate"/>
        </w:r>
        <w:r w:rsidR="007705EF">
          <w:rPr>
            <w:rFonts w:ascii="楷体_GB2312" w:eastAsia="楷体_GB2312"/>
            <w:b/>
            <w:sz w:val="24"/>
            <w:szCs w:val="24"/>
          </w:rPr>
          <w:t>102</w:t>
        </w:r>
        <w:r>
          <w:rPr>
            <w:rFonts w:ascii="楷体_GB2312" w:eastAsia="楷体_GB2312" w:hint="eastAsia"/>
            <w:b/>
            <w:sz w:val="24"/>
            <w:szCs w:val="24"/>
          </w:rPr>
          <w:fldChar w:fldCharType="end"/>
        </w:r>
      </w:hyperlink>
    </w:p>
    <w:p w:rsidR="00E30963" w:rsidRDefault="00487203">
      <w:pPr>
        <w:pStyle w:val="12"/>
        <w:tabs>
          <w:tab w:val="right" w:leader="dot" w:pos="8892"/>
        </w:tabs>
        <w:spacing w:line="240" w:lineRule="auto"/>
        <w:ind w:firstLine="964"/>
        <w:rPr>
          <w:rFonts w:ascii="楷体_GB2312" w:eastAsia="楷体_GB2312"/>
          <w:b/>
          <w:caps/>
          <w:sz w:val="24"/>
          <w:szCs w:val="24"/>
        </w:rPr>
      </w:pPr>
      <w:hyperlink w:anchor="_Toc272416084" w:history="1">
        <w:r w:rsidR="007705EF">
          <w:rPr>
            <w:rStyle w:val="aff0"/>
            <w:rFonts w:ascii="楷体_GB2312" w:eastAsia="楷体_GB2312" w:hint="eastAsia"/>
            <w:b/>
            <w:sz w:val="24"/>
            <w:szCs w:val="24"/>
          </w:rPr>
          <w:t>12 快切装置检查与试验项目</w:t>
        </w:r>
        <w:r w:rsidR="007705EF">
          <w:rPr>
            <w:rFonts w:ascii="楷体_GB2312" w:eastAsia="楷体_GB2312" w:hint="eastAsia"/>
            <w:b/>
            <w:sz w:val="24"/>
            <w:szCs w:val="24"/>
          </w:rPr>
          <w:tab/>
        </w:r>
        <w:r>
          <w:rPr>
            <w:rFonts w:ascii="楷体_GB2312" w:eastAsia="楷体_GB2312" w:hint="eastAsia"/>
            <w:b/>
            <w:sz w:val="24"/>
            <w:szCs w:val="24"/>
          </w:rPr>
          <w:fldChar w:fldCharType="begin"/>
        </w:r>
        <w:r w:rsidR="007705EF">
          <w:rPr>
            <w:rFonts w:ascii="楷体_GB2312" w:eastAsia="楷体_GB2312" w:hint="eastAsia"/>
            <w:b/>
            <w:sz w:val="24"/>
            <w:szCs w:val="24"/>
          </w:rPr>
          <w:instrText xml:space="preserve"> PAGEREF _Toc272416084 \h </w:instrText>
        </w:r>
        <w:r>
          <w:rPr>
            <w:rFonts w:ascii="楷体_GB2312" w:eastAsia="楷体_GB2312" w:hint="eastAsia"/>
            <w:b/>
            <w:sz w:val="24"/>
            <w:szCs w:val="24"/>
          </w:rPr>
        </w:r>
        <w:r>
          <w:rPr>
            <w:rFonts w:ascii="楷体_GB2312" w:eastAsia="楷体_GB2312" w:hint="eastAsia"/>
            <w:b/>
            <w:sz w:val="24"/>
            <w:szCs w:val="24"/>
          </w:rPr>
          <w:fldChar w:fldCharType="separate"/>
        </w:r>
        <w:r w:rsidR="007705EF">
          <w:rPr>
            <w:rFonts w:ascii="楷体_GB2312" w:eastAsia="楷体_GB2312"/>
            <w:b/>
            <w:sz w:val="24"/>
            <w:szCs w:val="24"/>
          </w:rPr>
          <w:t>103</w:t>
        </w:r>
        <w:r>
          <w:rPr>
            <w:rFonts w:ascii="楷体_GB2312" w:eastAsia="楷体_GB2312" w:hint="eastAsia"/>
            <w:b/>
            <w:sz w:val="24"/>
            <w:szCs w:val="24"/>
          </w:rPr>
          <w:fldChar w:fldCharType="end"/>
        </w:r>
      </w:hyperlink>
    </w:p>
    <w:p w:rsidR="00E30963" w:rsidRDefault="00487203">
      <w:pPr>
        <w:pStyle w:val="12"/>
        <w:tabs>
          <w:tab w:val="right" w:leader="dot" w:pos="8892"/>
        </w:tabs>
        <w:spacing w:line="240" w:lineRule="auto"/>
        <w:ind w:firstLine="964"/>
        <w:rPr>
          <w:rFonts w:ascii="楷体_GB2312" w:eastAsia="楷体_GB2312"/>
          <w:b/>
          <w:caps/>
          <w:sz w:val="24"/>
          <w:szCs w:val="24"/>
        </w:rPr>
      </w:pPr>
      <w:hyperlink w:anchor="_Toc272416085" w:history="1">
        <w:r w:rsidR="007705EF">
          <w:rPr>
            <w:rStyle w:val="aff0"/>
            <w:rFonts w:ascii="楷体_GB2312" w:eastAsia="楷体_GB2312" w:hint="eastAsia"/>
            <w:b/>
            <w:sz w:val="24"/>
            <w:szCs w:val="24"/>
          </w:rPr>
          <w:t>13 技术服务和联络</w:t>
        </w:r>
        <w:r w:rsidR="007705EF">
          <w:rPr>
            <w:rFonts w:ascii="楷体_GB2312" w:eastAsia="楷体_GB2312" w:hint="eastAsia"/>
            <w:b/>
            <w:sz w:val="24"/>
            <w:szCs w:val="24"/>
          </w:rPr>
          <w:tab/>
          <w:t>17</w:t>
        </w:r>
      </w:hyperlink>
    </w:p>
    <w:p w:rsidR="00E30963" w:rsidRDefault="00487203">
      <w:pPr>
        <w:pStyle w:val="12"/>
        <w:tabs>
          <w:tab w:val="right" w:leader="dot" w:pos="8892"/>
        </w:tabs>
        <w:spacing w:line="240" w:lineRule="auto"/>
        <w:ind w:firstLine="964"/>
        <w:rPr>
          <w:rFonts w:ascii="楷体_GB2312" w:eastAsia="楷体_GB2312"/>
          <w:b/>
          <w:caps/>
          <w:sz w:val="24"/>
          <w:szCs w:val="24"/>
        </w:rPr>
      </w:pPr>
      <w:hyperlink w:anchor="_Toc272416086" w:history="1">
        <w:r w:rsidR="007705EF">
          <w:rPr>
            <w:rStyle w:val="aff0"/>
            <w:rFonts w:ascii="楷体_GB2312" w:eastAsia="楷体_GB2312" w:hint="eastAsia"/>
            <w:b/>
            <w:sz w:val="24"/>
            <w:szCs w:val="24"/>
          </w:rPr>
          <w:t>14 主要材料明细表</w:t>
        </w:r>
        <w:r w:rsidR="007705EF">
          <w:rPr>
            <w:rFonts w:ascii="楷体_GB2312" w:eastAsia="楷体_GB2312" w:hint="eastAsia"/>
            <w:b/>
            <w:sz w:val="24"/>
            <w:szCs w:val="24"/>
          </w:rPr>
          <w:tab/>
          <w:t>18</w:t>
        </w:r>
      </w:hyperlink>
    </w:p>
    <w:p w:rsidR="00E30963" w:rsidRDefault="00487203">
      <w:pPr>
        <w:pStyle w:val="12"/>
        <w:tabs>
          <w:tab w:val="right" w:leader="dot" w:pos="8892"/>
        </w:tabs>
        <w:spacing w:line="240" w:lineRule="auto"/>
        <w:ind w:firstLine="964"/>
        <w:rPr>
          <w:rFonts w:ascii="楷体_GB2312" w:eastAsia="楷体_GB2312"/>
          <w:b/>
          <w:caps/>
          <w:sz w:val="24"/>
          <w:szCs w:val="24"/>
        </w:rPr>
      </w:pPr>
      <w:hyperlink w:anchor="_Toc272416087" w:history="1">
        <w:r w:rsidR="007705EF">
          <w:rPr>
            <w:rStyle w:val="aff0"/>
            <w:rFonts w:ascii="楷体_GB2312" w:eastAsia="楷体_GB2312" w:hint="eastAsia"/>
            <w:b/>
            <w:sz w:val="24"/>
            <w:szCs w:val="24"/>
          </w:rPr>
          <w:t>15 技术偏离（投标方填写）</w:t>
        </w:r>
        <w:r w:rsidR="007705EF">
          <w:rPr>
            <w:rFonts w:ascii="楷体_GB2312" w:eastAsia="楷体_GB2312" w:hint="eastAsia"/>
            <w:b/>
            <w:sz w:val="24"/>
            <w:szCs w:val="24"/>
          </w:rPr>
          <w:tab/>
          <w:t>19</w:t>
        </w:r>
      </w:hyperlink>
    </w:p>
    <w:p w:rsidR="00E30963" w:rsidRDefault="00487203">
      <w:pPr>
        <w:topLinePunct/>
        <w:spacing w:before="36" w:after="36"/>
        <w:outlineLvl w:val="0"/>
        <w:rPr>
          <w:rFonts w:ascii="楷体_GB2312" w:eastAsia="楷体_GB2312" w:hAnsi="宋体"/>
          <w:b/>
          <w:smallCaps/>
          <w:szCs w:val="24"/>
          <w:lang w:eastAsia="zh-CN"/>
        </w:rPr>
      </w:pPr>
      <w:r>
        <w:rPr>
          <w:rFonts w:ascii="楷体_GB2312" w:eastAsia="楷体_GB2312" w:hAnsi="宋体" w:hint="eastAsia"/>
          <w:b/>
          <w:smallCaps/>
          <w:szCs w:val="24"/>
        </w:rPr>
        <w:fldChar w:fldCharType="end"/>
      </w:r>
    </w:p>
    <w:p w:rsidR="00E30963" w:rsidRDefault="00E30963">
      <w:pPr>
        <w:topLinePunct/>
        <w:spacing w:before="36" w:after="36"/>
        <w:outlineLvl w:val="0"/>
        <w:rPr>
          <w:rFonts w:ascii="楷体_GB2312" w:eastAsia="楷体_GB2312" w:hAnsi="宋体"/>
          <w:b/>
          <w:smallCaps/>
          <w:szCs w:val="24"/>
          <w:lang w:eastAsia="zh-CN"/>
        </w:rPr>
      </w:pPr>
    </w:p>
    <w:p w:rsidR="00E30963" w:rsidRDefault="00E30963">
      <w:pPr>
        <w:topLinePunct/>
        <w:spacing w:before="36" w:after="36"/>
        <w:outlineLvl w:val="0"/>
        <w:rPr>
          <w:rFonts w:ascii="楷体_GB2312" w:eastAsia="楷体_GB2312" w:hAnsi="宋体"/>
          <w:b/>
          <w:smallCaps/>
          <w:szCs w:val="24"/>
          <w:lang w:eastAsia="zh-CN"/>
        </w:rPr>
      </w:pPr>
    </w:p>
    <w:p w:rsidR="00E30963" w:rsidRDefault="007705EF">
      <w:pPr>
        <w:widowControl/>
        <w:rPr>
          <w:rFonts w:ascii="楷体_GB2312" w:eastAsia="楷体_GB2312" w:hAnsi="宋体"/>
          <w:b/>
          <w:smallCaps/>
          <w:szCs w:val="24"/>
          <w:lang w:eastAsia="zh-CN"/>
        </w:rPr>
      </w:pPr>
      <w:r>
        <w:rPr>
          <w:rFonts w:ascii="楷体_GB2312" w:eastAsia="楷体_GB2312" w:hAnsi="宋体"/>
          <w:b/>
          <w:smallCaps/>
          <w:szCs w:val="24"/>
          <w:lang w:eastAsia="zh-CN"/>
        </w:rPr>
        <w:br w:type="page"/>
      </w:r>
    </w:p>
    <w:p w:rsidR="00E30963" w:rsidRDefault="007705EF">
      <w:pPr>
        <w:pStyle w:val="11"/>
        <w:spacing w:before="120" w:after="120" w:line="240" w:lineRule="auto"/>
        <w:rPr>
          <w:rFonts w:ascii="楷体_GB2312" w:eastAsia="楷体_GB2312" w:hAnsi="宋体"/>
          <w:b w:val="0"/>
          <w:bCs w:val="0"/>
          <w:sz w:val="24"/>
          <w:szCs w:val="24"/>
        </w:rPr>
      </w:pPr>
      <w:bookmarkStart w:id="595" w:name="_Toc272416073"/>
      <w:bookmarkStart w:id="596" w:name="_Toc156890690"/>
      <w:r>
        <w:rPr>
          <w:rFonts w:ascii="楷体_GB2312" w:eastAsia="楷体_GB2312" w:hint="eastAsia"/>
          <w:b w:val="0"/>
          <w:bCs w:val="0"/>
          <w:sz w:val="24"/>
          <w:szCs w:val="24"/>
        </w:rPr>
        <w:lastRenderedPageBreak/>
        <w:t xml:space="preserve">1 </w:t>
      </w:r>
      <w:bookmarkEnd w:id="595"/>
      <w:bookmarkEnd w:id="596"/>
      <w:r>
        <w:rPr>
          <w:rFonts w:ascii="楷体_GB2312" w:eastAsia="楷体_GB2312" w:hAnsi="宋体" w:hint="eastAsia"/>
          <w:b w:val="0"/>
          <w:bCs w:val="0"/>
          <w:sz w:val="24"/>
          <w:szCs w:val="24"/>
        </w:rPr>
        <w:t>总则</w:t>
      </w:r>
    </w:p>
    <w:p w:rsidR="00E30963" w:rsidRDefault="007705EF">
      <w:pPr>
        <w:numPr>
          <w:ilvl w:val="1"/>
          <w:numId w:val="36"/>
        </w:numPr>
        <w:tabs>
          <w:tab w:val="clear" w:pos="720"/>
          <w:tab w:val="left" w:pos="500"/>
        </w:tabs>
        <w:snapToGrid w:val="0"/>
        <w:ind w:left="500" w:hanging="500"/>
        <w:rPr>
          <w:rFonts w:ascii="楷体_GB2312" w:eastAsia="楷体_GB2312" w:hAnsi="宋体"/>
          <w:szCs w:val="24"/>
        </w:rPr>
      </w:pPr>
      <w:r>
        <w:rPr>
          <w:rFonts w:ascii="楷体_GB2312" w:eastAsia="楷体_GB2312" w:hAnsi="宋体" w:hint="eastAsia"/>
          <w:szCs w:val="24"/>
          <w:lang w:eastAsia="zh-CN"/>
        </w:rPr>
        <w:t>本招标文件适用</w:t>
      </w:r>
      <w:r w:rsidR="00682888">
        <w:rPr>
          <w:rFonts w:ascii="楷体_GB2312" w:eastAsia="楷体_GB2312" w:hAnsi="宋体" w:hint="eastAsia"/>
          <w:szCs w:val="24"/>
          <w:lang w:eastAsia="zh-CN"/>
        </w:rPr>
        <w:t>福建省福化古蕾化学有限公司PA</w:t>
      </w:r>
      <w:r>
        <w:rPr>
          <w:rFonts w:ascii="楷体_GB2312" w:eastAsia="楷体_GB2312" w:hAnsi="宋体" w:hint="eastAsia"/>
          <w:szCs w:val="24"/>
          <w:lang w:eastAsia="zh-CN"/>
        </w:rPr>
        <w:t>项目供电系统电源快速切换装置（以下简称快切装置或装置），它提出了该设备的功能设计、结构、性能、安装和试验等方面的技术要求。</w:t>
      </w:r>
    </w:p>
    <w:p w:rsidR="00E30963" w:rsidRDefault="007705EF">
      <w:pPr>
        <w:numPr>
          <w:ilvl w:val="1"/>
          <w:numId w:val="36"/>
        </w:numPr>
        <w:tabs>
          <w:tab w:val="clear" w:pos="720"/>
          <w:tab w:val="left" w:pos="500"/>
        </w:tabs>
        <w:snapToGrid w:val="0"/>
        <w:ind w:left="500" w:hanging="500"/>
        <w:rPr>
          <w:rFonts w:ascii="楷体_GB2312" w:eastAsia="楷体_GB2312" w:hAnsi="宋体"/>
          <w:szCs w:val="24"/>
          <w:lang w:eastAsia="zh-CN"/>
        </w:rPr>
      </w:pPr>
      <w:r>
        <w:rPr>
          <w:rFonts w:ascii="楷体_GB2312" w:eastAsia="楷体_GB2312" w:hAnsi="宋体" w:hint="eastAsia"/>
          <w:szCs w:val="24"/>
          <w:lang w:eastAsia="zh-CN"/>
        </w:rPr>
        <w:t>本招标文件提出了最低限度的技术要求，并未规定所有的技术要求和适用的标准，卖方应提供一套满足本招标文件和所列标准要求的高质量产品及其相应服务,并满足国家有关安全、环保等强制性标准的要求。本招标文件书将作为合同附件，并与合同具有同等法律效力。</w:t>
      </w:r>
    </w:p>
    <w:p w:rsidR="00E30963" w:rsidRDefault="007705EF">
      <w:pPr>
        <w:numPr>
          <w:ilvl w:val="1"/>
          <w:numId w:val="36"/>
        </w:numPr>
        <w:tabs>
          <w:tab w:val="clear" w:pos="720"/>
          <w:tab w:val="left" w:pos="500"/>
        </w:tabs>
        <w:snapToGrid w:val="0"/>
        <w:ind w:left="500" w:hanging="500"/>
        <w:rPr>
          <w:rFonts w:ascii="楷体_GB2312" w:eastAsia="楷体_GB2312" w:hAnsi="宋体"/>
          <w:szCs w:val="24"/>
          <w:lang w:eastAsia="zh-CN"/>
        </w:rPr>
      </w:pPr>
      <w:r>
        <w:rPr>
          <w:rFonts w:ascii="楷体_GB2312" w:eastAsia="楷体_GB2312" w:hAnsi="宋体" w:hint="eastAsia"/>
          <w:szCs w:val="24"/>
          <w:lang w:eastAsia="zh-CN"/>
        </w:rPr>
        <w:t>卖方应执行本招标文件所列标准。有不一致时，按较高标准执行。</w:t>
      </w:r>
    </w:p>
    <w:p w:rsidR="00E30963" w:rsidRDefault="007705EF">
      <w:pPr>
        <w:numPr>
          <w:ilvl w:val="1"/>
          <w:numId w:val="36"/>
        </w:numPr>
        <w:tabs>
          <w:tab w:val="clear" w:pos="720"/>
          <w:tab w:val="left" w:pos="500"/>
        </w:tabs>
        <w:snapToGrid w:val="0"/>
        <w:ind w:left="500" w:hanging="500"/>
        <w:rPr>
          <w:rFonts w:ascii="楷体_GB2312" w:eastAsia="楷体_GB2312" w:hAnsi="宋体"/>
          <w:szCs w:val="24"/>
          <w:lang w:eastAsia="zh-CN"/>
        </w:rPr>
      </w:pPr>
      <w:r>
        <w:rPr>
          <w:rFonts w:ascii="楷体_GB2312" w:eastAsia="楷体_GB2312" w:hAnsi="宋体" w:hint="eastAsia"/>
          <w:szCs w:val="24"/>
          <w:lang w:eastAsia="zh-CN"/>
        </w:rPr>
        <w:t>所使用的单位为国家法定计量单位。</w:t>
      </w:r>
    </w:p>
    <w:p w:rsidR="00E30963" w:rsidRDefault="007705EF">
      <w:pPr>
        <w:numPr>
          <w:ilvl w:val="1"/>
          <w:numId w:val="36"/>
        </w:numPr>
        <w:tabs>
          <w:tab w:val="clear" w:pos="720"/>
          <w:tab w:val="left" w:pos="500"/>
        </w:tabs>
        <w:snapToGrid w:val="0"/>
        <w:ind w:left="500" w:hanging="500"/>
        <w:rPr>
          <w:rFonts w:ascii="楷体_GB2312" w:eastAsia="楷体_GB2312" w:hAnsi="宋体"/>
          <w:szCs w:val="24"/>
          <w:lang w:eastAsia="zh-CN"/>
        </w:rPr>
      </w:pPr>
      <w:r>
        <w:rPr>
          <w:rFonts w:ascii="楷体_GB2312" w:eastAsia="楷体_GB2312" w:hAnsi="宋体" w:hint="eastAsia"/>
          <w:szCs w:val="24"/>
          <w:lang w:eastAsia="zh-CN"/>
        </w:rPr>
        <w:t>未尽事宜双方友好协商解决。</w:t>
      </w:r>
    </w:p>
    <w:p w:rsidR="00E30963" w:rsidRDefault="007705EF">
      <w:pPr>
        <w:numPr>
          <w:ilvl w:val="1"/>
          <w:numId w:val="36"/>
        </w:numPr>
        <w:tabs>
          <w:tab w:val="clear" w:pos="720"/>
          <w:tab w:val="left" w:pos="500"/>
        </w:tabs>
        <w:snapToGrid w:val="0"/>
        <w:ind w:left="500" w:hanging="500"/>
        <w:rPr>
          <w:rFonts w:ascii="楷体_GB2312" w:eastAsia="楷体_GB2312" w:hAnsi="宋体"/>
          <w:color w:val="0000FF"/>
          <w:szCs w:val="24"/>
        </w:rPr>
      </w:pPr>
      <w:r>
        <w:rPr>
          <w:rFonts w:ascii="楷体_GB2312" w:eastAsia="楷体_GB2312" w:hAnsi="宋体" w:hint="eastAsia"/>
          <w:szCs w:val="24"/>
          <w:lang w:eastAsia="zh-CN"/>
        </w:rPr>
        <w:t>本招标文件中的招标方是</w:t>
      </w:r>
      <w:r w:rsidR="00682888">
        <w:rPr>
          <w:rFonts w:ascii="楷体_GB2312" w:eastAsia="楷体_GB2312" w:hAnsi="宋体" w:hint="eastAsia"/>
          <w:szCs w:val="24"/>
          <w:lang w:eastAsia="zh-CN"/>
        </w:rPr>
        <w:t>福建省福化古蕾化学有限公司</w:t>
      </w:r>
      <w:r>
        <w:rPr>
          <w:rFonts w:ascii="楷体_GB2312" w:eastAsia="楷体_GB2312" w:hAnsi="宋体" w:hint="eastAsia"/>
          <w:szCs w:val="24"/>
          <w:lang w:eastAsia="zh-CN"/>
        </w:rPr>
        <w:t>。</w:t>
      </w:r>
    </w:p>
    <w:p w:rsidR="00E30963" w:rsidRDefault="007705EF">
      <w:pPr>
        <w:pStyle w:val="11"/>
        <w:spacing w:before="120" w:after="120" w:line="240" w:lineRule="auto"/>
        <w:rPr>
          <w:rFonts w:ascii="楷体_GB2312" w:eastAsia="楷体_GB2312" w:hAnsi="宋体"/>
          <w:b w:val="0"/>
          <w:bCs w:val="0"/>
          <w:sz w:val="24"/>
          <w:szCs w:val="24"/>
        </w:rPr>
      </w:pPr>
      <w:bookmarkStart w:id="597" w:name="_Toc272416074"/>
      <w:bookmarkStart w:id="598" w:name="_Toc156890691"/>
      <w:r>
        <w:rPr>
          <w:rFonts w:ascii="楷体_GB2312" w:eastAsia="楷体_GB2312" w:hAnsi="宋体" w:hint="eastAsia"/>
          <w:b w:val="0"/>
          <w:bCs w:val="0"/>
          <w:sz w:val="24"/>
          <w:szCs w:val="24"/>
        </w:rPr>
        <w:t>2 概述</w:t>
      </w:r>
      <w:bookmarkEnd w:id="597"/>
      <w:bookmarkEnd w:id="598"/>
    </w:p>
    <w:p w:rsidR="00E30963" w:rsidRDefault="007705EF">
      <w:pPr>
        <w:adjustRightInd w:val="0"/>
        <w:snapToGrid w:val="0"/>
        <w:outlineLvl w:val="2"/>
        <w:rPr>
          <w:rFonts w:ascii="楷体_GB2312" w:eastAsia="楷体_GB2312" w:hAnsi="宋体"/>
          <w:b/>
          <w:szCs w:val="24"/>
        </w:rPr>
      </w:pPr>
      <w:r>
        <w:rPr>
          <w:rFonts w:ascii="楷体_GB2312" w:eastAsia="楷体_GB2312" w:hAnsi="宋体" w:hint="eastAsia"/>
          <w:b/>
          <w:szCs w:val="24"/>
        </w:rPr>
        <w:t>2.1工程概况</w:t>
      </w:r>
    </w:p>
    <w:p w:rsidR="00E30963" w:rsidRDefault="007705EF">
      <w:pPr>
        <w:pStyle w:val="a0"/>
        <w:numPr>
          <w:ilvl w:val="0"/>
          <w:numId w:val="0"/>
        </w:numPr>
        <w:snapToGrid w:val="0"/>
        <w:spacing w:after="0" w:line="240" w:lineRule="auto"/>
        <w:rPr>
          <w:rFonts w:ascii="楷体_GB2312" w:eastAsia="楷体_GB2312" w:hAnsi="宋体"/>
          <w:sz w:val="24"/>
          <w:szCs w:val="24"/>
        </w:rPr>
      </w:pPr>
      <w:r>
        <w:rPr>
          <w:rFonts w:ascii="楷体_GB2312" w:eastAsia="楷体_GB2312" w:hAnsi="宋体" w:hint="eastAsia"/>
          <w:sz w:val="24"/>
          <w:szCs w:val="24"/>
        </w:rPr>
        <w:t>项目名称：</w:t>
      </w:r>
      <w:r w:rsidR="00CD29E5">
        <w:rPr>
          <w:rFonts w:ascii="楷体_GB2312" w:eastAsia="楷体_GB2312" w:hAnsi="宋体" w:hint="eastAsia"/>
          <w:sz w:val="24"/>
          <w:szCs w:val="24"/>
        </w:rPr>
        <w:t>福建省</w:t>
      </w:r>
      <w:r>
        <w:rPr>
          <w:rFonts w:ascii="楷体_GB2312" w:eastAsia="楷体_GB2312" w:hAnsi="宋体" w:hint="eastAsia"/>
          <w:sz w:val="24"/>
          <w:szCs w:val="24"/>
        </w:rPr>
        <w:t>福化古蕾化学有限公司</w:t>
      </w:r>
    </w:p>
    <w:p w:rsidR="00E30963" w:rsidRDefault="007705EF">
      <w:pPr>
        <w:pStyle w:val="a0"/>
        <w:numPr>
          <w:ilvl w:val="0"/>
          <w:numId w:val="0"/>
        </w:numPr>
        <w:snapToGrid w:val="0"/>
        <w:spacing w:after="0" w:line="240" w:lineRule="auto"/>
        <w:rPr>
          <w:rFonts w:ascii="楷体_GB2312" w:eastAsia="楷体_GB2312" w:hAnsi="宋体"/>
          <w:sz w:val="24"/>
          <w:szCs w:val="24"/>
          <w:lang w:eastAsia="zh-TW"/>
        </w:rPr>
      </w:pPr>
      <w:r>
        <w:rPr>
          <w:rFonts w:ascii="楷体_GB2312" w:eastAsia="楷体_GB2312" w:hAnsi="宋体" w:hint="eastAsia"/>
          <w:sz w:val="24"/>
          <w:szCs w:val="24"/>
        </w:rPr>
        <w:t>建设地点：福建省漳州市古雷经济开发区疏港大道南102号</w:t>
      </w:r>
    </w:p>
    <w:p w:rsidR="00E30963" w:rsidRDefault="007705EF">
      <w:pPr>
        <w:pStyle w:val="a0"/>
        <w:numPr>
          <w:ilvl w:val="0"/>
          <w:numId w:val="0"/>
        </w:numPr>
        <w:snapToGrid w:val="0"/>
        <w:spacing w:after="0" w:line="240" w:lineRule="auto"/>
        <w:rPr>
          <w:rFonts w:ascii="楷体_GB2312" w:eastAsia="楷体_GB2312" w:hAnsi="宋体"/>
          <w:sz w:val="24"/>
          <w:szCs w:val="24"/>
        </w:rPr>
      </w:pPr>
      <w:r>
        <w:rPr>
          <w:rFonts w:ascii="楷体_GB2312" w:eastAsia="楷体_GB2312" w:hAnsi="宋体" w:hint="eastAsia"/>
          <w:sz w:val="24"/>
          <w:szCs w:val="24"/>
        </w:rPr>
        <w:t>采购设备：快切装置</w:t>
      </w:r>
    </w:p>
    <w:p w:rsidR="00E30963" w:rsidRDefault="007705EF">
      <w:pPr>
        <w:snapToGrid w:val="0"/>
        <w:outlineLvl w:val="2"/>
        <w:rPr>
          <w:rFonts w:ascii="楷体_GB2312" w:eastAsia="楷体_GB2312" w:hAnsi="宋体"/>
          <w:b/>
          <w:szCs w:val="24"/>
        </w:rPr>
      </w:pPr>
      <w:bookmarkStart w:id="599" w:name="_Toc156890692"/>
      <w:r>
        <w:rPr>
          <w:rFonts w:ascii="楷体_GB2312" w:eastAsia="楷体_GB2312" w:hAnsi="宋体" w:hint="eastAsia"/>
          <w:b/>
          <w:szCs w:val="24"/>
        </w:rPr>
        <w:t>2.2 现场条件</w:t>
      </w:r>
      <w:bookmarkEnd w:id="599"/>
    </w:p>
    <w:p w:rsidR="00E30963" w:rsidRDefault="007705EF">
      <w:pPr>
        <w:pStyle w:val="a0"/>
        <w:numPr>
          <w:ilvl w:val="0"/>
          <w:numId w:val="0"/>
        </w:numPr>
        <w:snapToGrid w:val="0"/>
        <w:spacing w:after="0" w:line="240" w:lineRule="auto"/>
        <w:rPr>
          <w:rFonts w:ascii="楷体_GB2312" w:eastAsia="楷体_GB2312" w:hAnsi="宋体"/>
          <w:sz w:val="24"/>
          <w:szCs w:val="24"/>
        </w:rPr>
      </w:pPr>
      <w:r>
        <w:rPr>
          <w:rFonts w:ascii="楷体_GB2312" w:eastAsia="楷体_GB2312" w:hAnsi="宋体" w:hint="eastAsia"/>
          <w:sz w:val="24"/>
          <w:szCs w:val="24"/>
        </w:rPr>
        <w:t>本工程所在地属南亚热带季风湿润性气候。</w:t>
      </w:r>
    </w:p>
    <w:p w:rsidR="00E30963" w:rsidRDefault="007705EF">
      <w:pPr>
        <w:pStyle w:val="11"/>
        <w:spacing w:before="120" w:after="120" w:line="240" w:lineRule="auto"/>
        <w:rPr>
          <w:rFonts w:ascii="楷体_GB2312" w:eastAsia="楷体_GB2312" w:hAnsi="宋体"/>
          <w:b w:val="0"/>
          <w:bCs w:val="0"/>
          <w:sz w:val="24"/>
          <w:szCs w:val="24"/>
        </w:rPr>
      </w:pPr>
      <w:bookmarkStart w:id="600" w:name="_Toc156890693"/>
      <w:bookmarkStart w:id="601" w:name="_Toc272416075"/>
      <w:r>
        <w:rPr>
          <w:rFonts w:ascii="楷体_GB2312" w:eastAsia="楷体_GB2312" w:hAnsi="宋体" w:hint="eastAsia"/>
          <w:b w:val="0"/>
          <w:bCs w:val="0"/>
          <w:sz w:val="24"/>
          <w:szCs w:val="24"/>
        </w:rPr>
        <w:t>3 标准和规范</w:t>
      </w:r>
      <w:bookmarkEnd w:id="600"/>
      <w:bookmarkEnd w:id="601"/>
    </w:p>
    <w:p w:rsidR="00E30963" w:rsidRDefault="007705EF" w:rsidP="00DB3F9D">
      <w:pPr>
        <w:snapToGrid w:val="0"/>
        <w:ind w:firstLineChars="147" w:firstLine="353"/>
        <w:rPr>
          <w:rFonts w:ascii="楷体_GB2312" w:eastAsia="楷体_GB2312" w:hAnsi="宋体"/>
          <w:szCs w:val="24"/>
        </w:rPr>
      </w:pPr>
      <w:r>
        <w:rPr>
          <w:rFonts w:ascii="楷体_GB2312" w:eastAsia="楷体_GB2312" w:hAnsi="宋体" w:hint="eastAsia"/>
          <w:szCs w:val="24"/>
        </w:rPr>
        <w:t>快切装置应按照以下标准和规范执行，与下述标准等效或更好的也可采用。</w:t>
      </w:r>
    </w:p>
    <w:p w:rsidR="00E30963" w:rsidRDefault="007705EF">
      <w:pPr>
        <w:tabs>
          <w:tab w:val="left" w:pos="500"/>
        </w:tabs>
        <w:snapToGrid w:val="0"/>
        <w:ind w:firstLineChars="175" w:firstLine="420"/>
        <w:rPr>
          <w:rFonts w:ascii="楷体_GB2312" w:eastAsia="楷体_GB2312" w:hAnsi="宋体"/>
          <w:szCs w:val="24"/>
        </w:rPr>
      </w:pPr>
      <w:r>
        <w:rPr>
          <w:rFonts w:ascii="楷体_GB2312" w:eastAsia="楷体_GB2312" w:hAnsi="宋体" w:hint="eastAsia"/>
          <w:szCs w:val="24"/>
        </w:rPr>
        <w:t>GB14285-2006</w:t>
      </w:r>
      <w:r>
        <w:rPr>
          <w:rFonts w:ascii="楷体_GB2312" w:eastAsia="楷体_GB2312" w:hAnsi="宋体" w:hint="eastAsia"/>
          <w:szCs w:val="24"/>
        </w:rPr>
        <w:tab/>
        <w:t>《继电保护和安全自动装置技术规程》</w:t>
      </w:r>
    </w:p>
    <w:p w:rsidR="00E30963" w:rsidRDefault="007705EF">
      <w:pPr>
        <w:tabs>
          <w:tab w:val="left" w:pos="500"/>
        </w:tabs>
        <w:snapToGrid w:val="0"/>
        <w:ind w:firstLineChars="175" w:firstLine="420"/>
        <w:rPr>
          <w:rFonts w:ascii="楷体_GB2312" w:eastAsia="楷体_GB2312" w:hAnsi="宋体"/>
          <w:szCs w:val="24"/>
        </w:rPr>
      </w:pPr>
      <w:r>
        <w:rPr>
          <w:rFonts w:ascii="楷体_GB2312" w:eastAsia="楷体_GB2312" w:hAnsi="宋体" w:hint="eastAsia"/>
          <w:szCs w:val="24"/>
        </w:rPr>
        <w:t>DL/T5136-2001《火力发电厂、变电所二次接线设计技术规定》</w:t>
      </w:r>
    </w:p>
    <w:p w:rsidR="00E30963" w:rsidRDefault="007705EF">
      <w:pPr>
        <w:tabs>
          <w:tab w:val="left" w:pos="500"/>
        </w:tabs>
        <w:snapToGrid w:val="0"/>
        <w:ind w:firstLineChars="175" w:firstLine="420"/>
        <w:rPr>
          <w:rFonts w:ascii="楷体_GB2312" w:eastAsia="楷体_GB2312" w:hAnsi="宋体"/>
          <w:szCs w:val="24"/>
        </w:rPr>
      </w:pPr>
      <w:r>
        <w:rPr>
          <w:rFonts w:ascii="楷体_GB2312" w:eastAsia="楷体_GB2312" w:hAnsi="宋体" w:hint="eastAsia"/>
          <w:szCs w:val="24"/>
        </w:rPr>
        <w:t>DL/T720-2000</w:t>
      </w:r>
      <w:r>
        <w:rPr>
          <w:rFonts w:ascii="楷体_GB2312" w:eastAsia="楷体_GB2312" w:hAnsi="宋体" w:hint="eastAsia"/>
          <w:szCs w:val="24"/>
        </w:rPr>
        <w:tab/>
        <w:t>《电力系统继电保护柜、屏通用技术条件》</w:t>
      </w:r>
    </w:p>
    <w:p w:rsidR="00E30963" w:rsidRDefault="007705EF">
      <w:pPr>
        <w:tabs>
          <w:tab w:val="left" w:pos="500"/>
        </w:tabs>
        <w:snapToGrid w:val="0"/>
        <w:ind w:firstLineChars="175" w:firstLine="420"/>
        <w:rPr>
          <w:rFonts w:ascii="楷体_GB2312" w:eastAsia="楷体_GB2312" w:hAnsi="宋体"/>
          <w:szCs w:val="24"/>
        </w:rPr>
      </w:pPr>
      <w:r>
        <w:rPr>
          <w:rFonts w:ascii="楷体_GB2312" w:eastAsia="楷体_GB2312" w:hAnsi="宋体" w:hint="eastAsia"/>
          <w:szCs w:val="24"/>
        </w:rPr>
        <w:t>DL/T621-1997</w:t>
      </w:r>
      <w:r>
        <w:rPr>
          <w:rFonts w:ascii="楷体_GB2312" w:eastAsia="楷体_GB2312" w:hAnsi="宋体" w:hint="eastAsia"/>
          <w:szCs w:val="24"/>
        </w:rPr>
        <w:tab/>
        <w:t>《交流电气装置的接地》</w:t>
      </w:r>
    </w:p>
    <w:p w:rsidR="00E30963" w:rsidRDefault="007705EF">
      <w:pPr>
        <w:tabs>
          <w:tab w:val="left" w:pos="500"/>
        </w:tabs>
        <w:snapToGrid w:val="0"/>
        <w:ind w:firstLineChars="175" w:firstLine="420"/>
        <w:rPr>
          <w:rFonts w:ascii="楷体_GB2312" w:eastAsia="楷体_GB2312" w:hAnsi="宋体"/>
          <w:szCs w:val="24"/>
        </w:rPr>
      </w:pPr>
      <w:r>
        <w:rPr>
          <w:rFonts w:ascii="楷体_GB2312" w:eastAsia="楷体_GB2312" w:hAnsi="宋体" w:hint="eastAsia"/>
          <w:szCs w:val="24"/>
        </w:rPr>
        <w:t>GB6126-85</w:t>
      </w:r>
      <w:r>
        <w:rPr>
          <w:rFonts w:ascii="楷体_GB2312" w:eastAsia="楷体_GB2312" w:hAnsi="宋体" w:hint="eastAsia"/>
          <w:szCs w:val="24"/>
        </w:rPr>
        <w:tab/>
        <w:t>《静态继电器及保护装置的电气干扰试验》</w:t>
      </w:r>
    </w:p>
    <w:p w:rsidR="00E30963" w:rsidRDefault="007705EF">
      <w:pPr>
        <w:tabs>
          <w:tab w:val="left" w:pos="500"/>
        </w:tabs>
        <w:snapToGrid w:val="0"/>
        <w:ind w:firstLineChars="175" w:firstLine="420"/>
        <w:rPr>
          <w:rFonts w:ascii="楷体_GB2312" w:eastAsia="楷体_GB2312" w:hAnsi="宋体"/>
          <w:szCs w:val="24"/>
        </w:rPr>
      </w:pPr>
      <w:r>
        <w:rPr>
          <w:rFonts w:ascii="楷体_GB2312" w:eastAsia="楷体_GB2312" w:hAnsi="宋体" w:hint="eastAsia"/>
          <w:szCs w:val="24"/>
        </w:rPr>
        <w:t>DL478-92</w:t>
      </w:r>
      <w:r>
        <w:rPr>
          <w:rFonts w:ascii="楷体_GB2312" w:eastAsia="楷体_GB2312" w:hAnsi="宋体" w:hint="eastAsia"/>
          <w:szCs w:val="24"/>
        </w:rPr>
        <w:tab/>
        <w:t xml:space="preserve">    《静态继电保护及安全自动装置通用技术条件》</w:t>
      </w:r>
    </w:p>
    <w:p w:rsidR="00E30963" w:rsidRDefault="007705EF">
      <w:pPr>
        <w:tabs>
          <w:tab w:val="left" w:pos="500"/>
        </w:tabs>
        <w:snapToGrid w:val="0"/>
        <w:ind w:firstLineChars="175" w:firstLine="420"/>
        <w:rPr>
          <w:rFonts w:ascii="楷体_GB2312" w:eastAsia="楷体_GB2312" w:hAnsi="宋体"/>
          <w:szCs w:val="24"/>
        </w:rPr>
      </w:pPr>
      <w:r>
        <w:rPr>
          <w:rFonts w:ascii="楷体_GB2312" w:eastAsia="楷体_GB2312" w:hAnsi="宋体" w:hint="eastAsia"/>
          <w:szCs w:val="24"/>
        </w:rPr>
        <w:t>GB7261</w:t>
      </w:r>
      <w:r>
        <w:rPr>
          <w:rFonts w:ascii="楷体_GB2312" w:eastAsia="楷体_GB2312" w:hAnsi="宋体" w:hint="eastAsia"/>
          <w:szCs w:val="24"/>
        </w:rPr>
        <w:tab/>
      </w:r>
      <w:r>
        <w:rPr>
          <w:rFonts w:ascii="楷体_GB2312" w:eastAsia="楷体_GB2312" w:hAnsi="宋体" w:hint="eastAsia"/>
          <w:szCs w:val="24"/>
        </w:rPr>
        <w:tab/>
        <w:t>《继电器和继电保护装置基本试验方法》</w:t>
      </w:r>
    </w:p>
    <w:p w:rsidR="00E30963" w:rsidRDefault="007705EF">
      <w:pPr>
        <w:tabs>
          <w:tab w:val="left" w:pos="500"/>
        </w:tabs>
        <w:snapToGrid w:val="0"/>
        <w:ind w:firstLineChars="175" w:firstLine="420"/>
        <w:rPr>
          <w:rFonts w:ascii="楷体_GB2312" w:eastAsia="楷体_GB2312" w:hAnsi="宋体"/>
          <w:szCs w:val="24"/>
        </w:rPr>
      </w:pPr>
      <w:r>
        <w:rPr>
          <w:rFonts w:ascii="楷体_GB2312" w:eastAsia="楷体_GB2312" w:hAnsi="宋体" w:hint="eastAsia"/>
          <w:szCs w:val="24"/>
        </w:rPr>
        <w:t>GB2423-95</w:t>
      </w:r>
      <w:r>
        <w:rPr>
          <w:rFonts w:ascii="楷体_GB2312" w:eastAsia="楷体_GB2312" w:hAnsi="宋体" w:hint="eastAsia"/>
          <w:szCs w:val="24"/>
        </w:rPr>
        <w:tab/>
        <w:t>《电工电子产品环境试验规程》</w:t>
      </w:r>
    </w:p>
    <w:p w:rsidR="00E30963" w:rsidRDefault="007705EF">
      <w:pPr>
        <w:tabs>
          <w:tab w:val="left" w:pos="500"/>
        </w:tabs>
        <w:snapToGrid w:val="0"/>
        <w:ind w:firstLineChars="175" w:firstLine="420"/>
        <w:rPr>
          <w:rFonts w:ascii="楷体_GB2312" w:eastAsia="楷体_GB2312" w:hAnsi="宋体"/>
          <w:szCs w:val="24"/>
        </w:rPr>
      </w:pPr>
      <w:r>
        <w:rPr>
          <w:rFonts w:ascii="楷体_GB2312" w:eastAsia="楷体_GB2312" w:hAnsi="宋体" w:hint="eastAsia"/>
          <w:szCs w:val="24"/>
        </w:rPr>
        <w:t>GB11287-89</w:t>
      </w:r>
      <w:r>
        <w:rPr>
          <w:rFonts w:ascii="楷体_GB2312" w:eastAsia="楷体_GB2312" w:hAnsi="宋体" w:hint="eastAsia"/>
          <w:szCs w:val="24"/>
        </w:rPr>
        <w:tab/>
        <w:t>《继电器，继电保护装置振荡（正弦）试验》</w:t>
      </w:r>
    </w:p>
    <w:p w:rsidR="00E30963" w:rsidRDefault="007705EF">
      <w:pPr>
        <w:tabs>
          <w:tab w:val="left" w:pos="500"/>
        </w:tabs>
        <w:snapToGrid w:val="0"/>
        <w:ind w:firstLineChars="175" w:firstLine="420"/>
        <w:rPr>
          <w:rFonts w:ascii="楷体_GB2312" w:eastAsia="楷体_GB2312" w:hAnsi="宋体"/>
          <w:szCs w:val="24"/>
        </w:rPr>
      </w:pPr>
      <w:r>
        <w:rPr>
          <w:rFonts w:ascii="楷体_GB2312" w:eastAsia="楷体_GB2312" w:hAnsi="宋体" w:hint="eastAsia"/>
          <w:szCs w:val="24"/>
        </w:rPr>
        <w:t>GB/T14537-93</w:t>
      </w:r>
      <w:r>
        <w:rPr>
          <w:rFonts w:ascii="楷体_GB2312" w:eastAsia="楷体_GB2312" w:hAnsi="宋体" w:hint="eastAsia"/>
          <w:szCs w:val="24"/>
        </w:rPr>
        <w:tab/>
        <w:t>《量度继电器和保护装置的冲击和碰撞试验》</w:t>
      </w:r>
    </w:p>
    <w:p w:rsidR="00E30963" w:rsidRDefault="007705EF">
      <w:pPr>
        <w:tabs>
          <w:tab w:val="left" w:pos="500"/>
        </w:tabs>
        <w:snapToGrid w:val="0"/>
        <w:ind w:firstLineChars="175" w:firstLine="420"/>
        <w:rPr>
          <w:rFonts w:ascii="楷体_GB2312" w:eastAsia="楷体_GB2312" w:hAnsi="宋体"/>
          <w:szCs w:val="24"/>
        </w:rPr>
      </w:pPr>
      <w:r>
        <w:rPr>
          <w:rFonts w:ascii="楷体_GB2312" w:eastAsia="楷体_GB2312" w:hAnsi="宋体" w:hint="eastAsia"/>
          <w:szCs w:val="24"/>
        </w:rPr>
        <w:t>GB/T14598.9-1995</w:t>
      </w:r>
      <w:r>
        <w:rPr>
          <w:rFonts w:ascii="楷体_GB2312" w:eastAsia="楷体_GB2312" w:hAnsi="宋体" w:hint="eastAsia"/>
          <w:szCs w:val="24"/>
        </w:rPr>
        <w:tab/>
        <w:t>《辐射电磁场干扰试验》</w:t>
      </w:r>
    </w:p>
    <w:p w:rsidR="00E30963" w:rsidRDefault="007705EF">
      <w:pPr>
        <w:tabs>
          <w:tab w:val="left" w:pos="500"/>
        </w:tabs>
        <w:snapToGrid w:val="0"/>
        <w:ind w:firstLineChars="175" w:firstLine="420"/>
        <w:rPr>
          <w:rFonts w:ascii="楷体_GB2312" w:eastAsia="楷体_GB2312" w:hAnsi="宋体"/>
          <w:szCs w:val="24"/>
        </w:rPr>
      </w:pPr>
      <w:r>
        <w:rPr>
          <w:rFonts w:ascii="楷体_GB2312" w:eastAsia="楷体_GB2312" w:hAnsi="宋体" w:hint="eastAsia"/>
          <w:szCs w:val="24"/>
        </w:rPr>
        <w:t>GB/T14598.10-1996(或IEC255-22-4):</w:t>
      </w:r>
      <w:r>
        <w:rPr>
          <w:rFonts w:ascii="楷体_GB2312" w:eastAsia="楷体_GB2312" w:hAnsi="宋体" w:hint="eastAsia"/>
          <w:szCs w:val="24"/>
        </w:rPr>
        <w:tab/>
        <w:t>《快速瞬变干扰试验》</w:t>
      </w:r>
    </w:p>
    <w:p w:rsidR="00E30963" w:rsidRDefault="007705EF">
      <w:pPr>
        <w:tabs>
          <w:tab w:val="left" w:pos="500"/>
        </w:tabs>
        <w:snapToGrid w:val="0"/>
        <w:ind w:firstLineChars="175" w:firstLine="420"/>
        <w:rPr>
          <w:rFonts w:ascii="楷体_GB2312" w:eastAsia="楷体_GB2312" w:hAnsi="宋体"/>
          <w:szCs w:val="24"/>
        </w:rPr>
      </w:pPr>
      <w:r>
        <w:rPr>
          <w:rFonts w:ascii="楷体_GB2312" w:eastAsia="楷体_GB2312" w:hAnsi="宋体" w:hint="eastAsia"/>
          <w:szCs w:val="24"/>
        </w:rPr>
        <w:t>IEC255-22-1</w:t>
      </w:r>
      <w:r>
        <w:rPr>
          <w:rFonts w:ascii="楷体_GB2312" w:eastAsia="楷体_GB2312" w:hAnsi="宋体" w:hint="eastAsia"/>
          <w:szCs w:val="24"/>
        </w:rPr>
        <w:tab/>
        <w:t>《高频干扰试验》</w:t>
      </w:r>
    </w:p>
    <w:p w:rsidR="00E30963" w:rsidRDefault="007705EF">
      <w:pPr>
        <w:tabs>
          <w:tab w:val="left" w:pos="500"/>
        </w:tabs>
        <w:snapToGrid w:val="0"/>
        <w:ind w:firstLineChars="175" w:firstLine="420"/>
        <w:rPr>
          <w:rFonts w:ascii="楷体_GB2312" w:eastAsia="楷体_GB2312" w:hAnsi="宋体"/>
          <w:szCs w:val="24"/>
        </w:rPr>
      </w:pPr>
      <w:r>
        <w:rPr>
          <w:rFonts w:ascii="楷体_GB2312" w:eastAsia="楷体_GB2312" w:hAnsi="宋体" w:hint="eastAsia"/>
          <w:szCs w:val="24"/>
        </w:rPr>
        <w:t>IEC61000-4-2</w:t>
      </w:r>
      <w:r>
        <w:rPr>
          <w:rFonts w:ascii="楷体_GB2312" w:eastAsia="楷体_GB2312" w:hAnsi="宋体" w:hint="eastAsia"/>
          <w:szCs w:val="24"/>
        </w:rPr>
        <w:tab/>
        <w:t>《静电放电抗扰度试验》</w:t>
      </w:r>
    </w:p>
    <w:p w:rsidR="00E30963" w:rsidRDefault="007705EF">
      <w:pPr>
        <w:tabs>
          <w:tab w:val="left" w:pos="500"/>
        </w:tabs>
        <w:snapToGrid w:val="0"/>
        <w:ind w:firstLineChars="175" w:firstLine="420"/>
        <w:rPr>
          <w:rFonts w:ascii="楷体_GB2312" w:eastAsia="楷体_GB2312" w:hAnsi="宋体"/>
          <w:szCs w:val="24"/>
        </w:rPr>
      </w:pPr>
      <w:r>
        <w:rPr>
          <w:rFonts w:ascii="楷体_GB2312" w:eastAsia="楷体_GB2312" w:hAnsi="宋体" w:hint="eastAsia"/>
          <w:szCs w:val="24"/>
        </w:rPr>
        <w:t>IEC61000-4-3</w:t>
      </w:r>
      <w:r>
        <w:rPr>
          <w:rFonts w:ascii="楷体_GB2312" w:eastAsia="楷体_GB2312" w:hAnsi="宋体" w:hint="eastAsia"/>
          <w:szCs w:val="24"/>
        </w:rPr>
        <w:tab/>
        <w:t>《辐射电磁场抗扰度试验》</w:t>
      </w:r>
    </w:p>
    <w:p w:rsidR="00E30963" w:rsidRDefault="007705EF">
      <w:pPr>
        <w:tabs>
          <w:tab w:val="left" w:pos="500"/>
        </w:tabs>
        <w:snapToGrid w:val="0"/>
        <w:ind w:firstLineChars="175" w:firstLine="420"/>
        <w:rPr>
          <w:rFonts w:ascii="楷体_GB2312" w:eastAsia="楷体_GB2312" w:hAnsi="宋体"/>
          <w:szCs w:val="24"/>
        </w:rPr>
      </w:pPr>
      <w:r>
        <w:rPr>
          <w:rFonts w:ascii="楷体_GB2312" w:eastAsia="楷体_GB2312" w:hAnsi="宋体" w:hint="eastAsia"/>
          <w:szCs w:val="24"/>
        </w:rPr>
        <w:t>IEC61000-4-4</w:t>
      </w:r>
      <w:r>
        <w:rPr>
          <w:rFonts w:ascii="楷体_GB2312" w:eastAsia="楷体_GB2312" w:hAnsi="宋体" w:hint="eastAsia"/>
          <w:szCs w:val="24"/>
        </w:rPr>
        <w:tab/>
        <w:t>《快速瞬变电脉冲群抗扰度试验》</w:t>
      </w:r>
    </w:p>
    <w:p w:rsidR="00E30963" w:rsidRDefault="007705EF">
      <w:pPr>
        <w:tabs>
          <w:tab w:val="left" w:pos="500"/>
        </w:tabs>
        <w:snapToGrid w:val="0"/>
        <w:ind w:firstLineChars="175" w:firstLine="420"/>
        <w:rPr>
          <w:rFonts w:ascii="楷体_GB2312" w:eastAsia="楷体_GB2312" w:hAnsi="宋体"/>
          <w:szCs w:val="24"/>
        </w:rPr>
      </w:pPr>
      <w:r>
        <w:rPr>
          <w:rFonts w:ascii="楷体_GB2312" w:eastAsia="楷体_GB2312" w:hAnsi="宋体" w:hint="eastAsia"/>
          <w:szCs w:val="24"/>
        </w:rPr>
        <w:t>IEC61000-4-5</w:t>
      </w:r>
      <w:r>
        <w:rPr>
          <w:rFonts w:ascii="楷体_GB2312" w:eastAsia="楷体_GB2312" w:hAnsi="宋体" w:hint="eastAsia"/>
          <w:szCs w:val="24"/>
        </w:rPr>
        <w:tab/>
        <w:t>《冲击（浪涌）抗扰度试验》</w:t>
      </w:r>
    </w:p>
    <w:p w:rsidR="00E30963" w:rsidRDefault="007705EF">
      <w:pPr>
        <w:tabs>
          <w:tab w:val="left" w:pos="500"/>
        </w:tabs>
        <w:snapToGrid w:val="0"/>
        <w:ind w:firstLineChars="175" w:firstLine="420"/>
        <w:rPr>
          <w:rFonts w:ascii="楷体_GB2312" w:eastAsia="楷体_GB2312" w:hAnsi="宋体"/>
          <w:szCs w:val="24"/>
        </w:rPr>
      </w:pPr>
      <w:r>
        <w:rPr>
          <w:rFonts w:ascii="楷体_GB2312" w:eastAsia="楷体_GB2312" w:hAnsi="宋体" w:hint="eastAsia"/>
          <w:szCs w:val="24"/>
        </w:rPr>
        <w:t>IEC61000-4-6</w:t>
      </w:r>
      <w:r>
        <w:rPr>
          <w:rFonts w:ascii="楷体_GB2312" w:eastAsia="楷体_GB2312" w:hAnsi="宋体" w:hint="eastAsia"/>
          <w:szCs w:val="24"/>
        </w:rPr>
        <w:tab/>
        <w:t>《电磁场感应的传导骚扰抗扰度试验》</w:t>
      </w:r>
    </w:p>
    <w:p w:rsidR="00E30963" w:rsidRDefault="007705EF">
      <w:pPr>
        <w:tabs>
          <w:tab w:val="left" w:pos="500"/>
        </w:tabs>
        <w:snapToGrid w:val="0"/>
        <w:ind w:firstLineChars="175" w:firstLine="420"/>
        <w:rPr>
          <w:rFonts w:ascii="楷体_GB2312" w:eastAsia="楷体_GB2312" w:hAnsi="宋体"/>
          <w:szCs w:val="24"/>
        </w:rPr>
      </w:pPr>
      <w:r>
        <w:rPr>
          <w:rFonts w:ascii="楷体_GB2312" w:eastAsia="楷体_GB2312" w:hAnsi="宋体" w:hint="eastAsia"/>
          <w:szCs w:val="24"/>
        </w:rPr>
        <w:t>IEC61000-4-8</w:t>
      </w:r>
      <w:r>
        <w:rPr>
          <w:rFonts w:ascii="楷体_GB2312" w:eastAsia="楷体_GB2312" w:hAnsi="宋体" w:hint="eastAsia"/>
          <w:szCs w:val="24"/>
        </w:rPr>
        <w:tab/>
        <w:t>《工频磁场的抗扰度试验》</w:t>
      </w:r>
    </w:p>
    <w:p w:rsidR="00E30963" w:rsidRDefault="007705EF">
      <w:pPr>
        <w:tabs>
          <w:tab w:val="left" w:pos="500"/>
        </w:tabs>
        <w:snapToGrid w:val="0"/>
        <w:ind w:firstLineChars="175" w:firstLine="420"/>
        <w:rPr>
          <w:rFonts w:ascii="楷体_GB2312" w:eastAsia="楷体_GB2312" w:hAnsi="宋体"/>
          <w:szCs w:val="24"/>
        </w:rPr>
      </w:pPr>
      <w:r>
        <w:rPr>
          <w:rFonts w:ascii="楷体_GB2312" w:eastAsia="楷体_GB2312" w:hAnsi="宋体" w:hint="eastAsia"/>
          <w:szCs w:val="24"/>
        </w:rPr>
        <w:t>GB50062-92</w:t>
      </w:r>
      <w:r>
        <w:rPr>
          <w:rFonts w:ascii="楷体_GB2312" w:eastAsia="楷体_GB2312" w:hAnsi="宋体" w:hint="eastAsia"/>
          <w:szCs w:val="24"/>
        </w:rPr>
        <w:tab/>
        <w:t>《电力装置的继电保护及安全自动装置设计规范》</w:t>
      </w:r>
    </w:p>
    <w:p w:rsidR="00E30963" w:rsidRDefault="007705EF">
      <w:pPr>
        <w:tabs>
          <w:tab w:val="left" w:pos="500"/>
        </w:tabs>
        <w:snapToGrid w:val="0"/>
        <w:ind w:firstLineChars="200" w:firstLine="480"/>
        <w:rPr>
          <w:rFonts w:ascii="楷体_GB2312" w:eastAsia="楷体_GB2312" w:hAnsi="宋体"/>
          <w:szCs w:val="24"/>
        </w:rPr>
      </w:pPr>
      <w:r>
        <w:rPr>
          <w:rFonts w:ascii="楷体_GB2312" w:eastAsia="楷体_GB2312" w:hAnsi="宋体" w:hint="eastAsia"/>
          <w:szCs w:val="24"/>
        </w:rPr>
        <w:t>GBI285-93</w:t>
      </w:r>
      <w:r>
        <w:rPr>
          <w:rFonts w:ascii="楷体_GB2312" w:eastAsia="楷体_GB2312" w:hAnsi="宋体" w:hint="eastAsia"/>
          <w:szCs w:val="24"/>
        </w:rPr>
        <w:tab/>
        <w:t>《电气装置安装工作盘柜及二次回路接线施工及规范》</w:t>
      </w:r>
    </w:p>
    <w:p w:rsidR="00E30963" w:rsidRDefault="007705EF">
      <w:pPr>
        <w:snapToGrid w:val="0"/>
        <w:ind w:firstLineChars="200" w:firstLine="480"/>
        <w:rPr>
          <w:rFonts w:ascii="楷体_GB2312" w:eastAsia="楷体_GB2312" w:hAnsi="宋体"/>
          <w:color w:val="000000"/>
          <w:szCs w:val="24"/>
        </w:rPr>
      </w:pPr>
      <w:r>
        <w:rPr>
          <w:rFonts w:ascii="楷体_GB2312" w:eastAsia="楷体_GB2312" w:hAnsi="宋体" w:hint="eastAsia"/>
          <w:color w:val="000000"/>
          <w:szCs w:val="24"/>
        </w:rPr>
        <w:lastRenderedPageBreak/>
        <w:t>国电发(2000)589号《防止电力生产重大事故的二十五项重点要求》</w:t>
      </w:r>
    </w:p>
    <w:p w:rsidR="00E30963" w:rsidRDefault="007705EF">
      <w:pPr>
        <w:snapToGrid w:val="0"/>
        <w:ind w:firstLineChars="200" w:firstLine="480"/>
        <w:rPr>
          <w:rFonts w:ascii="楷体_GB2312" w:eastAsia="楷体_GB2312" w:hAnsi="宋体"/>
          <w:color w:val="000000"/>
          <w:szCs w:val="24"/>
        </w:rPr>
      </w:pPr>
      <w:r>
        <w:rPr>
          <w:rFonts w:ascii="楷体_GB2312" w:eastAsia="楷体_GB2312" w:hAnsi="宋体" w:hint="eastAsia"/>
          <w:color w:val="000000"/>
          <w:szCs w:val="24"/>
        </w:rPr>
        <w:t>其它有关的现行标准</w:t>
      </w:r>
    </w:p>
    <w:p w:rsidR="00E30963" w:rsidRDefault="007705EF">
      <w:pPr>
        <w:snapToGrid w:val="0"/>
        <w:ind w:firstLineChars="200" w:firstLine="480"/>
        <w:rPr>
          <w:rFonts w:ascii="楷体_GB2312" w:eastAsia="楷体_GB2312" w:hAnsi="宋体"/>
          <w:color w:val="000000"/>
          <w:szCs w:val="24"/>
          <w:lang w:eastAsia="zh-CN"/>
        </w:rPr>
      </w:pPr>
      <w:r>
        <w:rPr>
          <w:rFonts w:ascii="楷体_GB2312" w:eastAsia="楷体_GB2312" w:hAnsi="宋体" w:hint="eastAsia"/>
          <w:color w:val="000000"/>
          <w:szCs w:val="24"/>
        </w:rPr>
        <w:t>最新国家和行业部门的反措</w:t>
      </w:r>
    </w:p>
    <w:p w:rsidR="00E30963" w:rsidRDefault="007705EF">
      <w:pPr>
        <w:pStyle w:val="11"/>
        <w:spacing w:before="120" w:after="120" w:line="240" w:lineRule="auto"/>
        <w:rPr>
          <w:rFonts w:ascii="楷体_GB2312" w:eastAsia="楷体_GB2312" w:hAnsi="宋体"/>
          <w:b w:val="0"/>
          <w:bCs w:val="0"/>
          <w:sz w:val="24"/>
          <w:szCs w:val="24"/>
        </w:rPr>
      </w:pPr>
      <w:bookmarkStart w:id="602" w:name="_Toc272416076"/>
      <w:bookmarkStart w:id="603" w:name="_Toc156890694"/>
      <w:r>
        <w:rPr>
          <w:rFonts w:ascii="楷体_GB2312" w:eastAsia="楷体_GB2312" w:hAnsi="宋体" w:hint="eastAsia"/>
          <w:b w:val="0"/>
          <w:bCs w:val="0"/>
          <w:sz w:val="24"/>
          <w:szCs w:val="24"/>
        </w:rPr>
        <w:t>4 技术要求</w:t>
      </w:r>
      <w:bookmarkEnd w:id="602"/>
      <w:bookmarkEnd w:id="603"/>
    </w:p>
    <w:p w:rsidR="00E30963" w:rsidRDefault="007705EF">
      <w:pPr>
        <w:snapToGrid w:val="0"/>
        <w:outlineLvl w:val="2"/>
        <w:rPr>
          <w:rFonts w:ascii="楷体_GB2312" w:eastAsia="楷体_GB2312" w:hAnsi="宋体"/>
          <w:b/>
          <w:szCs w:val="24"/>
        </w:rPr>
      </w:pPr>
      <w:bookmarkStart w:id="604" w:name="_Toc156890695"/>
      <w:r>
        <w:rPr>
          <w:rFonts w:ascii="楷体_GB2312" w:eastAsia="楷体_GB2312" w:hAnsi="宋体" w:hint="eastAsia"/>
          <w:b/>
          <w:szCs w:val="24"/>
        </w:rPr>
        <w:t>4.1 基本规格和参数</w:t>
      </w:r>
      <w:bookmarkEnd w:id="604"/>
    </w:p>
    <w:tbl>
      <w:tblPr>
        <w:tblW w:w="51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9"/>
        <w:gridCol w:w="3600"/>
        <w:gridCol w:w="4150"/>
        <w:gridCol w:w="2741"/>
      </w:tblGrid>
      <w:tr w:rsidR="00E30963">
        <w:trPr>
          <w:tblHeader/>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rPr>
              <w:t>序号</w:t>
            </w:r>
          </w:p>
        </w:tc>
        <w:tc>
          <w:tcPr>
            <w:tcW w:w="1576"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rPr>
              <w:t>描  述</w:t>
            </w:r>
          </w:p>
        </w:tc>
        <w:tc>
          <w:tcPr>
            <w:tcW w:w="181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rPr>
              <w:t>业主要求值</w:t>
            </w:r>
          </w:p>
        </w:tc>
        <w:tc>
          <w:tcPr>
            <w:tcW w:w="1200"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rPr>
              <w:t>卖方保证值</w:t>
            </w: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rPr>
              <w:t>1</w:t>
            </w:r>
          </w:p>
        </w:tc>
        <w:tc>
          <w:tcPr>
            <w:tcW w:w="1576" w:type="pct"/>
            <w:vAlign w:val="center"/>
          </w:tcPr>
          <w:p w:rsidR="00E30963" w:rsidRDefault="007705EF">
            <w:pPr>
              <w:autoSpaceDE w:val="0"/>
              <w:autoSpaceDN w:val="0"/>
              <w:snapToGrid w:val="0"/>
              <w:textAlignment w:val="center"/>
              <w:rPr>
                <w:rFonts w:ascii="楷体_GB2312" w:eastAsia="楷体_GB2312" w:hAnsi="宋体"/>
                <w:szCs w:val="24"/>
              </w:rPr>
            </w:pPr>
            <w:r>
              <w:rPr>
                <w:rFonts w:ascii="楷体_GB2312" w:eastAsia="楷体_GB2312" w:hAnsi="宋体" w:hint="eastAsia"/>
                <w:color w:val="000000"/>
                <w:szCs w:val="24"/>
              </w:rPr>
              <w:t>输入交流信号电压</w:t>
            </w:r>
          </w:p>
        </w:tc>
        <w:tc>
          <w:tcPr>
            <w:tcW w:w="1817" w:type="pct"/>
          </w:tcPr>
          <w:p w:rsidR="00E30963" w:rsidRDefault="007705EF">
            <w:pPr>
              <w:autoSpaceDE w:val="0"/>
              <w:autoSpaceDN w:val="0"/>
              <w:snapToGrid w:val="0"/>
              <w:textAlignment w:val="center"/>
              <w:rPr>
                <w:rFonts w:ascii="楷体_GB2312" w:eastAsia="楷体_GB2312" w:hAnsi="宋体"/>
                <w:szCs w:val="24"/>
              </w:rPr>
            </w:pPr>
            <w:r>
              <w:rPr>
                <w:rFonts w:ascii="楷体_GB2312" w:eastAsia="楷体_GB2312" w:hAnsi="宋体" w:hint="eastAsia"/>
                <w:szCs w:val="24"/>
              </w:rPr>
              <w:t>100 V 或 57.7 V</w:t>
            </w: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rPr>
              <w:t>2</w:t>
            </w:r>
          </w:p>
        </w:tc>
        <w:tc>
          <w:tcPr>
            <w:tcW w:w="1576" w:type="pct"/>
            <w:vAlign w:val="center"/>
          </w:tcPr>
          <w:p w:rsidR="00E30963" w:rsidRDefault="007705EF">
            <w:pPr>
              <w:autoSpaceDE w:val="0"/>
              <w:autoSpaceDN w:val="0"/>
              <w:snapToGrid w:val="0"/>
              <w:textAlignment w:val="center"/>
              <w:rPr>
                <w:rFonts w:ascii="楷体_GB2312" w:eastAsia="楷体_GB2312" w:hAnsi="宋体"/>
                <w:szCs w:val="24"/>
              </w:rPr>
            </w:pPr>
            <w:r>
              <w:rPr>
                <w:rFonts w:ascii="楷体_GB2312" w:eastAsia="楷体_GB2312" w:hAnsi="宋体" w:hint="eastAsia"/>
                <w:color w:val="000000"/>
                <w:szCs w:val="24"/>
              </w:rPr>
              <w:t>直流电源</w:t>
            </w:r>
          </w:p>
        </w:tc>
        <w:tc>
          <w:tcPr>
            <w:tcW w:w="1817" w:type="pct"/>
          </w:tcPr>
          <w:p w:rsidR="00E30963" w:rsidRDefault="007705EF">
            <w:pPr>
              <w:autoSpaceDE w:val="0"/>
              <w:autoSpaceDN w:val="0"/>
              <w:snapToGrid w:val="0"/>
              <w:textAlignment w:val="center"/>
              <w:rPr>
                <w:rFonts w:ascii="楷体_GB2312" w:eastAsia="楷体_GB2312" w:hAnsi="宋体"/>
                <w:szCs w:val="24"/>
              </w:rPr>
            </w:pPr>
            <w:r>
              <w:rPr>
                <w:rFonts w:ascii="楷体_GB2312" w:eastAsia="楷体_GB2312" w:hAnsi="宋体" w:hint="eastAsia"/>
                <w:szCs w:val="24"/>
              </w:rPr>
              <w:t>220V  允许偏差+15％，-20％</w:t>
            </w: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rPr>
              <w:t>3</w:t>
            </w:r>
          </w:p>
        </w:tc>
        <w:tc>
          <w:tcPr>
            <w:tcW w:w="1576" w:type="pct"/>
            <w:vAlign w:val="center"/>
          </w:tcPr>
          <w:p w:rsidR="00E30963" w:rsidRDefault="007705EF">
            <w:pPr>
              <w:autoSpaceDE w:val="0"/>
              <w:autoSpaceDN w:val="0"/>
              <w:snapToGrid w:val="0"/>
              <w:textAlignment w:val="center"/>
              <w:rPr>
                <w:rFonts w:ascii="楷体_GB2312" w:eastAsia="楷体_GB2312" w:hAnsi="宋体"/>
                <w:szCs w:val="24"/>
              </w:rPr>
            </w:pPr>
            <w:r>
              <w:rPr>
                <w:rFonts w:ascii="楷体_GB2312" w:eastAsia="楷体_GB2312" w:hAnsi="宋体" w:hint="eastAsia"/>
                <w:color w:val="000000"/>
                <w:szCs w:val="24"/>
              </w:rPr>
              <w:t>输出接点信号容量</w:t>
            </w:r>
          </w:p>
        </w:tc>
        <w:tc>
          <w:tcPr>
            <w:tcW w:w="1817" w:type="pct"/>
          </w:tcPr>
          <w:p w:rsidR="00E30963" w:rsidRDefault="007705EF">
            <w:pPr>
              <w:autoSpaceDE w:val="0"/>
              <w:autoSpaceDN w:val="0"/>
              <w:snapToGrid w:val="0"/>
              <w:textAlignment w:val="center"/>
              <w:rPr>
                <w:rFonts w:ascii="楷体_GB2312" w:eastAsia="楷体_GB2312" w:hAnsi="宋体"/>
                <w:color w:val="000000"/>
                <w:szCs w:val="24"/>
              </w:rPr>
            </w:pPr>
            <w:r>
              <w:rPr>
                <w:rFonts w:ascii="楷体_GB2312" w:eastAsia="楷体_GB2312" w:hAnsi="宋体" w:hint="eastAsia"/>
                <w:color w:val="000000"/>
                <w:szCs w:val="24"/>
              </w:rPr>
              <w:t>跳、合闸出口 DC220V, 5A （接通）</w:t>
            </w:r>
          </w:p>
          <w:p w:rsidR="00E30963" w:rsidRDefault="007705EF">
            <w:pPr>
              <w:autoSpaceDE w:val="0"/>
              <w:autoSpaceDN w:val="0"/>
              <w:snapToGrid w:val="0"/>
              <w:textAlignment w:val="center"/>
              <w:rPr>
                <w:rFonts w:ascii="楷体_GB2312" w:eastAsia="楷体_GB2312" w:hAnsi="宋体"/>
                <w:szCs w:val="24"/>
              </w:rPr>
            </w:pPr>
            <w:r>
              <w:rPr>
                <w:rFonts w:ascii="楷体_GB2312" w:eastAsia="楷体_GB2312" w:hAnsi="宋体" w:hint="eastAsia"/>
                <w:color w:val="000000"/>
                <w:szCs w:val="24"/>
              </w:rPr>
              <w:t>信号出口  DC220V, 50W （断开）</w:t>
            </w: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rPr>
              <w:t>4</w:t>
            </w:r>
          </w:p>
        </w:tc>
        <w:tc>
          <w:tcPr>
            <w:tcW w:w="1576" w:type="pct"/>
            <w:vAlign w:val="center"/>
          </w:tcPr>
          <w:p w:rsidR="00E30963" w:rsidRDefault="007705EF">
            <w:pPr>
              <w:autoSpaceDE w:val="0"/>
              <w:autoSpaceDN w:val="0"/>
              <w:snapToGrid w:val="0"/>
              <w:textAlignment w:val="center"/>
              <w:rPr>
                <w:rFonts w:ascii="楷体_GB2312" w:eastAsia="楷体_GB2312" w:hAnsi="宋体"/>
                <w:szCs w:val="24"/>
              </w:rPr>
            </w:pPr>
            <w:r>
              <w:rPr>
                <w:rFonts w:ascii="楷体_GB2312" w:eastAsia="楷体_GB2312" w:hAnsi="宋体" w:hint="eastAsia"/>
                <w:color w:val="000000"/>
                <w:szCs w:val="24"/>
              </w:rPr>
              <w:t>装置快速切换时间:</w:t>
            </w:r>
          </w:p>
        </w:tc>
        <w:tc>
          <w:tcPr>
            <w:tcW w:w="1817" w:type="pct"/>
          </w:tcPr>
          <w:p w:rsidR="00E30963" w:rsidRDefault="00E30963">
            <w:pPr>
              <w:autoSpaceDE w:val="0"/>
              <w:autoSpaceDN w:val="0"/>
              <w:snapToGrid w:val="0"/>
              <w:rPr>
                <w:rFonts w:ascii="楷体_GB2312" w:eastAsia="楷体_GB2312" w:hAnsi="宋体"/>
                <w:szCs w:val="24"/>
              </w:rPr>
            </w:pP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rPr>
              <w:t>4.1</w:t>
            </w:r>
          </w:p>
        </w:tc>
        <w:tc>
          <w:tcPr>
            <w:tcW w:w="1576" w:type="pct"/>
            <w:vAlign w:val="center"/>
          </w:tcPr>
          <w:p w:rsidR="00E30963" w:rsidRDefault="007705EF">
            <w:pPr>
              <w:autoSpaceDE w:val="0"/>
              <w:autoSpaceDN w:val="0"/>
              <w:snapToGrid w:val="0"/>
              <w:textAlignment w:val="center"/>
              <w:rPr>
                <w:rFonts w:ascii="楷体_GB2312" w:eastAsia="楷体_GB2312" w:hAnsi="宋体"/>
                <w:color w:val="000000"/>
                <w:szCs w:val="24"/>
              </w:rPr>
            </w:pPr>
            <w:r>
              <w:rPr>
                <w:rFonts w:ascii="楷体_GB2312" w:eastAsia="楷体_GB2312" w:hAnsi="宋体" w:hint="eastAsia"/>
                <w:szCs w:val="24"/>
              </w:rPr>
              <w:t>事故同时切换最小断电时间：</w:t>
            </w:r>
          </w:p>
        </w:tc>
        <w:tc>
          <w:tcPr>
            <w:tcW w:w="1817" w:type="pct"/>
          </w:tcPr>
          <w:p w:rsidR="00E30963" w:rsidRDefault="007705EF">
            <w:pPr>
              <w:autoSpaceDE w:val="0"/>
              <w:autoSpaceDN w:val="0"/>
              <w:adjustRightInd w:val="0"/>
              <w:snapToGrid w:val="0"/>
              <w:textAlignment w:val="baseline"/>
              <w:rPr>
                <w:rFonts w:ascii="楷体_GB2312" w:eastAsia="楷体_GB2312" w:hAnsi="宋体"/>
                <w:szCs w:val="24"/>
              </w:rPr>
            </w:pPr>
            <w:r>
              <w:rPr>
                <w:rFonts w:ascii="楷体_GB2312" w:eastAsia="楷体_GB2312" w:hAnsi="宋体" w:hint="eastAsia"/>
                <w:szCs w:val="24"/>
              </w:rPr>
              <w:t>≤ 11ms＋备用开关合闸时间-工作开关跳闸时间。</w:t>
            </w: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rPr>
              <w:t>4.2</w:t>
            </w:r>
          </w:p>
        </w:tc>
        <w:tc>
          <w:tcPr>
            <w:tcW w:w="1576" w:type="pct"/>
            <w:vAlign w:val="center"/>
          </w:tcPr>
          <w:p w:rsidR="00E30963" w:rsidRDefault="007705EF">
            <w:pPr>
              <w:autoSpaceDE w:val="0"/>
              <w:autoSpaceDN w:val="0"/>
              <w:snapToGrid w:val="0"/>
              <w:textAlignment w:val="center"/>
              <w:rPr>
                <w:rFonts w:ascii="楷体_GB2312" w:eastAsia="楷体_GB2312" w:hAnsi="宋体"/>
                <w:color w:val="000000"/>
                <w:szCs w:val="24"/>
              </w:rPr>
            </w:pPr>
            <w:r>
              <w:rPr>
                <w:rFonts w:ascii="楷体_GB2312" w:eastAsia="楷体_GB2312" w:hAnsi="宋体" w:hint="eastAsia"/>
                <w:szCs w:val="24"/>
              </w:rPr>
              <w:t>事故串联切换最小断电时间</w:t>
            </w:r>
          </w:p>
        </w:tc>
        <w:tc>
          <w:tcPr>
            <w:tcW w:w="1817" w:type="pct"/>
          </w:tcPr>
          <w:p w:rsidR="00E30963" w:rsidRDefault="007705EF">
            <w:pPr>
              <w:autoSpaceDE w:val="0"/>
              <w:autoSpaceDN w:val="0"/>
              <w:adjustRightInd w:val="0"/>
              <w:snapToGrid w:val="0"/>
              <w:textAlignment w:val="baseline"/>
              <w:rPr>
                <w:rFonts w:ascii="楷体_GB2312" w:eastAsia="楷体_GB2312" w:hAnsi="宋体"/>
                <w:szCs w:val="24"/>
              </w:rPr>
            </w:pPr>
            <w:r>
              <w:rPr>
                <w:rFonts w:ascii="楷体_GB2312" w:eastAsia="楷体_GB2312" w:hAnsi="宋体" w:hint="eastAsia"/>
                <w:szCs w:val="24"/>
              </w:rPr>
              <w:t>≤ 11ms＋备用开关合闸时间</w:t>
            </w: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rPr>
              <w:t>5</w:t>
            </w:r>
          </w:p>
        </w:tc>
        <w:tc>
          <w:tcPr>
            <w:tcW w:w="1576" w:type="pct"/>
            <w:vAlign w:val="center"/>
          </w:tcPr>
          <w:p w:rsidR="00E30963" w:rsidRDefault="007705EF">
            <w:pPr>
              <w:autoSpaceDE w:val="0"/>
              <w:autoSpaceDN w:val="0"/>
              <w:snapToGrid w:val="0"/>
              <w:textAlignment w:val="center"/>
              <w:rPr>
                <w:rFonts w:ascii="楷体_GB2312" w:eastAsia="楷体_GB2312" w:hAnsi="宋体"/>
                <w:szCs w:val="24"/>
              </w:rPr>
            </w:pPr>
            <w:r>
              <w:rPr>
                <w:rFonts w:ascii="楷体_GB2312" w:eastAsia="楷体_GB2312" w:hAnsi="宋体" w:hint="eastAsia"/>
                <w:color w:val="000000"/>
                <w:szCs w:val="24"/>
              </w:rPr>
              <w:t>测量精度</w:t>
            </w:r>
          </w:p>
        </w:tc>
        <w:tc>
          <w:tcPr>
            <w:tcW w:w="1817" w:type="pct"/>
          </w:tcPr>
          <w:p w:rsidR="00E30963" w:rsidRDefault="00E30963">
            <w:pPr>
              <w:pStyle w:val="a2"/>
              <w:snapToGrid w:val="0"/>
              <w:ind w:firstLine="0"/>
              <w:jc w:val="left"/>
              <w:rPr>
                <w:rFonts w:ascii="楷体_GB2312" w:eastAsia="楷体_GB2312" w:hAnsi="宋体"/>
                <w:color w:val="000000"/>
                <w:szCs w:val="24"/>
              </w:rPr>
            </w:pP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rPr>
              <w:t>5.1</w:t>
            </w:r>
          </w:p>
        </w:tc>
        <w:tc>
          <w:tcPr>
            <w:tcW w:w="1576" w:type="pct"/>
            <w:vAlign w:val="center"/>
          </w:tcPr>
          <w:p w:rsidR="00E30963" w:rsidRDefault="007705EF">
            <w:pPr>
              <w:autoSpaceDE w:val="0"/>
              <w:autoSpaceDN w:val="0"/>
              <w:snapToGrid w:val="0"/>
              <w:textAlignment w:val="center"/>
              <w:rPr>
                <w:rFonts w:ascii="楷体_GB2312" w:eastAsia="楷体_GB2312" w:hAnsi="宋体"/>
                <w:color w:val="000000"/>
                <w:szCs w:val="24"/>
              </w:rPr>
            </w:pPr>
            <w:r>
              <w:rPr>
                <w:rFonts w:ascii="楷体_GB2312" w:eastAsia="楷体_GB2312" w:hAnsi="宋体" w:hint="eastAsia"/>
                <w:color w:val="000000"/>
                <w:szCs w:val="24"/>
              </w:rPr>
              <w:t>电压</w:t>
            </w:r>
          </w:p>
        </w:tc>
        <w:tc>
          <w:tcPr>
            <w:tcW w:w="1817" w:type="pct"/>
          </w:tcPr>
          <w:p w:rsidR="00E30963" w:rsidRDefault="007705EF">
            <w:pPr>
              <w:pStyle w:val="a2"/>
              <w:snapToGrid w:val="0"/>
              <w:ind w:firstLine="0"/>
              <w:jc w:val="left"/>
              <w:rPr>
                <w:rFonts w:ascii="楷体_GB2312" w:eastAsia="楷体_GB2312" w:hAnsi="宋体"/>
                <w:color w:val="000000"/>
                <w:szCs w:val="24"/>
              </w:rPr>
            </w:pPr>
            <w:r>
              <w:rPr>
                <w:rFonts w:ascii="楷体_GB2312" w:eastAsia="楷体_GB2312" w:hAnsi="宋体" w:hint="eastAsia"/>
                <w:color w:val="000000"/>
                <w:szCs w:val="24"/>
              </w:rPr>
              <w:t>≤0.5%</w:t>
            </w: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rPr>
              <w:t>5.2</w:t>
            </w:r>
          </w:p>
        </w:tc>
        <w:tc>
          <w:tcPr>
            <w:tcW w:w="1576" w:type="pct"/>
            <w:vAlign w:val="center"/>
          </w:tcPr>
          <w:p w:rsidR="00E30963" w:rsidRDefault="007705EF">
            <w:pPr>
              <w:autoSpaceDE w:val="0"/>
              <w:autoSpaceDN w:val="0"/>
              <w:snapToGrid w:val="0"/>
              <w:textAlignment w:val="center"/>
              <w:rPr>
                <w:rFonts w:ascii="楷体_GB2312" w:eastAsia="楷体_GB2312" w:hAnsi="宋体"/>
                <w:color w:val="000000"/>
                <w:szCs w:val="24"/>
              </w:rPr>
            </w:pPr>
            <w:r>
              <w:rPr>
                <w:rFonts w:ascii="楷体_GB2312" w:eastAsia="楷体_GB2312" w:hAnsi="宋体" w:hint="eastAsia"/>
                <w:color w:val="000000"/>
                <w:szCs w:val="24"/>
              </w:rPr>
              <w:t>电流</w:t>
            </w:r>
          </w:p>
        </w:tc>
        <w:tc>
          <w:tcPr>
            <w:tcW w:w="1817" w:type="pct"/>
          </w:tcPr>
          <w:p w:rsidR="00E30963" w:rsidRDefault="007705EF">
            <w:pPr>
              <w:pStyle w:val="a2"/>
              <w:snapToGrid w:val="0"/>
              <w:ind w:firstLine="0"/>
              <w:jc w:val="left"/>
              <w:rPr>
                <w:rFonts w:ascii="楷体_GB2312" w:eastAsia="楷体_GB2312" w:hAnsi="宋体"/>
                <w:color w:val="000000"/>
                <w:szCs w:val="24"/>
              </w:rPr>
            </w:pPr>
            <w:r>
              <w:rPr>
                <w:rFonts w:ascii="楷体_GB2312" w:eastAsia="楷体_GB2312" w:hAnsi="宋体" w:hint="eastAsia"/>
                <w:color w:val="000000"/>
                <w:szCs w:val="24"/>
              </w:rPr>
              <w:t>≤0.5%</w:t>
            </w: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rPr>
              <w:t>5.3</w:t>
            </w:r>
          </w:p>
        </w:tc>
        <w:tc>
          <w:tcPr>
            <w:tcW w:w="1576" w:type="pct"/>
            <w:vAlign w:val="center"/>
          </w:tcPr>
          <w:p w:rsidR="00E30963" w:rsidRDefault="007705EF">
            <w:pPr>
              <w:autoSpaceDE w:val="0"/>
              <w:autoSpaceDN w:val="0"/>
              <w:snapToGrid w:val="0"/>
              <w:textAlignment w:val="center"/>
              <w:rPr>
                <w:rFonts w:ascii="楷体_GB2312" w:eastAsia="楷体_GB2312" w:hAnsi="宋体"/>
                <w:color w:val="000000"/>
                <w:szCs w:val="24"/>
              </w:rPr>
            </w:pPr>
            <w:r>
              <w:rPr>
                <w:rFonts w:ascii="楷体_GB2312" w:eastAsia="楷体_GB2312" w:hAnsi="宋体" w:hint="eastAsia"/>
                <w:color w:val="000000"/>
                <w:szCs w:val="24"/>
              </w:rPr>
              <w:t>频率</w:t>
            </w:r>
          </w:p>
        </w:tc>
        <w:tc>
          <w:tcPr>
            <w:tcW w:w="1817" w:type="pct"/>
          </w:tcPr>
          <w:p w:rsidR="00E30963" w:rsidRDefault="007705EF">
            <w:pPr>
              <w:pStyle w:val="a2"/>
              <w:snapToGrid w:val="0"/>
              <w:ind w:firstLine="0"/>
              <w:jc w:val="left"/>
              <w:rPr>
                <w:rFonts w:ascii="楷体_GB2312" w:eastAsia="楷体_GB2312" w:hAnsi="宋体"/>
                <w:color w:val="000000"/>
                <w:szCs w:val="24"/>
              </w:rPr>
            </w:pPr>
            <w:r>
              <w:rPr>
                <w:rFonts w:ascii="楷体_GB2312" w:eastAsia="楷体_GB2312" w:hAnsi="宋体" w:hint="eastAsia"/>
                <w:color w:val="000000"/>
                <w:szCs w:val="24"/>
              </w:rPr>
              <w:t>≤0.02Hz</w:t>
            </w: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rPr>
              <w:t>5.4</w:t>
            </w:r>
          </w:p>
        </w:tc>
        <w:tc>
          <w:tcPr>
            <w:tcW w:w="1576" w:type="pct"/>
            <w:vAlign w:val="center"/>
          </w:tcPr>
          <w:p w:rsidR="00E30963" w:rsidRDefault="007705EF">
            <w:pPr>
              <w:autoSpaceDE w:val="0"/>
              <w:autoSpaceDN w:val="0"/>
              <w:snapToGrid w:val="0"/>
              <w:textAlignment w:val="center"/>
              <w:rPr>
                <w:rFonts w:ascii="楷体_GB2312" w:eastAsia="楷体_GB2312" w:hAnsi="宋体"/>
                <w:color w:val="000000"/>
                <w:szCs w:val="24"/>
              </w:rPr>
            </w:pPr>
            <w:r>
              <w:rPr>
                <w:rFonts w:ascii="楷体_GB2312" w:eastAsia="楷体_GB2312" w:hAnsi="宋体" w:hint="eastAsia"/>
                <w:szCs w:val="24"/>
              </w:rPr>
              <w:t>相角</w:t>
            </w:r>
          </w:p>
        </w:tc>
        <w:tc>
          <w:tcPr>
            <w:tcW w:w="1817" w:type="pct"/>
          </w:tcPr>
          <w:p w:rsidR="00E30963" w:rsidRDefault="007705EF">
            <w:pPr>
              <w:pStyle w:val="a2"/>
              <w:snapToGrid w:val="0"/>
              <w:ind w:firstLine="0"/>
              <w:jc w:val="left"/>
              <w:rPr>
                <w:rFonts w:ascii="楷体_GB2312" w:eastAsia="楷体_GB2312" w:hAnsi="宋体"/>
                <w:color w:val="000000"/>
                <w:szCs w:val="24"/>
              </w:rPr>
            </w:pPr>
            <w:r>
              <w:rPr>
                <w:rFonts w:ascii="楷体_GB2312" w:eastAsia="楷体_GB2312" w:hAnsi="宋体" w:hint="eastAsia"/>
                <w:szCs w:val="24"/>
              </w:rPr>
              <w:t>≤0.2°</w:t>
            </w: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rPr>
              <w:t>6</w:t>
            </w:r>
          </w:p>
        </w:tc>
        <w:tc>
          <w:tcPr>
            <w:tcW w:w="1576" w:type="pct"/>
            <w:vAlign w:val="center"/>
          </w:tcPr>
          <w:p w:rsidR="00E30963" w:rsidRDefault="007705EF">
            <w:pPr>
              <w:autoSpaceDE w:val="0"/>
              <w:autoSpaceDN w:val="0"/>
              <w:snapToGrid w:val="0"/>
              <w:textAlignment w:val="center"/>
              <w:rPr>
                <w:rFonts w:ascii="楷体_GB2312" w:eastAsia="楷体_GB2312" w:hAnsi="宋体"/>
                <w:szCs w:val="24"/>
              </w:rPr>
            </w:pPr>
            <w:r>
              <w:rPr>
                <w:rFonts w:ascii="楷体_GB2312" w:eastAsia="楷体_GB2312" w:hAnsi="宋体" w:hint="eastAsia"/>
                <w:color w:val="000000"/>
                <w:szCs w:val="24"/>
              </w:rPr>
              <w:t>功率消耗</w:t>
            </w:r>
          </w:p>
        </w:tc>
        <w:tc>
          <w:tcPr>
            <w:tcW w:w="1817" w:type="pct"/>
          </w:tcPr>
          <w:p w:rsidR="00E30963" w:rsidRDefault="00E30963">
            <w:pPr>
              <w:autoSpaceDE w:val="0"/>
              <w:autoSpaceDN w:val="0"/>
              <w:snapToGrid w:val="0"/>
              <w:rPr>
                <w:rFonts w:ascii="楷体_GB2312" w:eastAsia="楷体_GB2312" w:hAnsi="宋体"/>
                <w:szCs w:val="24"/>
              </w:rPr>
            </w:pP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rPr>
              <w:t>6.1</w:t>
            </w:r>
          </w:p>
        </w:tc>
        <w:tc>
          <w:tcPr>
            <w:tcW w:w="1576" w:type="pct"/>
            <w:vAlign w:val="center"/>
          </w:tcPr>
          <w:p w:rsidR="00E30963" w:rsidRDefault="007705EF">
            <w:pPr>
              <w:autoSpaceDE w:val="0"/>
              <w:autoSpaceDN w:val="0"/>
              <w:snapToGrid w:val="0"/>
              <w:textAlignment w:val="center"/>
              <w:rPr>
                <w:rFonts w:ascii="楷体_GB2312" w:eastAsia="楷体_GB2312" w:hAnsi="宋体"/>
                <w:color w:val="000000"/>
                <w:szCs w:val="24"/>
              </w:rPr>
            </w:pPr>
            <w:r>
              <w:rPr>
                <w:rFonts w:ascii="楷体_GB2312" w:eastAsia="楷体_GB2312" w:hAnsi="宋体" w:hint="eastAsia"/>
                <w:color w:val="000000"/>
                <w:szCs w:val="24"/>
              </w:rPr>
              <w:t>交流电流回路：</w:t>
            </w:r>
          </w:p>
        </w:tc>
        <w:tc>
          <w:tcPr>
            <w:tcW w:w="1817" w:type="pct"/>
          </w:tcPr>
          <w:p w:rsidR="00E30963" w:rsidRDefault="007705EF">
            <w:pPr>
              <w:pStyle w:val="a2"/>
              <w:snapToGrid w:val="0"/>
              <w:ind w:firstLine="0"/>
              <w:jc w:val="left"/>
              <w:rPr>
                <w:rFonts w:ascii="楷体_GB2312" w:eastAsia="楷体_GB2312" w:hAnsi="宋体"/>
                <w:color w:val="000000"/>
                <w:szCs w:val="24"/>
              </w:rPr>
            </w:pPr>
            <w:r>
              <w:rPr>
                <w:rFonts w:ascii="楷体_GB2312" w:eastAsia="楷体_GB2312" w:hAnsi="宋体" w:hint="eastAsia"/>
                <w:color w:val="000000"/>
                <w:szCs w:val="24"/>
              </w:rPr>
              <w:t>当I=5A时，不大于1.0VA/相</w:t>
            </w: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rPr>
              <w:t>6.2</w:t>
            </w:r>
          </w:p>
        </w:tc>
        <w:tc>
          <w:tcPr>
            <w:tcW w:w="1576" w:type="pct"/>
            <w:vAlign w:val="center"/>
          </w:tcPr>
          <w:p w:rsidR="00E30963" w:rsidRDefault="007705EF">
            <w:pPr>
              <w:autoSpaceDE w:val="0"/>
              <w:autoSpaceDN w:val="0"/>
              <w:snapToGrid w:val="0"/>
              <w:textAlignment w:val="center"/>
              <w:rPr>
                <w:rFonts w:ascii="楷体_GB2312" w:eastAsia="楷体_GB2312" w:hAnsi="宋体"/>
                <w:color w:val="000000"/>
                <w:szCs w:val="24"/>
              </w:rPr>
            </w:pPr>
            <w:r>
              <w:rPr>
                <w:rFonts w:ascii="楷体_GB2312" w:eastAsia="楷体_GB2312" w:hAnsi="宋体" w:hint="eastAsia"/>
                <w:color w:val="000000"/>
                <w:szCs w:val="24"/>
              </w:rPr>
              <w:t>交流电压回路：</w:t>
            </w:r>
          </w:p>
        </w:tc>
        <w:tc>
          <w:tcPr>
            <w:tcW w:w="1817" w:type="pct"/>
          </w:tcPr>
          <w:p w:rsidR="00E30963" w:rsidRDefault="007705EF">
            <w:pPr>
              <w:pStyle w:val="a2"/>
              <w:snapToGrid w:val="0"/>
              <w:ind w:firstLine="0"/>
              <w:jc w:val="left"/>
              <w:rPr>
                <w:rFonts w:ascii="楷体_GB2312" w:eastAsia="楷体_GB2312" w:hAnsi="宋体"/>
                <w:color w:val="000000"/>
                <w:szCs w:val="24"/>
              </w:rPr>
            </w:pPr>
            <w:r>
              <w:rPr>
                <w:rFonts w:ascii="楷体_GB2312" w:eastAsia="楷体_GB2312" w:hAnsi="宋体" w:hint="eastAsia"/>
                <w:color w:val="000000"/>
                <w:szCs w:val="24"/>
              </w:rPr>
              <w:t>当U=100V时，不大于0.5VA/相</w:t>
            </w: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rPr>
              <w:t>6.3</w:t>
            </w:r>
          </w:p>
        </w:tc>
        <w:tc>
          <w:tcPr>
            <w:tcW w:w="1576" w:type="pct"/>
            <w:vAlign w:val="center"/>
          </w:tcPr>
          <w:p w:rsidR="00E30963" w:rsidRDefault="007705EF">
            <w:pPr>
              <w:autoSpaceDE w:val="0"/>
              <w:autoSpaceDN w:val="0"/>
              <w:snapToGrid w:val="0"/>
              <w:textAlignment w:val="center"/>
              <w:rPr>
                <w:rFonts w:ascii="楷体_GB2312" w:eastAsia="楷体_GB2312" w:hAnsi="宋体"/>
                <w:color w:val="000000"/>
                <w:szCs w:val="24"/>
              </w:rPr>
            </w:pPr>
            <w:r>
              <w:rPr>
                <w:rFonts w:ascii="楷体_GB2312" w:eastAsia="楷体_GB2312" w:hAnsi="宋体" w:hint="eastAsia"/>
                <w:color w:val="000000"/>
                <w:szCs w:val="24"/>
              </w:rPr>
              <w:t>直流电源回路</w:t>
            </w:r>
          </w:p>
        </w:tc>
        <w:tc>
          <w:tcPr>
            <w:tcW w:w="1817" w:type="pct"/>
          </w:tcPr>
          <w:p w:rsidR="00E30963" w:rsidRDefault="007705EF">
            <w:pPr>
              <w:pStyle w:val="a2"/>
              <w:snapToGrid w:val="0"/>
              <w:ind w:firstLine="0"/>
              <w:jc w:val="left"/>
              <w:rPr>
                <w:rFonts w:ascii="楷体_GB2312" w:eastAsia="楷体_GB2312" w:hAnsi="宋体"/>
                <w:color w:val="000000"/>
                <w:szCs w:val="24"/>
              </w:rPr>
            </w:pPr>
            <w:r>
              <w:rPr>
                <w:rFonts w:ascii="楷体_GB2312" w:eastAsia="楷体_GB2312" w:hAnsi="宋体" w:hint="eastAsia"/>
                <w:color w:val="000000"/>
                <w:szCs w:val="24"/>
              </w:rPr>
              <w:t>正常&lt;15W，跳闸&lt;25W</w:t>
            </w: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rPr>
              <w:t>7</w:t>
            </w:r>
          </w:p>
        </w:tc>
        <w:tc>
          <w:tcPr>
            <w:tcW w:w="1576" w:type="pct"/>
            <w:vAlign w:val="center"/>
          </w:tcPr>
          <w:p w:rsidR="00E30963" w:rsidRDefault="007705EF">
            <w:pPr>
              <w:autoSpaceDE w:val="0"/>
              <w:autoSpaceDN w:val="0"/>
              <w:snapToGrid w:val="0"/>
              <w:textAlignment w:val="center"/>
              <w:rPr>
                <w:rFonts w:ascii="楷体_GB2312" w:eastAsia="楷体_GB2312" w:hAnsi="宋体"/>
                <w:szCs w:val="24"/>
              </w:rPr>
            </w:pPr>
            <w:r>
              <w:rPr>
                <w:rFonts w:ascii="楷体_GB2312" w:eastAsia="楷体_GB2312" w:hAnsi="宋体" w:hint="eastAsia"/>
                <w:color w:val="000000"/>
                <w:szCs w:val="24"/>
              </w:rPr>
              <w:t>过载能力</w:t>
            </w:r>
          </w:p>
        </w:tc>
        <w:tc>
          <w:tcPr>
            <w:tcW w:w="1817" w:type="pct"/>
          </w:tcPr>
          <w:p w:rsidR="00E30963" w:rsidRDefault="007705EF">
            <w:pPr>
              <w:snapToGrid w:val="0"/>
              <w:rPr>
                <w:rFonts w:ascii="楷体_GB2312" w:eastAsia="楷体_GB2312" w:hAnsi="宋体"/>
                <w:szCs w:val="24"/>
              </w:rPr>
            </w:pPr>
            <w:r>
              <w:rPr>
                <w:rFonts w:ascii="楷体_GB2312" w:eastAsia="楷体_GB2312" w:hAnsi="宋体" w:hint="eastAsia"/>
                <w:szCs w:val="24"/>
              </w:rPr>
              <w:t>交流电流：2倍额定电流，连续工作；10倍额定电流，允许10s；40倍额定电流，允许1s。</w:t>
            </w:r>
          </w:p>
          <w:p w:rsidR="00E30963" w:rsidRDefault="007705EF">
            <w:pPr>
              <w:autoSpaceDE w:val="0"/>
              <w:autoSpaceDN w:val="0"/>
              <w:snapToGrid w:val="0"/>
              <w:textAlignment w:val="center"/>
              <w:rPr>
                <w:rFonts w:ascii="楷体_GB2312" w:eastAsia="楷体_GB2312" w:hAnsi="宋体"/>
                <w:szCs w:val="24"/>
              </w:rPr>
            </w:pPr>
            <w:r>
              <w:rPr>
                <w:rFonts w:ascii="楷体_GB2312" w:eastAsia="楷体_GB2312" w:hAnsi="宋体" w:hint="eastAsia"/>
                <w:szCs w:val="24"/>
              </w:rPr>
              <w:t>交流电压：1.2倍额定电压，连续工作；1.4倍额定电压，允许10s。</w:t>
            </w: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bl>
    <w:p w:rsidR="00E30963" w:rsidRDefault="007705EF">
      <w:pPr>
        <w:snapToGrid w:val="0"/>
        <w:outlineLvl w:val="2"/>
        <w:rPr>
          <w:rFonts w:ascii="楷体_GB2312" w:eastAsia="楷体_GB2312" w:hAnsi="宋体"/>
          <w:szCs w:val="24"/>
        </w:rPr>
      </w:pPr>
      <w:bookmarkStart w:id="605" w:name="_Toc156890696"/>
      <w:r>
        <w:rPr>
          <w:rFonts w:ascii="楷体_GB2312" w:eastAsia="楷体_GB2312" w:hAnsi="宋体" w:hint="eastAsia"/>
          <w:szCs w:val="24"/>
        </w:rPr>
        <w:t>4.2  技术性能及要求</w:t>
      </w:r>
      <w:bookmarkEnd w:id="605"/>
    </w:p>
    <w:p w:rsidR="00E30963" w:rsidRDefault="007705EF">
      <w:pPr>
        <w:autoSpaceDE w:val="0"/>
        <w:autoSpaceDN w:val="0"/>
        <w:adjustRightInd w:val="0"/>
        <w:snapToGrid w:val="0"/>
        <w:rPr>
          <w:rFonts w:ascii="楷体_GB2312" w:eastAsia="楷体_GB2312" w:hAnsi="宋体"/>
          <w:color w:val="000000"/>
          <w:szCs w:val="24"/>
        </w:rPr>
      </w:pPr>
      <w:r>
        <w:rPr>
          <w:rFonts w:ascii="楷体_GB2312" w:eastAsia="楷体_GB2312" w:hAnsi="宋体" w:hint="eastAsia"/>
          <w:color w:val="000000"/>
          <w:szCs w:val="24"/>
        </w:rPr>
        <w:t>4.2.1 装置应该符合各项国家标准和地方电力规范；</w:t>
      </w:r>
    </w:p>
    <w:p w:rsidR="00E30963" w:rsidRDefault="007705EF">
      <w:pPr>
        <w:autoSpaceDE w:val="0"/>
        <w:autoSpaceDN w:val="0"/>
        <w:adjustRightInd w:val="0"/>
        <w:snapToGrid w:val="0"/>
        <w:rPr>
          <w:rFonts w:ascii="楷体_GB2312" w:eastAsia="楷体_GB2312" w:hAnsi="宋体"/>
          <w:color w:val="000000"/>
          <w:szCs w:val="24"/>
        </w:rPr>
      </w:pPr>
      <w:r>
        <w:rPr>
          <w:rFonts w:ascii="楷体_GB2312" w:eastAsia="楷体_GB2312" w:hAnsi="宋体" w:hint="eastAsia"/>
          <w:color w:val="000000"/>
          <w:szCs w:val="24"/>
        </w:rPr>
        <w:t>4.2.2 装置应该满足当地的各种气候条件下安全稳定工作。</w:t>
      </w:r>
    </w:p>
    <w:p w:rsidR="00E30963" w:rsidRDefault="007705EF">
      <w:pPr>
        <w:autoSpaceDE w:val="0"/>
        <w:autoSpaceDN w:val="0"/>
        <w:adjustRightInd w:val="0"/>
        <w:snapToGrid w:val="0"/>
        <w:rPr>
          <w:rFonts w:ascii="楷体_GB2312" w:eastAsia="楷体_GB2312" w:hAnsi="宋体"/>
          <w:color w:val="000000"/>
          <w:szCs w:val="24"/>
        </w:rPr>
      </w:pPr>
      <w:r>
        <w:rPr>
          <w:rFonts w:ascii="楷体_GB2312" w:eastAsia="楷体_GB2312" w:hAnsi="宋体" w:hint="eastAsia"/>
          <w:color w:val="000000"/>
          <w:szCs w:val="24"/>
        </w:rPr>
        <w:t>4.2.3 装置应适应单母分段或单母接线方式下的快速切换。</w:t>
      </w:r>
    </w:p>
    <w:p w:rsidR="00E30963" w:rsidRDefault="007705EF">
      <w:pPr>
        <w:autoSpaceDE w:val="0"/>
        <w:autoSpaceDN w:val="0"/>
        <w:adjustRightInd w:val="0"/>
        <w:snapToGrid w:val="0"/>
        <w:ind w:left="799" w:hangingChars="333" w:hanging="799"/>
        <w:rPr>
          <w:rFonts w:ascii="楷体_GB2312" w:eastAsia="楷体_GB2312" w:hAnsi="宋体"/>
          <w:color w:val="000000"/>
          <w:szCs w:val="24"/>
        </w:rPr>
      </w:pPr>
      <w:r>
        <w:rPr>
          <w:rFonts w:ascii="楷体_GB2312" w:eastAsia="楷体_GB2312" w:hAnsi="宋体" w:hint="eastAsia"/>
          <w:color w:val="000000"/>
          <w:szCs w:val="24"/>
        </w:rPr>
        <w:t>4.2.4 装置应该具有保护启动功能，当任一段进线处主保护动作、另一段母线上电压正常时，启动快速切换装置；</w:t>
      </w:r>
    </w:p>
    <w:p w:rsidR="00E30963" w:rsidRDefault="007705EF">
      <w:pPr>
        <w:autoSpaceDE w:val="0"/>
        <w:autoSpaceDN w:val="0"/>
        <w:adjustRightInd w:val="0"/>
        <w:snapToGrid w:val="0"/>
        <w:ind w:left="799" w:hangingChars="333" w:hanging="799"/>
        <w:rPr>
          <w:rFonts w:ascii="楷体_GB2312" w:eastAsia="楷体_GB2312" w:hAnsi="宋体" w:cs="宋体"/>
          <w:kern w:val="0"/>
          <w:szCs w:val="24"/>
        </w:rPr>
      </w:pPr>
      <w:r>
        <w:rPr>
          <w:rFonts w:ascii="楷体_GB2312" w:eastAsia="楷体_GB2312" w:hAnsi="宋体" w:hint="eastAsia"/>
          <w:szCs w:val="24"/>
        </w:rPr>
        <w:t>4.2.5 为解决</w:t>
      </w:r>
      <w:r>
        <w:rPr>
          <w:rFonts w:ascii="楷体_GB2312" w:eastAsia="楷体_GB2312" w:hAnsi="宋体" w:cs="宋体" w:hint="eastAsia"/>
          <w:kern w:val="0"/>
          <w:szCs w:val="24"/>
        </w:rPr>
        <w:t>对侧变电站相邻线路故障引起的“晃电”现象，快切装置必须具有成熟的解决方式；</w:t>
      </w:r>
    </w:p>
    <w:p w:rsidR="00E30963" w:rsidRDefault="007705EF">
      <w:pPr>
        <w:autoSpaceDE w:val="0"/>
        <w:autoSpaceDN w:val="0"/>
        <w:adjustRightInd w:val="0"/>
        <w:snapToGrid w:val="0"/>
        <w:rPr>
          <w:rFonts w:ascii="楷体_GB2312" w:eastAsia="楷体_GB2312" w:hAnsi="宋体"/>
          <w:szCs w:val="24"/>
        </w:rPr>
      </w:pPr>
      <w:r>
        <w:rPr>
          <w:rFonts w:ascii="楷体_GB2312" w:eastAsia="楷体_GB2312" w:hAnsi="宋体" w:cs="宋体" w:hint="eastAsia"/>
          <w:kern w:val="0"/>
          <w:szCs w:val="24"/>
        </w:rPr>
        <w:t>4.2.6 装置应具有无流启动功能；</w:t>
      </w:r>
    </w:p>
    <w:p w:rsidR="00E30963" w:rsidRDefault="007705EF">
      <w:pPr>
        <w:autoSpaceDE w:val="0"/>
        <w:autoSpaceDN w:val="0"/>
        <w:adjustRightInd w:val="0"/>
        <w:snapToGrid w:val="0"/>
        <w:ind w:left="799" w:hangingChars="333" w:hanging="799"/>
        <w:rPr>
          <w:rFonts w:ascii="楷体_GB2312" w:eastAsia="楷体_GB2312" w:hAnsi="宋体"/>
          <w:color w:val="000000"/>
          <w:szCs w:val="24"/>
        </w:rPr>
      </w:pPr>
      <w:r>
        <w:rPr>
          <w:rFonts w:ascii="楷体_GB2312" w:eastAsia="楷体_GB2312" w:hAnsi="宋体" w:hint="eastAsia"/>
          <w:color w:val="000000"/>
          <w:szCs w:val="24"/>
        </w:rPr>
        <w:t xml:space="preserve">4.2.7 装置应具有失压启动功能，当母线电压低于设定值，且备用电源电压正常时，装置应能通过整定延时或设定残压值合上备用电源； </w:t>
      </w:r>
    </w:p>
    <w:p w:rsidR="00E30963" w:rsidRDefault="007705EF">
      <w:pPr>
        <w:autoSpaceDE w:val="0"/>
        <w:autoSpaceDN w:val="0"/>
        <w:adjustRightInd w:val="0"/>
        <w:snapToGrid w:val="0"/>
        <w:ind w:left="799" w:hangingChars="333" w:hanging="799"/>
        <w:rPr>
          <w:rFonts w:ascii="楷体_GB2312" w:eastAsia="楷体_GB2312" w:hAnsi="宋体"/>
          <w:color w:val="000000"/>
          <w:szCs w:val="24"/>
        </w:rPr>
      </w:pPr>
      <w:r>
        <w:rPr>
          <w:rFonts w:ascii="楷体_GB2312" w:eastAsia="楷体_GB2312" w:hAnsi="宋体" w:hint="eastAsia"/>
          <w:color w:val="000000"/>
          <w:szCs w:val="24"/>
        </w:rPr>
        <w:t>4.2.8 装置应具有开关偷跳启动功能，如某段进线开关偷跳，另一段母线上电压正常，启动快速切换装置；</w:t>
      </w:r>
    </w:p>
    <w:p w:rsidR="00E30963" w:rsidRDefault="007705EF">
      <w:pPr>
        <w:autoSpaceDE w:val="0"/>
        <w:autoSpaceDN w:val="0"/>
        <w:adjustRightInd w:val="0"/>
        <w:snapToGrid w:val="0"/>
        <w:rPr>
          <w:rFonts w:ascii="楷体_GB2312" w:eastAsia="楷体_GB2312" w:hAnsi="宋体"/>
          <w:color w:val="000000"/>
          <w:szCs w:val="24"/>
        </w:rPr>
      </w:pPr>
      <w:r>
        <w:rPr>
          <w:rFonts w:ascii="楷体_GB2312" w:eastAsia="楷体_GB2312" w:hAnsi="宋体" w:hint="eastAsia"/>
          <w:color w:val="000000"/>
          <w:szCs w:val="24"/>
        </w:rPr>
        <w:t>4.2.9 可实现远方DCS启动及闭锁快速切换装置；</w:t>
      </w:r>
    </w:p>
    <w:p w:rsidR="00E30963" w:rsidRDefault="007705EF">
      <w:pPr>
        <w:autoSpaceDE w:val="0"/>
        <w:autoSpaceDN w:val="0"/>
        <w:adjustRightInd w:val="0"/>
        <w:snapToGrid w:val="0"/>
        <w:rPr>
          <w:rFonts w:ascii="楷体_GB2312" w:eastAsia="楷体_GB2312" w:hAnsi="宋体"/>
          <w:szCs w:val="24"/>
        </w:rPr>
      </w:pPr>
      <w:r>
        <w:rPr>
          <w:rFonts w:ascii="楷体_GB2312" w:eastAsia="楷体_GB2312" w:hAnsi="宋体" w:hint="eastAsia"/>
          <w:szCs w:val="24"/>
        </w:rPr>
        <w:lastRenderedPageBreak/>
        <w:t>4.2.10 装置应具备齐全的切换方式，应具有多种切换方式。</w:t>
      </w:r>
    </w:p>
    <w:p w:rsidR="00E30963" w:rsidRDefault="007705EF">
      <w:pPr>
        <w:adjustRightInd w:val="0"/>
        <w:snapToGrid w:val="0"/>
        <w:ind w:left="799" w:hangingChars="333" w:hanging="799"/>
        <w:rPr>
          <w:rFonts w:ascii="楷体_GB2312" w:eastAsia="楷体_GB2312" w:hAnsi="宋体"/>
          <w:szCs w:val="24"/>
        </w:rPr>
      </w:pPr>
      <w:r>
        <w:rPr>
          <w:rFonts w:ascii="楷体_GB2312" w:eastAsia="楷体_GB2312" w:hAnsi="宋体" w:hint="eastAsia"/>
          <w:szCs w:val="24"/>
        </w:rPr>
        <w:t>4.2.11装置应具备快速切换、残压切换、长延时切换或相似原理的多种实现方式，装置需有三种切换起动方式，即：正常、事故、不正常切换起动方式；三种切换方式，即：串联、并联、同时切换。为防止切换时将备用电源投入故障从而引起事故扩大，起动任何切换时，将同时输出一个短时闭合的接点信号，同时将备用分支后加速保护投入，以便瞬时切除故障。</w:t>
      </w:r>
    </w:p>
    <w:p w:rsidR="00E30963" w:rsidRDefault="007705EF">
      <w:pPr>
        <w:autoSpaceDE w:val="0"/>
        <w:autoSpaceDN w:val="0"/>
        <w:adjustRightInd w:val="0"/>
        <w:snapToGrid w:val="0"/>
        <w:rPr>
          <w:rFonts w:ascii="楷体_GB2312" w:eastAsia="楷体_GB2312" w:hAnsi="宋体"/>
          <w:szCs w:val="24"/>
        </w:rPr>
      </w:pPr>
      <w:r>
        <w:rPr>
          <w:rFonts w:ascii="楷体_GB2312" w:eastAsia="楷体_GB2312" w:hAnsi="宋体" w:hint="eastAsia"/>
          <w:szCs w:val="24"/>
        </w:rPr>
        <w:t>4.2.12 装置应具备完备的切换闭锁功能。</w:t>
      </w:r>
    </w:p>
    <w:p w:rsidR="00E30963" w:rsidRDefault="007705EF">
      <w:pPr>
        <w:autoSpaceDE w:val="0"/>
        <w:autoSpaceDN w:val="0"/>
        <w:adjustRightInd w:val="0"/>
        <w:snapToGrid w:val="0"/>
        <w:ind w:left="900" w:hangingChars="375" w:hanging="900"/>
        <w:rPr>
          <w:rFonts w:ascii="楷体_GB2312" w:eastAsia="楷体_GB2312" w:hAnsi="宋体"/>
          <w:color w:val="FF0000"/>
          <w:szCs w:val="24"/>
        </w:rPr>
      </w:pPr>
      <w:r>
        <w:rPr>
          <w:rFonts w:ascii="楷体_GB2312" w:eastAsia="楷体_GB2312" w:hAnsi="宋体" w:hint="eastAsia"/>
          <w:szCs w:val="24"/>
        </w:rPr>
        <w:t>4.2.13 装置自复位功能。 对于瞬时性故障现象，装置应闭锁并告警，当恢复正常后，装置应具备自动复归的功能，以便快切装置有效发挥作用。</w:t>
      </w:r>
    </w:p>
    <w:p w:rsidR="00E30963" w:rsidRDefault="007705EF">
      <w:pPr>
        <w:autoSpaceDE w:val="0"/>
        <w:autoSpaceDN w:val="0"/>
        <w:adjustRightInd w:val="0"/>
        <w:snapToGrid w:val="0"/>
        <w:ind w:left="900" w:hangingChars="375" w:hanging="900"/>
        <w:rPr>
          <w:rFonts w:ascii="楷体_GB2312" w:eastAsia="楷体_GB2312" w:hAnsi="宋体"/>
          <w:color w:val="000000"/>
          <w:szCs w:val="24"/>
        </w:rPr>
      </w:pPr>
      <w:r>
        <w:rPr>
          <w:rFonts w:ascii="楷体_GB2312" w:eastAsia="楷体_GB2312" w:hAnsi="宋体" w:hint="eastAsia"/>
          <w:color w:val="000000"/>
          <w:szCs w:val="24"/>
        </w:rPr>
        <w:t>4.2.14 装置应该具有时钟同步功能。</w:t>
      </w:r>
      <w:r>
        <w:rPr>
          <w:rFonts w:ascii="楷体_GB2312" w:eastAsia="楷体_GB2312" w:hAnsi="宋体" w:hint="eastAsia"/>
          <w:szCs w:val="24"/>
        </w:rPr>
        <w:t>装置应具备软件对时和硬件对时功能。硬件对时支持秒脉冲对时模式和IRIG-B码对时模式，装置自动识别硬件对时模式，对时误差≤1ms。</w:t>
      </w:r>
    </w:p>
    <w:p w:rsidR="00E30963" w:rsidRDefault="007705EF">
      <w:pPr>
        <w:autoSpaceDE w:val="0"/>
        <w:autoSpaceDN w:val="0"/>
        <w:adjustRightInd w:val="0"/>
        <w:snapToGrid w:val="0"/>
        <w:ind w:left="900" w:hangingChars="375" w:hanging="900"/>
        <w:rPr>
          <w:rFonts w:ascii="楷体_GB2312" w:eastAsia="楷体_GB2312" w:hAnsi="宋体"/>
          <w:color w:val="000000"/>
          <w:szCs w:val="24"/>
        </w:rPr>
      </w:pPr>
      <w:r>
        <w:rPr>
          <w:rFonts w:ascii="楷体_GB2312" w:eastAsia="楷体_GB2312" w:hAnsi="宋体" w:hint="eastAsia"/>
          <w:color w:val="000000"/>
          <w:szCs w:val="24"/>
        </w:rPr>
        <w:t>4.2.1</w:t>
      </w:r>
      <w:bookmarkStart w:id="606" w:name="_Toc192044172"/>
      <w:r>
        <w:rPr>
          <w:rFonts w:ascii="楷体_GB2312" w:eastAsia="楷体_GB2312" w:hAnsi="宋体" w:hint="eastAsia"/>
          <w:color w:val="000000"/>
          <w:szCs w:val="24"/>
        </w:rPr>
        <w:t>5 装置应具有</w:t>
      </w:r>
      <w:r>
        <w:rPr>
          <w:rFonts w:ascii="楷体_GB2312" w:eastAsia="楷体_GB2312" w:hAnsi="宋体" w:hint="eastAsia"/>
          <w:szCs w:val="24"/>
        </w:rPr>
        <w:t>故障录波及信息记录功能</w:t>
      </w:r>
      <w:bookmarkEnd w:id="606"/>
      <w:r>
        <w:rPr>
          <w:rFonts w:ascii="楷体_GB2312" w:eastAsia="楷体_GB2312" w:hAnsi="宋体" w:hint="eastAsia"/>
          <w:szCs w:val="24"/>
        </w:rPr>
        <w:t>，信息记录全面，包括动作事件、告警事件、开入开出变位信息、装置自检、运行事件及录波事件等。通过查看这些事件记录，可以全面了解设备的运行状况。</w:t>
      </w:r>
    </w:p>
    <w:p w:rsidR="00E30963" w:rsidRDefault="007705EF">
      <w:pPr>
        <w:autoSpaceDE w:val="0"/>
        <w:autoSpaceDN w:val="0"/>
        <w:adjustRightInd w:val="0"/>
        <w:snapToGrid w:val="0"/>
        <w:rPr>
          <w:rFonts w:ascii="楷体_GB2312" w:eastAsia="楷体_GB2312" w:hAnsi="宋体"/>
          <w:color w:val="000000"/>
          <w:szCs w:val="24"/>
        </w:rPr>
      </w:pPr>
      <w:r>
        <w:rPr>
          <w:rFonts w:ascii="楷体_GB2312" w:eastAsia="楷体_GB2312" w:hAnsi="宋体" w:hint="eastAsia"/>
          <w:color w:val="000000"/>
          <w:szCs w:val="24"/>
        </w:rPr>
        <w:t>4.2.16 装置应该</w:t>
      </w:r>
      <w:r>
        <w:rPr>
          <w:rFonts w:ascii="楷体_GB2312" w:eastAsia="楷体_GB2312" w:hAnsi="宋体" w:hint="eastAsia"/>
          <w:szCs w:val="24"/>
        </w:rPr>
        <w:t>支持RS485通信接口。</w:t>
      </w:r>
    </w:p>
    <w:p w:rsidR="00E30963" w:rsidRDefault="007705EF">
      <w:pPr>
        <w:autoSpaceDE w:val="0"/>
        <w:autoSpaceDN w:val="0"/>
        <w:adjustRightInd w:val="0"/>
        <w:snapToGrid w:val="0"/>
        <w:rPr>
          <w:rFonts w:ascii="楷体_GB2312" w:eastAsia="楷体_GB2312" w:hAnsi="宋体"/>
          <w:szCs w:val="24"/>
        </w:rPr>
      </w:pPr>
      <w:r>
        <w:rPr>
          <w:rFonts w:ascii="楷体_GB2312" w:eastAsia="楷体_GB2312" w:hAnsi="宋体" w:hint="eastAsia"/>
          <w:szCs w:val="24"/>
        </w:rPr>
        <w:t>4.2.17 装置需要与35kV变压器保护、10kV进线保护等装置集中组屏安装。。</w:t>
      </w:r>
    </w:p>
    <w:p w:rsidR="00E30963" w:rsidRDefault="007705EF">
      <w:pPr>
        <w:snapToGrid w:val="0"/>
        <w:ind w:left="799" w:hangingChars="333" w:hanging="799"/>
        <w:rPr>
          <w:rFonts w:ascii="楷体_GB2312" w:eastAsia="楷体_GB2312" w:hAnsi="宋体"/>
          <w:color w:val="000000"/>
          <w:szCs w:val="24"/>
        </w:rPr>
      </w:pPr>
      <w:r>
        <w:rPr>
          <w:rFonts w:ascii="楷体_GB2312" w:eastAsia="楷体_GB2312" w:hAnsi="宋体" w:hint="eastAsia"/>
          <w:color w:val="000000"/>
          <w:szCs w:val="24"/>
        </w:rPr>
        <w:t>4.2.18装置应具有自检功能，可在线自动检测内部电路、合跳闸出口、直流电源和所设参数等内部运行情况，发现异常自动报警，并可显示故障位置和打印事故原因。</w:t>
      </w:r>
    </w:p>
    <w:p w:rsidR="00E30963" w:rsidRDefault="007705EF">
      <w:pPr>
        <w:snapToGrid w:val="0"/>
        <w:outlineLvl w:val="2"/>
        <w:rPr>
          <w:rFonts w:ascii="楷体_GB2312" w:eastAsia="楷体_GB2312" w:hAnsi="宋体"/>
          <w:szCs w:val="24"/>
        </w:rPr>
      </w:pPr>
      <w:bookmarkStart w:id="607" w:name="_Toc166555343"/>
      <w:r>
        <w:rPr>
          <w:rFonts w:ascii="楷体_GB2312" w:eastAsia="楷体_GB2312" w:hAnsi="宋体" w:hint="eastAsia"/>
          <w:szCs w:val="24"/>
        </w:rPr>
        <w:t>4.3 屏柜技术条件</w:t>
      </w:r>
      <w:bookmarkEnd w:id="607"/>
    </w:p>
    <w:p w:rsidR="00E30963" w:rsidRDefault="007705EF">
      <w:pPr>
        <w:snapToGrid w:val="0"/>
        <w:ind w:left="698" w:hangingChars="291" w:hanging="698"/>
        <w:outlineLvl w:val="2"/>
        <w:rPr>
          <w:rFonts w:ascii="楷体_GB2312" w:eastAsia="楷体_GB2312" w:hAnsi="宋体"/>
          <w:szCs w:val="24"/>
        </w:rPr>
      </w:pPr>
      <w:r>
        <w:rPr>
          <w:rFonts w:ascii="楷体_GB2312" w:eastAsia="楷体_GB2312" w:hAnsi="宋体" w:hint="eastAsia"/>
          <w:szCs w:val="24"/>
        </w:rPr>
        <w:t>4.3.1屏柜结构为柜式，屏的前后开门，前门装有带锁的单开玻璃门。玻璃门与柜体平齐，不得凸出。屏眉60mm。门把手采用内嵌式。屏柜尺寸：2260×800×600mm。防护等极为IP30，柜内设备自然对流冷却。</w:t>
      </w:r>
    </w:p>
    <w:p w:rsidR="00E30963" w:rsidRDefault="007705EF">
      <w:pPr>
        <w:snapToGrid w:val="0"/>
        <w:ind w:left="698" w:hangingChars="291" w:hanging="698"/>
        <w:outlineLvl w:val="2"/>
        <w:rPr>
          <w:rFonts w:ascii="楷体_GB2312" w:eastAsia="楷体_GB2312" w:hAnsi="宋体"/>
          <w:szCs w:val="24"/>
        </w:rPr>
      </w:pPr>
      <w:r>
        <w:rPr>
          <w:rFonts w:ascii="楷体_GB2312" w:eastAsia="楷体_GB2312" w:hAnsi="宋体" w:hint="eastAsia"/>
          <w:szCs w:val="24"/>
        </w:rPr>
        <w:t>4.3.2屏柜组装后整洁、美观，表面涂镀层均匀、光洁、无划痕。屏柜材质采用优质钢板，柜外表面采用静电喷塑式涂层材料。所有连接紧固件均具有防腐蚀镀层。</w:t>
      </w:r>
    </w:p>
    <w:p w:rsidR="00E30963" w:rsidRDefault="007705EF">
      <w:pPr>
        <w:snapToGrid w:val="0"/>
        <w:outlineLvl w:val="2"/>
        <w:rPr>
          <w:rFonts w:ascii="楷体_GB2312" w:eastAsia="楷体_GB2312" w:hAnsi="宋体"/>
          <w:szCs w:val="24"/>
        </w:rPr>
      </w:pPr>
      <w:r>
        <w:rPr>
          <w:rFonts w:ascii="楷体_GB2312" w:eastAsia="楷体_GB2312" w:hAnsi="宋体" w:hint="eastAsia"/>
          <w:szCs w:val="24"/>
        </w:rPr>
        <w:t>4.3.3屏柜柜体颜色与保护屏柜同。</w:t>
      </w:r>
    </w:p>
    <w:p w:rsidR="00E30963" w:rsidRDefault="007705EF">
      <w:pPr>
        <w:snapToGrid w:val="0"/>
        <w:ind w:left="698" w:hangingChars="291" w:hanging="698"/>
        <w:outlineLvl w:val="2"/>
        <w:rPr>
          <w:rFonts w:ascii="楷体_GB2312" w:eastAsia="楷体_GB2312" w:hAnsi="宋体"/>
          <w:szCs w:val="24"/>
        </w:rPr>
      </w:pPr>
      <w:r>
        <w:rPr>
          <w:rFonts w:ascii="楷体_GB2312" w:eastAsia="楷体_GB2312" w:hAnsi="宋体" w:hint="eastAsia"/>
          <w:szCs w:val="24"/>
        </w:rPr>
        <w:t>4.3.4屏柜具有良好的绝缘性能。对地绝缘电阻不小于5MΩ，各带电体之间绝缘电阻不小于10MΩ。</w:t>
      </w:r>
    </w:p>
    <w:p w:rsidR="00E30963" w:rsidRDefault="007705EF">
      <w:pPr>
        <w:snapToGrid w:val="0"/>
        <w:outlineLvl w:val="2"/>
        <w:rPr>
          <w:rFonts w:ascii="楷体_GB2312" w:eastAsia="楷体_GB2312" w:hAnsi="宋体"/>
          <w:szCs w:val="24"/>
        </w:rPr>
      </w:pPr>
      <w:r>
        <w:rPr>
          <w:rFonts w:ascii="楷体_GB2312" w:eastAsia="楷体_GB2312" w:hAnsi="宋体" w:hint="eastAsia"/>
          <w:szCs w:val="24"/>
        </w:rPr>
        <w:t>4.3.5回路标示标注实际回路名称。</w:t>
      </w:r>
    </w:p>
    <w:p w:rsidR="00E30963" w:rsidRDefault="007705EF">
      <w:pPr>
        <w:snapToGrid w:val="0"/>
        <w:outlineLvl w:val="2"/>
        <w:rPr>
          <w:rFonts w:ascii="楷体_GB2312" w:eastAsia="楷体_GB2312" w:hAnsi="宋体"/>
          <w:szCs w:val="24"/>
        </w:rPr>
      </w:pPr>
      <w:r>
        <w:rPr>
          <w:rFonts w:ascii="楷体_GB2312" w:eastAsia="楷体_GB2312" w:hAnsi="宋体" w:hint="eastAsia"/>
          <w:szCs w:val="24"/>
        </w:rPr>
        <w:t>4.3.6屏体名称采用中文简体。</w:t>
      </w:r>
    </w:p>
    <w:p w:rsidR="00E30963" w:rsidRDefault="007705EF">
      <w:pPr>
        <w:snapToGrid w:val="0"/>
        <w:ind w:left="799" w:hangingChars="333" w:hanging="799"/>
        <w:outlineLvl w:val="2"/>
        <w:rPr>
          <w:rFonts w:ascii="楷体_GB2312" w:eastAsia="楷体_GB2312" w:hAnsi="宋体"/>
          <w:szCs w:val="24"/>
          <w:lang w:eastAsia="zh-CN"/>
        </w:rPr>
      </w:pPr>
      <w:r>
        <w:rPr>
          <w:rFonts w:ascii="楷体_GB2312" w:eastAsia="楷体_GB2312" w:hAnsi="宋体" w:hint="eastAsia"/>
          <w:szCs w:val="24"/>
        </w:rPr>
        <w:t>4.3.7 其它设计和制造要求与保护屏柜同，参见《微机综合保护器及SCADA系统技术协议》要求</w:t>
      </w:r>
    </w:p>
    <w:p w:rsidR="00E30963" w:rsidRDefault="007705EF">
      <w:pPr>
        <w:pStyle w:val="11"/>
        <w:spacing w:before="120" w:after="120" w:line="240" w:lineRule="auto"/>
        <w:rPr>
          <w:rFonts w:ascii="楷体_GB2312" w:eastAsia="楷体_GB2312" w:hAnsi="宋体"/>
          <w:b w:val="0"/>
          <w:bCs w:val="0"/>
          <w:sz w:val="24"/>
          <w:szCs w:val="24"/>
        </w:rPr>
      </w:pPr>
      <w:r>
        <w:rPr>
          <w:rFonts w:ascii="楷体_GB2312" w:eastAsia="楷体_GB2312" w:hAnsi="宋体" w:hint="eastAsia"/>
          <w:b w:val="0"/>
          <w:bCs w:val="0"/>
          <w:sz w:val="24"/>
          <w:szCs w:val="24"/>
        </w:rPr>
        <w:t>5 试验、检验要求</w:t>
      </w:r>
    </w:p>
    <w:p w:rsidR="00E30963" w:rsidRDefault="007705EF">
      <w:pPr>
        <w:pStyle w:val="ab"/>
        <w:snapToGrid w:val="0"/>
        <w:spacing w:after="0"/>
        <w:ind w:left="600" w:hangingChars="250" w:hanging="600"/>
        <w:rPr>
          <w:rFonts w:ascii="楷体_GB2312" w:eastAsia="楷体_GB2312" w:hAnsi="宋体"/>
          <w:sz w:val="24"/>
          <w:szCs w:val="24"/>
        </w:rPr>
      </w:pPr>
      <w:r>
        <w:rPr>
          <w:rFonts w:ascii="楷体_GB2312" w:eastAsia="楷体_GB2312" w:hAnsi="宋体" w:hint="eastAsia"/>
          <w:sz w:val="24"/>
          <w:szCs w:val="24"/>
        </w:rPr>
        <w:t>5.1概述</w:t>
      </w:r>
    </w:p>
    <w:p w:rsidR="00E30963" w:rsidRDefault="007705EF">
      <w:pPr>
        <w:numPr>
          <w:ilvl w:val="2"/>
          <w:numId w:val="37"/>
        </w:numPr>
        <w:tabs>
          <w:tab w:val="clear" w:pos="1130"/>
          <w:tab w:val="left" w:pos="600"/>
        </w:tabs>
        <w:snapToGrid w:val="0"/>
        <w:ind w:left="600" w:hanging="600"/>
        <w:rPr>
          <w:rFonts w:ascii="楷体_GB2312" w:eastAsia="楷体_GB2312" w:hAnsi="宋体"/>
          <w:szCs w:val="24"/>
        </w:rPr>
      </w:pPr>
      <w:r>
        <w:rPr>
          <w:rFonts w:ascii="楷体_GB2312" w:eastAsia="楷体_GB2312" w:hAnsi="宋体" w:hint="eastAsia"/>
          <w:szCs w:val="24"/>
          <w:lang w:eastAsia="zh-CN"/>
        </w:rPr>
        <w:t>本附件用于合同执行期间对投标人所提供的设备（包括对分包外购设备）进行检验和性能验收试验，确保投标人所提供的设备符合技术协议规定的要求。</w:t>
      </w:r>
    </w:p>
    <w:p w:rsidR="00E30963" w:rsidRDefault="007705EF">
      <w:pPr>
        <w:numPr>
          <w:ilvl w:val="2"/>
          <w:numId w:val="37"/>
        </w:numPr>
        <w:tabs>
          <w:tab w:val="clear" w:pos="1130"/>
          <w:tab w:val="left" w:pos="600"/>
        </w:tabs>
        <w:snapToGrid w:val="0"/>
        <w:ind w:left="600" w:hanging="600"/>
        <w:rPr>
          <w:rFonts w:ascii="楷体_GB2312" w:eastAsia="楷体_GB2312" w:hAnsi="宋体"/>
          <w:szCs w:val="24"/>
          <w:lang w:eastAsia="zh-CN"/>
        </w:rPr>
      </w:pPr>
      <w:r>
        <w:rPr>
          <w:rFonts w:ascii="楷体_GB2312" w:eastAsia="楷体_GB2312" w:hAnsi="宋体" w:hint="eastAsia"/>
          <w:szCs w:val="24"/>
          <w:lang w:eastAsia="zh-CN"/>
        </w:rPr>
        <w:t>投标人应在本合同生</w:t>
      </w:r>
      <w:r w:rsidRPr="009043E2">
        <w:rPr>
          <w:rFonts w:ascii="楷体_GB2312" w:eastAsia="楷体_GB2312" w:hAnsi="宋体" w:hint="eastAsia"/>
          <w:szCs w:val="24"/>
          <w:lang w:eastAsia="zh-CN"/>
        </w:rPr>
        <w:t>效</w:t>
      </w:r>
      <w:r w:rsidR="00487203" w:rsidRPr="009043E2">
        <w:rPr>
          <w:rFonts w:ascii="楷体_GB2312" w:eastAsia="楷体_GB2312" w:hAnsi="宋体" w:hint="eastAsia"/>
          <w:szCs w:val="24"/>
          <w:lang w:eastAsia="zh-CN"/>
          <w:rPrChange w:id="608" w:author="Lenovo NB" w:date="2020-11-15T16:43:00Z">
            <w:rPr>
              <w:rFonts w:ascii="楷体_GB2312" w:eastAsia="楷体_GB2312" w:hAnsi="宋体" w:hint="eastAsia"/>
              <w:szCs w:val="24"/>
              <w:lang w:eastAsia="zh-CN"/>
            </w:rPr>
          </w:rPrChange>
        </w:rPr>
        <w:t>后</w:t>
      </w:r>
      <w:r w:rsidRPr="009043E2">
        <w:rPr>
          <w:rFonts w:ascii="楷体_GB2312" w:eastAsia="楷体_GB2312" w:hAnsi="宋体" w:hint="eastAsia"/>
          <w:szCs w:val="24"/>
          <w:lang w:eastAsia="zh-CN"/>
        </w:rPr>
        <w:t>，向</w:t>
      </w:r>
      <w:r>
        <w:rPr>
          <w:rFonts w:ascii="楷体_GB2312" w:eastAsia="楷体_GB2312" w:hAnsi="宋体" w:hint="eastAsia"/>
          <w:szCs w:val="24"/>
          <w:lang w:eastAsia="zh-CN"/>
        </w:rPr>
        <w:t>招标人提供与本合同设备有关的检验、性能验收试验标准。有关标准应符合技术协议的规定。</w:t>
      </w:r>
    </w:p>
    <w:p w:rsidR="00E30963" w:rsidRDefault="007705EF">
      <w:pPr>
        <w:pStyle w:val="ab"/>
        <w:snapToGrid w:val="0"/>
        <w:spacing w:after="0"/>
        <w:ind w:left="600" w:hangingChars="250" w:hanging="600"/>
        <w:rPr>
          <w:rFonts w:ascii="楷体_GB2312" w:eastAsia="楷体_GB2312" w:hAnsi="宋体"/>
          <w:sz w:val="24"/>
          <w:szCs w:val="24"/>
        </w:rPr>
      </w:pPr>
      <w:r>
        <w:rPr>
          <w:rFonts w:ascii="楷体_GB2312" w:eastAsia="楷体_GB2312" w:hAnsi="宋体" w:hint="eastAsia"/>
          <w:sz w:val="24"/>
          <w:szCs w:val="24"/>
        </w:rPr>
        <w:t>5.2 工厂检验</w:t>
      </w:r>
    </w:p>
    <w:p w:rsidR="00E30963" w:rsidRDefault="007705EF">
      <w:pPr>
        <w:numPr>
          <w:ilvl w:val="2"/>
          <w:numId w:val="38"/>
        </w:numPr>
        <w:tabs>
          <w:tab w:val="clear" w:pos="1130"/>
          <w:tab w:val="left" w:pos="700"/>
        </w:tabs>
        <w:snapToGrid w:val="0"/>
        <w:ind w:left="700" w:hanging="700"/>
        <w:rPr>
          <w:rFonts w:ascii="楷体_GB2312" w:eastAsia="楷体_GB2312" w:hAnsi="宋体"/>
          <w:szCs w:val="24"/>
        </w:rPr>
      </w:pPr>
      <w:r>
        <w:rPr>
          <w:rFonts w:ascii="楷体_GB2312" w:eastAsia="楷体_GB2312" w:hAnsi="宋体" w:hint="eastAsia"/>
          <w:szCs w:val="24"/>
          <w:lang w:eastAsia="zh-CN"/>
        </w:rPr>
        <w:t>招标人有权派遣其检验人员到投标人及其制造厂的车间场所, 对合同设备的加工制造进行检验。招标人将为此目的而派遣的代表的身份以书面形式通知投标人。</w:t>
      </w:r>
    </w:p>
    <w:p w:rsidR="00E30963" w:rsidRDefault="007705EF">
      <w:pPr>
        <w:numPr>
          <w:ilvl w:val="2"/>
          <w:numId w:val="38"/>
        </w:numPr>
        <w:tabs>
          <w:tab w:val="clear" w:pos="1130"/>
          <w:tab w:val="left" w:pos="700"/>
        </w:tabs>
        <w:snapToGrid w:val="0"/>
        <w:ind w:left="700" w:hanging="700"/>
        <w:rPr>
          <w:rFonts w:ascii="楷体_GB2312" w:eastAsia="楷体_GB2312" w:hAnsi="宋体"/>
          <w:szCs w:val="24"/>
          <w:lang w:eastAsia="zh-CN"/>
        </w:rPr>
      </w:pPr>
      <w:r>
        <w:rPr>
          <w:rFonts w:ascii="楷体_GB2312" w:eastAsia="楷体_GB2312" w:hAnsi="宋体" w:hint="eastAsia"/>
          <w:szCs w:val="24"/>
          <w:lang w:eastAsia="zh-CN"/>
        </w:rPr>
        <w:t>如有合同设备经检验和试验不符合技术协议的要求,招标人可以拒收,投标人应更换被拒收的货物,或进行必要的改造使之符合技术协议的要求,招标人不承担上述的费用。</w:t>
      </w:r>
    </w:p>
    <w:p w:rsidR="00E30963" w:rsidRDefault="007705EF">
      <w:pPr>
        <w:numPr>
          <w:ilvl w:val="2"/>
          <w:numId w:val="38"/>
        </w:numPr>
        <w:tabs>
          <w:tab w:val="clear" w:pos="1130"/>
          <w:tab w:val="left" w:pos="700"/>
        </w:tabs>
        <w:snapToGrid w:val="0"/>
        <w:ind w:left="700" w:hanging="700"/>
        <w:rPr>
          <w:rFonts w:ascii="楷体_GB2312" w:eastAsia="楷体_GB2312" w:hAnsi="宋体"/>
          <w:szCs w:val="24"/>
          <w:lang w:eastAsia="zh-CN"/>
        </w:rPr>
      </w:pPr>
      <w:r>
        <w:rPr>
          <w:rFonts w:ascii="楷体_GB2312" w:eastAsia="楷体_GB2312" w:hAnsi="宋体" w:hint="eastAsia"/>
          <w:szCs w:val="24"/>
          <w:lang w:eastAsia="zh-CN"/>
        </w:rPr>
        <w:t>招标人对货物运到招标人所在地以后进行检验、试验和拒收(如果必要时)的权利,不得因该货物在原产地发运以前已经由招标人或其代表进行过检验并已通过作为理由而受到限制。招标人人员</w:t>
      </w:r>
      <w:r>
        <w:rPr>
          <w:rFonts w:ascii="楷体_GB2312" w:eastAsia="楷体_GB2312" w:hAnsi="宋体" w:hint="eastAsia"/>
          <w:szCs w:val="24"/>
          <w:lang w:eastAsia="zh-CN"/>
        </w:rPr>
        <w:lastRenderedPageBreak/>
        <w:t>参加工厂试验,包括会签任何试验结果,既不免除投标人按合同规定应负的责任,也不能代替合同设备到达现场后招标人对其进行的检验。</w:t>
      </w:r>
    </w:p>
    <w:p w:rsidR="00E30963" w:rsidRDefault="007705EF">
      <w:pPr>
        <w:numPr>
          <w:ilvl w:val="2"/>
          <w:numId w:val="38"/>
        </w:numPr>
        <w:tabs>
          <w:tab w:val="clear" w:pos="1130"/>
          <w:tab w:val="left" w:pos="700"/>
        </w:tabs>
        <w:snapToGrid w:val="0"/>
        <w:ind w:left="700" w:hanging="700"/>
        <w:rPr>
          <w:rFonts w:ascii="楷体_GB2312" w:eastAsia="楷体_GB2312" w:hAnsi="宋体"/>
          <w:szCs w:val="24"/>
          <w:lang w:eastAsia="zh-CN"/>
        </w:rPr>
      </w:pPr>
      <w:r>
        <w:rPr>
          <w:rFonts w:ascii="楷体_GB2312" w:eastAsia="楷体_GB2312" w:hAnsi="宋体" w:hint="eastAsia"/>
          <w:szCs w:val="24"/>
          <w:lang w:eastAsia="zh-CN"/>
        </w:rPr>
        <w:t>投标人应在开始进行工厂</w:t>
      </w:r>
      <w:r w:rsidRPr="009043E2">
        <w:rPr>
          <w:rFonts w:ascii="楷体_GB2312" w:eastAsia="楷体_GB2312" w:hAnsi="宋体" w:hint="eastAsia"/>
          <w:szCs w:val="24"/>
          <w:lang w:eastAsia="zh-CN"/>
        </w:rPr>
        <w:t>试验</w:t>
      </w:r>
      <w:r w:rsidR="00487203" w:rsidRPr="009043E2">
        <w:rPr>
          <w:rFonts w:ascii="楷体_GB2312" w:eastAsia="楷体_GB2312" w:hAnsi="宋体" w:hint="eastAsia"/>
          <w:szCs w:val="24"/>
          <w:lang w:eastAsia="zh-CN"/>
          <w:rPrChange w:id="609" w:author="Lenovo NB" w:date="2020-11-15T16:44:00Z">
            <w:rPr>
              <w:rFonts w:ascii="楷体_GB2312" w:eastAsia="楷体_GB2312" w:hAnsi="宋体" w:hint="eastAsia"/>
              <w:szCs w:val="24"/>
              <w:lang w:eastAsia="zh-CN"/>
            </w:rPr>
          </w:rPrChange>
        </w:rPr>
        <w:t>前</w:t>
      </w:r>
      <w:r w:rsidR="00487203" w:rsidRPr="009043E2">
        <w:rPr>
          <w:rFonts w:ascii="楷体_GB2312" w:eastAsia="楷体_GB2312" w:hAnsi="宋体"/>
          <w:szCs w:val="24"/>
          <w:lang w:eastAsia="zh-CN"/>
          <w:rPrChange w:id="610" w:author="Lenovo NB" w:date="2020-11-15T16:44:00Z">
            <w:rPr>
              <w:rFonts w:ascii="楷体_GB2312" w:eastAsia="楷体_GB2312" w:hAnsi="宋体"/>
              <w:szCs w:val="24"/>
              <w:lang w:eastAsia="zh-CN"/>
            </w:rPr>
          </w:rPrChange>
        </w:rPr>
        <w:t>10天,通知招标人其日程安排。根据这个日程安排,招标人将确定对合同设备的哪些试验项目和阶段要进行现场验证,并将在接到投标人关于安装、试验和检验的日程安排通知后7天内通知投</w:t>
      </w:r>
      <w:r w:rsidRPr="009043E2">
        <w:rPr>
          <w:rFonts w:ascii="楷体_GB2312" w:eastAsia="楷体_GB2312" w:hAnsi="宋体" w:hint="eastAsia"/>
          <w:szCs w:val="24"/>
          <w:lang w:eastAsia="zh-CN"/>
        </w:rPr>
        <w:t>标人。然后招标人将派出技术人员前往投标人和(或)其分包商生产现场,以观察和了解该合同设备工</w:t>
      </w:r>
      <w:r>
        <w:rPr>
          <w:rFonts w:ascii="楷体_GB2312" w:eastAsia="楷体_GB2312" w:hAnsi="宋体" w:hint="eastAsia"/>
          <w:szCs w:val="24"/>
          <w:lang w:eastAsia="zh-CN"/>
        </w:rPr>
        <w:t>厂试验的情况及其运输包装的情况。若发现任一货物的质量不符合合同规定的标准,或包装不满足要求,招标人代表有权发表意见,投标人应认真考虑其意见,并采取必要措施以确保待运合同设备的质量, 现场验证检验程序由双方代表共同协商决定。</w:t>
      </w:r>
    </w:p>
    <w:p w:rsidR="00E30963" w:rsidRDefault="007705EF">
      <w:pPr>
        <w:numPr>
          <w:ilvl w:val="2"/>
          <w:numId w:val="38"/>
        </w:numPr>
        <w:tabs>
          <w:tab w:val="clear" w:pos="1130"/>
          <w:tab w:val="left" w:pos="700"/>
        </w:tabs>
        <w:snapToGrid w:val="0"/>
        <w:ind w:left="700" w:hanging="700"/>
        <w:rPr>
          <w:rFonts w:ascii="楷体_GB2312" w:eastAsia="楷体_GB2312" w:hAnsi="宋体"/>
          <w:szCs w:val="24"/>
          <w:lang w:eastAsia="zh-CN"/>
        </w:rPr>
      </w:pPr>
      <w:r>
        <w:rPr>
          <w:rFonts w:ascii="楷体_GB2312" w:eastAsia="楷体_GB2312" w:hAnsi="宋体" w:hint="eastAsia"/>
          <w:szCs w:val="24"/>
          <w:lang w:eastAsia="zh-CN"/>
        </w:rPr>
        <w:t>若招标人不派代表参加上述试验,投标人应在接到招标人关于不派员到投标人和(或)其分包商工厂的通知后,或招标人未按时派遣人员参加的情况下,自行组织检验。</w:t>
      </w:r>
    </w:p>
    <w:p w:rsidR="00E30963" w:rsidRDefault="007705EF">
      <w:pPr>
        <w:numPr>
          <w:ilvl w:val="2"/>
          <w:numId w:val="38"/>
        </w:numPr>
        <w:tabs>
          <w:tab w:val="clear" w:pos="1130"/>
          <w:tab w:val="left" w:pos="700"/>
        </w:tabs>
        <w:snapToGrid w:val="0"/>
        <w:ind w:left="700" w:hanging="700"/>
        <w:rPr>
          <w:rFonts w:ascii="楷体_GB2312" w:eastAsia="楷体_GB2312" w:hAnsi="宋体"/>
          <w:szCs w:val="24"/>
          <w:lang w:eastAsia="zh-CN"/>
        </w:rPr>
      </w:pPr>
      <w:r>
        <w:rPr>
          <w:rFonts w:ascii="楷体_GB2312" w:eastAsia="楷体_GB2312" w:hAnsi="宋体" w:hint="eastAsia"/>
          <w:szCs w:val="24"/>
          <w:lang w:eastAsia="zh-CN"/>
        </w:rPr>
        <w:t>工厂验收计划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5"/>
        <w:gridCol w:w="4143"/>
        <w:gridCol w:w="1930"/>
        <w:gridCol w:w="1930"/>
      </w:tblGrid>
      <w:tr w:rsidR="00E30963">
        <w:trPr>
          <w:jc w:val="center"/>
        </w:trPr>
        <w:tc>
          <w:tcPr>
            <w:tcW w:w="1115" w:type="dxa"/>
          </w:tcPr>
          <w:p w:rsidR="00E30963" w:rsidRDefault="007705EF">
            <w:pPr>
              <w:pStyle w:val="16"/>
              <w:spacing w:line="240" w:lineRule="auto"/>
              <w:ind w:firstLine="420"/>
              <w:rPr>
                <w:rFonts w:ascii="楷体_GB2312" w:eastAsia="楷体_GB2312"/>
                <w:kern w:val="2"/>
                <w:sz w:val="24"/>
                <w:szCs w:val="24"/>
              </w:rPr>
            </w:pPr>
            <w:r>
              <w:rPr>
                <w:rFonts w:ascii="楷体_GB2312" w:eastAsia="楷体_GB2312" w:hint="eastAsia"/>
                <w:kern w:val="2"/>
                <w:sz w:val="24"/>
                <w:szCs w:val="24"/>
              </w:rPr>
              <w:t>序号</w:t>
            </w:r>
          </w:p>
        </w:tc>
        <w:tc>
          <w:tcPr>
            <w:tcW w:w="4143" w:type="dxa"/>
          </w:tcPr>
          <w:p w:rsidR="00E30963" w:rsidRDefault="007705EF">
            <w:pPr>
              <w:pStyle w:val="16"/>
              <w:spacing w:line="240" w:lineRule="auto"/>
              <w:ind w:firstLine="420"/>
              <w:rPr>
                <w:rFonts w:ascii="楷体_GB2312" w:eastAsia="楷体_GB2312"/>
                <w:kern w:val="2"/>
                <w:sz w:val="24"/>
                <w:szCs w:val="24"/>
              </w:rPr>
            </w:pPr>
            <w:r>
              <w:rPr>
                <w:rFonts w:ascii="楷体_GB2312" w:eastAsia="楷体_GB2312" w:hint="eastAsia"/>
                <w:kern w:val="2"/>
                <w:sz w:val="24"/>
                <w:szCs w:val="24"/>
              </w:rPr>
              <w:t>内容</w:t>
            </w:r>
          </w:p>
        </w:tc>
        <w:tc>
          <w:tcPr>
            <w:tcW w:w="1930" w:type="dxa"/>
          </w:tcPr>
          <w:p w:rsidR="00E30963" w:rsidRDefault="007705EF">
            <w:pPr>
              <w:pStyle w:val="16"/>
              <w:spacing w:line="240" w:lineRule="auto"/>
              <w:ind w:firstLine="420"/>
              <w:rPr>
                <w:rFonts w:ascii="楷体_GB2312" w:eastAsia="楷体_GB2312"/>
                <w:kern w:val="2"/>
                <w:sz w:val="24"/>
                <w:szCs w:val="24"/>
              </w:rPr>
            </w:pPr>
            <w:r>
              <w:rPr>
                <w:rFonts w:ascii="楷体_GB2312" w:eastAsia="楷体_GB2312" w:hint="eastAsia"/>
                <w:kern w:val="2"/>
                <w:sz w:val="24"/>
                <w:szCs w:val="24"/>
              </w:rPr>
              <w:t>地点</w:t>
            </w:r>
          </w:p>
        </w:tc>
        <w:tc>
          <w:tcPr>
            <w:tcW w:w="1930" w:type="dxa"/>
          </w:tcPr>
          <w:p w:rsidR="00E30963" w:rsidRDefault="007705EF">
            <w:pPr>
              <w:pStyle w:val="16"/>
              <w:spacing w:line="240" w:lineRule="auto"/>
              <w:ind w:firstLine="420"/>
              <w:rPr>
                <w:rFonts w:ascii="楷体_GB2312" w:eastAsia="楷体_GB2312"/>
                <w:kern w:val="2"/>
                <w:sz w:val="24"/>
                <w:szCs w:val="24"/>
              </w:rPr>
            </w:pPr>
            <w:r>
              <w:rPr>
                <w:rFonts w:ascii="楷体_GB2312" w:eastAsia="楷体_GB2312" w:hint="eastAsia"/>
                <w:kern w:val="2"/>
                <w:sz w:val="24"/>
                <w:szCs w:val="24"/>
              </w:rPr>
              <w:t>备注</w:t>
            </w:r>
          </w:p>
        </w:tc>
      </w:tr>
      <w:tr w:rsidR="00E30963">
        <w:trPr>
          <w:jc w:val="center"/>
        </w:trPr>
        <w:tc>
          <w:tcPr>
            <w:tcW w:w="1115" w:type="dxa"/>
          </w:tcPr>
          <w:p w:rsidR="00E30963" w:rsidRDefault="007705EF">
            <w:pPr>
              <w:pStyle w:val="16"/>
              <w:spacing w:line="240" w:lineRule="auto"/>
              <w:ind w:firstLine="420"/>
              <w:rPr>
                <w:rFonts w:ascii="楷体_GB2312" w:eastAsia="楷体_GB2312"/>
                <w:kern w:val="2"/>
                <w:sz w:val="24"/>
                <w:szCs w:val="24"/>
              </w:rPr>
            </w:pPr>
            <w:r>
              <w:rPr>
                <w:rFonts w:ascii="楷体_GB2312" w:eastAsia="楷体_GB2312" w:hint="eastAsia"/>
                <w:kern w:val="2"/>
                <w:sz w:val="24"/>
                <w:szCs w:val="24"/>
              </w:rPr>
              <w:t>1</w:t>
            </w:r>
          </w:p>
        </w:tc>
        <w:tc>
          <w:tcPr>
            <w:tcW w:w="4143" w:type="dxa"/>
          </w:tcPr>
          <w:p w:rsidR="00E30963" w:rsidRDefault="007705EF">
            <w:pPr>
              <w:snapToGrid w:val="0"/>
              <w:rPr>
                <w:rFonts w:ascii="楷体_GB2312" w:eastAsia="楷体_GB2312" w:hAnsi="宋体"/>
                <w:b/>
                <w:szCs w:val="24"/>
              </w:rPr>
            </w:pPr>
            <w:r>
              <w:rPr>
                <w:rFonts w:ascii="楷体_GB2312" w:eastAsia="楷体_GB2312" w:hAnsi="宋体" w:hint="eastAsia"/>
                <w:b/>
                <w:szCs w:val="24"/>
              </w:rPr>
              <w:t>快切装置出厂验收</w:t>
            </w:r>
          </w:p>
        </w:tc>
        <w:tc>
          <w:tcPr>
            <w:tcW w:w="1930" w:type="dxa"/>
          </w:tcPr>
          <w:p w:rsidR="00E30963" w:rsidRDefault="007705EF">
            <w:pPr>
              <w:pStyle w:val="16"/>
              <w:spacing w:line="240" w:lineRule="auto"/>
              <w:ind w:firstLine="420"/>
              <w:rPr>
                <w:rFonts w:ascii="楷体_GB2312" w:eastAsia="楷体_GB2312"/>
                <w:kern w:val="2"/>
                <w:sz w:val="24"/>
                <w:szCs w:val="24"/>
              </w:rPr>
            </w:pPr>
            <w:r>
              <w:rPr>
                <w:rFonts w:ascii="楷体_GB2312" w:eastAsia="楷体_GB2312" w:hint="eastAsia"/>
                <w:kern w:val="2"/>
                <w:sz w:val="24"/>
                <w:szCs w:val="24"/>
              </w:rPr>
              <w:t>投标人工厂</w:t>
            </w:r>
          </w:p>
        </w:tc>
        <w:tc>
          <w:tcPr>
            <w:tcW w:w="1930" w:type="dxa"/>
          </w:tcPr>
          <w:p w:rsidR="00E30963" w:rsidRDefault="00E30963">
            <w:pPr>
              <w:snapToGrid w:val="0"/>
              <w:rPr>
                <w:rFonts w:ascii="楷体_GB2312" w:eastAsia="楷体_GB2312" w:hAnsi="宋体"/>
                <w:b/>
                <w:szCs w:val="24"/>
              </w:rPr>
            </w:pPr>
          </w:p>
        </w:tc>
      </w:tr>
    </w:tbl>
    <w:p w:rsidR="00E30963" w:rsidRDefault="00E30963" w:rsidP="00DB3F9D">
      <w:pPr>
        <w:pStyle w:val="ab"/>
        <w:snapToGrid w:val="0"/>
        <w:spacing w:after="0"/>
        <w:ind w:leftChars="150" w:left="550" w:hangingChars="79" w:hanging="190"/>
        <w:rPr>
          <w:rFonts w:ascii="楷体_GB2312" w:eastAsia="楷体_GB2312" w:hAnsi="宋体"/>
          <w:sz w:val="24"/>
          <w:szCs w:val="24"/>
        </w:rPr>
      </w:pPr>
      <w:bookmarkStart w:id="611" w:name="_Toc58730883"/>
    </w:p>
    <w:p w:rsidR="00E30963" w:rsidRDefault="007705EF">
      <w:pPr>
        <w:pStyle w:val="ab"/>
        <w:snapToGrid w:val="0"/>
        <w:spacing w:after="0"/>
        <w:ind w:left="600" w:hangingChars="250" w:hanging="600"/>
        <w:rPr>
          <w:rFonts w:ascii="楷体_GB2312" w:eastAsia="楷体_GB2312" w:hAnsi="宋体"/>
          <w:sz w:val="24"/>
          <w:szCs w:val="24"/>
        </w:rPr>
      </w:pPr>
      <w:r>
        <w:rPr>
          <w:rFonts w:ascii="楷体_GB2312" w:eastAsia="楷体_GB2312" w:hAnsi="宋体" w:hint="eastAsia"/>
          <w:sz w:val="24"/>
          <w:szCs w:val="24"/>
          <w:lang w:eastAsia="zh-TW"/>
        </w:rPr>
        <w:t xml:space="preserve">5.3 </w:t>
      </w:r>
      <w:r>
        <w:rPr>
          <w:rFonts w:ascii="楷体_GB2312" w:eastAsia="楷体_GB2312" w:hAnsi="宋体" w:hint="eastAsia"/>
          <w:sz w:val="24"/>
          <w:szCs w:val="24"/>
        </w:rPr>
        <w:t>质量保证和试验</w:t>
      </w:r>
      <w:bookmarkEnd w:id="611"/>
    </w:p>
    <w:p w:rsidR="00E30963" w:rsidRDefault="007705EF">
      <w:pPr>
        <w:snapToGrid w:val="0"/>
        <w:rPr>
          <w:rFonts w:ascii="楷体_GB2312" w:eastAsia="楷体_GB2312" w:hAnsi="宋体"/>
          <w:szCs w:val="24"/>
        </w:rPr>
      </w:pPr>
      <w:r>
        <w:rPr>
          <w:rFonts w:ascii="楷体_GB2312" w:eastAsia="楷体_GB2312" w:hAnsi="宋体" w:hint="eastAsia"/>
          <w:szCs w:val="24"/>
        </w:rPr>
        <w:t>5.3.1 质量保证</w:t>
      </w:r>
    </w:p>
    <w:p w:rsidR="00E30963" w:rsidRDefault="007705EF">
      <w:pPr>
        <w:snapToGrid w:val="0"/>
        <w:rPr>
          <w:rFonts w:ascii="楷体_GB2312" w:eastAsia="楷体_GB2312" w:hAnsi="宋体"/>
          <w:szCs w:val="24"/>
        </w:rPr>
      </w:pPr>
      <w:r>
        <w:rPr>
          <w:rFonts w:ascii="楷体_GB2312" w:eastAsia="楷体_GB2312" w:hAnsi="宋体" w:hint="eastAsia"/>
          <w:szCs w:val="24"/>
        </w:rPr>
        <w:t>5.3.1.1 订购的新产品除应满足本技术协议外，投标人还应提供产品的鉴定证书。</w:t>
      </w:r>
    </w:p>
    <w:p w:rsidR="00E30963" w:rsidRDefault="007705EF">
      <w:pPr>
        <w:snapToGrid w:val="0"/>
        <w:ind w:left="900" w:hangingChars="375" w:hanging="900"/>
        <w:rPr>
          <w:rFonts w:ascii="楷体_GB2312" w:eastAsia="楷体_GB2312" w:hAnsi="宋体"/>
          <w:szCs w:val="24"/>
        </w:rPr>
      </w:pPr>
      <w:r>
        <w:rPr>
          <w:rFonts w:ascii="楷体_GB2312" w:eastAsia="楷体_GB2312" w:hAnsi="宋体" w:hint="eastAsia"/>
          <w:szCs w:val="24"/>
        </w:rPr>
        <w:t>5.3.1.2  投标人应保证制造过程中的所有工艺、材料等（包括投标人的外购件在内）均应符合技术协议的规定。若招标人根据运行经验指定投标人提供某种外购零部件，投标人应积极配合。</w:t>
      </w:r>
    </w:p>
    <w:p w:rsidR="00E30963" w:rsidRDefault="007705EF">
      <w:pPr>
        <w:snapToGrid w:val="0"/>
        <w:ind w:left="900" w:hangingChars="375" w:hanging="900"/>
        <w:rPr>
          <w:rFonts w:ascii="楷体_GB2312" w:eastAsia="楷体_GB2312" w:hAnsi="宋体"/>
          <w:szCs w:val="24"/>
        </w:rPr>
      </w:pPr>
      <w:r>
        <w:rPr>
          <w:rFonts w:ascii="楷体_GB2312" w:eastAsia="楷体_GB2312" w:hAnsi="宋体" w:hint="eastAsia"/>
          <w:szCs w:val="24"/>
        </w:rPr>
        <w:t>5.3.1.3  投标人应遵守本技术协议中各条款和工作项目的ISO9000和GB/T1900系列质量保证体系，该质量保证体系经过国家认证和正常运转。</w:t>
      </w:r>
    </w:p>
    <w:p w:rsidR="00E30963" w:rsidRDefault="007705EF">
      <w:pPr>
        <w:snapToGrid w:val="0"/>
        <w:rPr>
          <w:rFonts w:ascii="楷体_GB2312" w:eastAsia="楷体_GB2312" w:hAnsi="宋体"/>
          <w:szCs w:val="24"/>
        </w:rPr>
      </w:pPr>
      <w:r>
        <w:rPr>
          <w:rFonts w:ascii="楷体_GB2312" w:eastAsia="楷体_GB2312" w:hAnsi="宋体" w:hint="eastAsia"/>
          <w:szCs w:val="24"/>
        </w:rPr>
        <w:t>5.3.2  试验条件</w:t>
      </w:r>
    </w:p>
    <w:p w:rsidR="00E30963" w:rsidRDefault="007705EF">
      <w:pPr>
        <w:snapToGrid w:val="0"/>
        <w:rPr>
          <w:rFonts w:ascii="楷体_GB2312" w:eastAsia="楷体_GB2312" w:hAnsi="宋体"/>
          <w:szCs w:val="24"/>
        </w:rPr>
      </w:pPr>
      <w:r>
        <w:rPr>
          <w:rFonts w:ascii="楷体_GB2312" w:eastAsia="楷体_GB2312" w:hAnsi="宋体" w:hint="eastAsia"/>
          <w:szCs w:val="24"/>
        </w:rPr>
        <w:t>5.3.2.1  除另有规定外，各项试验均应在规定的试验的标准大气条件下进行。</w:t>
      </w:r>
    </w:p>
    <w:p w:rsidR="00E30963" w:rsidRDefault="007705EF">
      <w:pPr>
        <w:snapToGrid w:val="0"/>
        <w:ind w:left="1099" w:hangingChars="458" w:hanging="1099"/>
        <w:rPr>
          <w:rFonts w:ascii="楷体_GB2312" w:eastAsia="楷体_GB2312" w:hAnsi="宋体"/>
          <w:szCs w:val="24"/>
        </w:rPr>
      </w:pPr>
      <w:r>
        <w:rPr>
          <w:rFonts w:ascii="楷体_GB2312" w:eastAsia="楷体_GB2312" w:hAnsi="宋体" w:hint="eastAsia"/>
          <w:szCs w:val="24"/>
        </w:rPr>
        <w:t>5.3.2.2  被试验装置和测试仪表必须良好接地，并考虑周围环境电磁干扰对测试结果的影响。</w:t>
      </w:r>
    </w:p>
    <w:p w:rsidR="00E30963" w:rsidRDefault="007705EF">
      <w:pPr>
        <w:snapToGrid w:val="0"/>
        <w:rPr>
          <w:rFonts w:ascii="楷体_GB2312" w:eastAsia="楷体_GB2312" w:hAnsi="宋体"/>
          <w:szCs w:val="24"/>
        </w:rPr>
      </w:pPr>
      <w:r>
        <w:rPr>
          <w:rFonts w:ascii="楷体_GB2312" w:eastAsia="楷体_GB2312" w:hAnsi="宋体" w:hint="eastAsia"/>
          <w:szCs w:val="24"/>
        </w:rPr>
        <w:t>5.3.3  结构和外观检查</w:t>
      </w:r>
    </w:p>
    <w:p w:rsidR="00E30963" w:rsidRDefault="007705EF">
      <w:pPr>
        <w:snapToGrid w:val="0"/>
        <w:rPr>
          <w:rFonts w:ascii="楷体_GB2312" w:eastAsia="楷体_GB2312" w:hAnsi="宋体"/>
          <w:szCs w:val="24"/>
        </w:rPr>
      </w:pPr>
      <w:r>
        <w:rPr>
          <w:rFonts w:ascii="楷体_GB2312" w:eastAsia="楷体_GB2312" w:hAnsi="宋体" w:hint="eastAsia"/>
          <w:szCs w:val="24"/>
        </w:rPr>
        <w:t>5.3.4  主要功能及技术要求试验</w:t>
      </w:r>
    </w:p>
    <w:p w:rsidR="00E30963" w:rsidRDefault="007705EF">
      <w:pPr>
        <w:snapToGrid w:val="0"/>
        <w:ind w:left="425"/>
        <w:rPr>
          <w:rFonts w:ascii="楷体_GB2312" w:eastAsia="楷体_GB2312" w:hAnsi="宋体"/>
          <w:szCs w:val="24"/>
        </w:rPr>
      </w:pPr>
      <w:r>
        <w:rPr>
          <w:rFonts w:ascii="楷体_GB2312" w:eastAsia="楷体_GB2312" w:hAnsi="宋体" w:hint="eastAsia"/>
          <w:szCs w:val="24"/>
        </w:rPr>
        <w:t xml:space="preserve">  装置中各种定值试验</w:t>
      </w:r>
    </w:p>
    <w:p w:rsidR="00E30963" w:rsidRDefault="007705EF">
      <w:pPr>
        <w:snapToGrid w:val="0"/>
        <w:ind w:firstLine="425"/>
        <w:rPr>
          <w:rFonts w:ascii="楷体_GB2312" w:eastAsia="楷体_GB2312" w:hAnsi="宋体"/>
          <w:szCs w:val="24"/>
        </w:rPr>
      </w:pPr>
      <w:r>
        <w:rPr>
          <w:rFonts w:ascii="楷体_GB2312" w:eastAsia="楷体_GB2312" w:hAnsi="宋体" w:hint="eastAsia"/>
          <w:szCs w:val="24"/>
        </w:rPr>
        <w:t xml:space="preserve">  各种动作时间特性试验</w:t>
      </w:r>
    </w:p>
    <w:p w:rsidR="00E30963" w:rsidRDefault="007705EF">
      <w:pPr>
        <w:snapToGrid w:val="0"/>
        <w:ind w:firstLine="425"/>
        <w:rPr>
          <w:rFonts w:ascii="楷体_GB2312" w:eastAsia="楷体_GB2312" w:hAnsi="宋体"/>
          <w:szCs w:val="24"/>
        </w:rPr>
      </w:pPr>
      <w:r>
        <w:rPr>
          <w:rFonts w:ascii="楷体_GB2312" w:eastAsia="楷体_GB2312" w:hAnsi="宋体" w:hint="eastAsia"/>
          <w:szCs w:val="24"/>
        </w:rPr>
        <w:t xml:space="preserve">  各种动作特性试验</w:t>
      </w:r>
    </w:p>
    <w:p w:rsidR="00E30963" w:rsidRDefault="007705EF">
      <w:pPr>
        <w:snapToGrid w:val="0"/>
        <w:ind w:firstLine="425"/>
        <w:rPr>
          <w:rFonts w:ascii="楷体_GB2312" w:eastAsia="楷体_GB2312" w:hAnsi="宋体"/>
          <w:szCs w:val="24"/>
        </w:rPr>
      </w:pPr>
      <w:r>
        <w:rPr>
          <w:rFonts w:ascii="楷体_GB2312" w:eastAsia="楷体_GB2312" w:hAnsi="宋体" w:hint="eastAsia"/>
          <w:szCs w:val="24"/>
        </w:rPr>
        <w:t xml:space="preserve">  逻辑回路及其联合动作正确性检查</w:t>
      </w:r>
    </w:p>
    <w:p w:rsidR="00E30963" w:rsidRDefault="007705EF">
      <w:pPr>
        <w:snapToGrid w:val="0"/>
        <w:ind w:firstLine="425"/>
        <w:rPr>
          <w:rFonts w:ascii="楷体_GB2312" w:eastAsia="楷体_GB2312" w:hAnsi="宋体"/>
          <w:szCs w:val="24"/>
        </w:rPr>
      </w:pPr>
      <w:r>
        <w:rPr>
          <w:rFonts w:ascii="楷体_GB2312" w:eastAsia="楷体_GB2312" w:hAnsi="宋体" w:hint="eastAsia"/>
          <w:szCs w:val="24"/>
        </w:rPr>
        <w:t>装置的其它功能及技术要求试验</w:t>
      </w:r>
    </w:p>
    <w:p w:rsidR="00E30963" w:rsidRDefault="007705EF">
      <w:pPr>
        <w:snapToGrid w:val="0"/>
        <w:ind w:firstLine="425"/>
        <w:rPr>
          <w:rFonts w:ascii="楷体_GB2312" w:eastAsia="楷体_GB2312" w:hAnsi="宋体"/>
          <w:szCs w:val="24"/>
        </w:rPr>
      </w:pPr>
      <w:r>
        <w:rPr>
          <w:rFonts w:ascii="楷体_GB2312" w:eastAsia="楷体_GB2312" w:hAnsi="宋体" w:hint="eastAsia"/>
          <w:szCs w:val="24"/>
        </w:rPr>
        <w:t xml:space="preserve">  硬件系统自检</w:t>
      </w:r>
    </w:p>
    <w:p w:rsidR="00E30963" w:rsidRDefault="007705EF">
      <w:pPr>
        <w:snapToGrid w:val="0"/>
        <w:ind w:firstLine="425"/>
        <w:rPr>
          <w:rFonts w:ascii="楷体_GB2312" w:eastAsia="楷体_GB2312" w:hAnsi="宋体"/>
          <w:szCs w:val="24"/>
        </w:rPr>
      </w:pPr>
      <w:r>
        <w:rPr>
          <w:rFonts w:ascii="楷体_GB2312" w:eastAsia="楷体_GB2312" w:hAnsi="宋体" w:hint="eastAsia"/>
          <w:szCs w:val="24"/>
        </w:rPr>
        <w:t xml:space="preserve">  硬件系统时钟校核</w:t>
      </w:r>
    </w:p>
    <w:p w:rsidR="00E30963" w:rsidRDefault="007705EF">
      <w:pPr>
        <w:snapToGrid w:val="0"/>
        <w:ind w:firstLine="425"/>
        <w:rPr>
          <w:rFonts w:ascii="楷体_GB2312" w:eastAsia="楷体_GB2312" w:hAnsi="宋体"/>
          <w:szCs w:val="24"/>
        </w:rPr>
      </w:pPr>
      <w:r>
        <w:rPr>
          <w:rFonts w:ascii="楷体_GB2312" w:eastAsia="楷体_GB2312" w:hAnsi="宋体" w:hint="eastAsia"/>
          <w:szCs w:val="24"/>
        </w:rPr>
        <w:t xml:space="preserve">  通信及信息输出功能试验</w:t>
      </w:r>
    </w:p>
    <w:p w:rsidR="00E30963" w:rsidRDefault="007705EF">
      <w:pPr>
        <w:snapToGrid w:val="0"/>
        <w:ind w:firstLine="425"/>
        <w:rPr>
          <w:rFonts w:ascii="楷体_GB2312" w:eastAsia="楷体_GB2312" w:hAnsi="宋体"/>
          <w:szCs w:val="24"/>
        </w:rPr>
      </w:pPr>
      <w:r>
        <w:rPr>
          <w:rFonts w:ascii="楷体_GB2312" w:eastAsia="楷体_GB2312" w:hAnsi="宋体" w:hint="eastAsia"/>
          <w:szCs w:val="24"/>
        </w:rPr>
        <w:t xml:space="preserve">  开关量输入输出回路检查</w:t>
      </w:r>
    </w:p>
    <w:p w:rsidR="00E30963" w:rsidRDefault="007705EF">
      <w:pPr>
        <w:snapToGrid w:val="0"/>
        <w:ind w:firstLine="425"/>
        <w:rPr>
          <w:rFonts w:ascii="楷体_GB2312" w:eastAsia="楷体_GB2312" w:hAnsi="宋体"/>
          <w:szCs w:val="24"/>
        </w:rPr>
      </w:pPr>
      <w:r>
        <w:rPr>
          <w:rFonts w:ascii="楷体_GB2312" w:eastAsia="楷体_GB2312" w:hAnsi="宋体" w:hint="eastAsia"/>
          <w:szCs w:val="24"/>
        </w:rPr>
        <w:t xml:space="preserve">  数据采集系统的精度和线性度范围试验</w:t>
      </w:r>
    </w:p>
    <w:p w:rsidR="00E30963" w:rsidRDefault="007705EF">
      <w:pPr>
        <w:snapToGrid w:val="0"/>
        <w:rPr>
          <w:rFonts w:ascii="楷体_GB2312" w:eastAsia="楷体_GB2312" w:hAnsi="宋体"/>
          <w:szCs w:val="24"/>
        </w:rPr>
      </w:pPr>
      <w:r>
        <w:rPr>
          <w:rFonts w:ascii="楷体_GB2312" w:eastAsia="楷体_GB2312" w:hAnsi="宋体" w:hint="eastAsia"/>
          <w:szCs w:val="24"/>
        </w:rPr>
        <w:t xml:space="preserve">5.3.5  绝缘试验 </w:t>
      </w:r>
    </w:p>
    <w:p w:rsidR="00E30963" w:rsidRDefault="007705EF" w:rsidP="00DB3F9D">
      <w:pPr>
        <w:snapToGrid w:val="0"/>
        <w:ind w:firstLineChars="277" w:firstLine="665"/>
        <w:rPr>
          <w:rFonts w:ascii="楷体_GB2312" w:eastAsia="楷体_GB2312" w:hAnsi="宋体"/>
          <w:szCs w:val="24"/>
        </w:rPr>
      </w:pPr>
      <w:r>
        <w:rPr>
          <w:rFonts w:ascii="楷体_GB2312" w:eastAsia="楷体_GB2312" w:hAnsi="宋体" w:hint="eastAsia"/>
          <w:szCs w:val="24"/>
        </w:rPr>
        <w:t>进行绝缘电阻测量、介质强度及冲击电压试验。</w:t>
      </w:r>
    </w:p>
    <w:p w:rsidR="00E30963" w:rsidRDefault="007705EF">
      <w:pPr>
        <w:snapToGrid w:val="0"/>
        <w:rPr>
          <w:rFonts w:ascii="楷体_GB2312" w:eastAsia="楷体_GB2312" w:hAnsi="宋体"/>
          <w:szCs w:val="24"/>
        </w:rPr>
      </w:pPr>
      <w:r>
        <w:rPr>
          <w:rFonts w:ascii="楷体_GB2312" w:eastAsia="楷体_GB2312" w:hAnsi="宋体" w:hint="eastAsia"/>
          <w:szCs w:val="24"/>
        </w:rPr>
        <w:t>5.3.6  电气干扰试验</w:t>
      </w:r>
    </w:p>
    <w:p w:rsidR="00E30963" w:rsidRDefault="007705EF">
      <w:pPr>
        <w:snapToGrid w:val="0"/>
        <w:rPr>
          <w:rFonts w:ascii="楷体_GB2312" w:eastAsia="楷体_GB2312" w:hAnsi="宋体"/>
          <w:szCs w:val="24"/>
        </w:rPr>
      </w:pPr>
      <w:r>
        <w:rPr>
          <w:rFonts w:ascii="楷体_GB2312" w:eastAsia="楷体_GB2312" w:hAnsi="宋体" w:hint="eastAsia"/>
          <w:szCs w:val="24"/>
        </w:rPr>
        <w:t>5.3.6.1  对装置进行脉冲群干扰试验。</w:t>
      </w:r>
    </w:p>
    <w:p w:rsidR="00E30963" w:rsidRDefault="007705EF">
      <w:pPr>
        <w:snapToGrid w:val="0"/>
        <w:rPr>
          <w:rFonts w:ascii="楷体_GB2312" w:eastAsia="楷体_GB2312" w:hAnsi="宋体"/>
          <w:szCs w:val="24"/>
        </w:rPr>
      </w:pPr>
      <w:r>
        <w:rPr>
          <w:rFonts w:ascii="楷体_GB2312" w:eastAsia="楷体_GB2312" w:hAnsi="宋体" w:hint="eastAsia"/>
          <w:szCs w:val="24"/>
        </w:rPr>
        <w:t>5.3.6.2  对装置进行静电放电试验。</w:t>
      </w:r>
    </w:p>
    <w:p w:rsidR="00E30963" w:rsidRDefault="007705EF">
      <w:pPr>
        <w:snapToGrid w:val="0"/>
        <w:rPr>
          <w:rFonts w:ascii="楷体_GB2312" w:eastAsia="楷体_GB2312" w:hAnsi="宋体"/>
          <w:szCs w:val="24"/>
        </w:rPr>
      </w:pPr>
      <w:r>
        <w:rPr>
          <w:rFonts w:ascii="楷体_GB2312" w:eastAsia="楷体_GB2312" w:hAnsi="宋体" w:hint="eastAsia"/>
          <w:szCs w:val="24"/>
        </w:rPr>
        <w:lastRenderedPageBreak/>
        <w:t>5.3.6.3  对装置进行辐射电磁场干扰试验。</w:t>
      </w:r>
    </w:p>
    <w:p w:rsidR="00E30963" w:rsidRDefault="007705EF">
      <w:pPr>
        <w:snapToGrid w:val="0"/>
        <w:rPr>
          <w:rFonts w:ascii="楷体_GB2312" w:eastAsia="楷体_GB2312" w:hAnsi="宋体"/>
          <w:szCs w:val="24"/>
        </w:rPr>
      </w:pPr>
      <w:r>
        <w:rPr>
          <w:rFonts w:ascii="楷体_GB2312" w:eastAsia="楷体_GB2312" w:hAnsi="宋体" w:hint="eastAsia"/>
          <w:szCs w:val="24"/>
        </w:rPr>
        <w:t>5.3.6.4  对装置进行快速瞬变干扰试验。</w:t>
      </w:r>
    </w:p>
    <w:p w:rsidR="00E30963" w:rsidRDefault="007705EF">
      <w:pPr>
        <w:snapToGrid w:val="0"/>
        <w:rPr>
          <w:rFonts w:ascii="楷体_GB2312" w:eastAsia="楷体_GB2312" w:hAnsi="宋体"/>
          <w:szCs w:val="24"/>
        </w:rPr>
      </w:pPr>
      <w:r>
        <w:rPr>
          <w:rFonts w:ascii="楷体_GB2312" w:eastAsia="楷体_GB2312" w:hAnsi="宋体" w:hint="eastAsia"/>
          <w:szCs w:val="24"/>
        </w:rPr>
        <w:t>5.3.7  连续通电试验</w:t>
      </w:r>
    </w:p>
    <w:p w:rsidR="00E30963" w:rsidRDefault="007705EF">
      <w:pPr>
        <w:snapToGrid w:val="0"/>
        <w:rPr>
          <w:rFonts w:ascii="楷体_GB2312" w:eastAsia="楷体_GB2312" w:hAnsi="宋体"/>
          <w:szCs w:val="24"/>
        </w:rPr>
      </w:pPr>
      <w:r>
        <w:rPr>
          <w:rFonts w:ascii="楷体_GB2312" w:eastAsia="楷体_GB2312" w:hAnsi="宋体" w:hint="eastAsia"/>
          <w:szCs w:val="24"/>
        </w:rPr>
        <w:t>5.3.7.1  装置在完成调试后应进行连续通电试验。</w:t>
      </w:r>
    </w:p>
    <w:p w:rsidR="00E30963" w:rsidRDefault="007705EF">
      <w:pPr>
        <w:snapToGrid w:val="0"/>
        <w:ind w:left="1099" w:hangingChars="458" w:hanging="1099"/>
        <w:rPr>
          <w:rFonts w:ascii="楷体_GB2312" w:eastAsia="楷体_GB2312" w:hAnsi="宋体"/>
          <w:szCs w:val="24"/>
        </w:rPr>
      </w:pPr>
      <w:r>
        <w:rPr>
          <w:rFonts w:ascii="楷体_GB2312" w:eastAsia="楷体_GB2312" w:hAnsi="宋体" w:hint="eastAsia"/>
          <w:szCs w:val="24"/>
        </w:rPr>
        <w:t>5.3.7.2  连续通电试验的被试装置只施加直流电源，必要时可施加其他激励量进行功能检测。</w:t>
      </w:r>
    </w:p>
    <w:p w:rsidR="00E30963" w:rsidRDefault="007705EF">
      <w:pPr>
        <w:snapToGrid w:val="0"/>
        <w:rPr>
          <w:rFonts w:ascii="楷体_GB2312" w:eastAsia="楷体_GB2312" w:hAnsi="宋体"/>
          <w:szCs w:val="24"/>
        </w:rPr>
      </w:pPr>
      <w:r>
        <w:rPr>
          <w:rFonts w:ascii="楷体_GB2312" w:eastAsia="楷体_GB2312" w:hAnsi="宋体" w:hint="eastAsia"/>
          <w:szCs w:val="24"/>
        </w:rPr>
        <w:t>5.3.7.3  连续通电试验时间不少于100h或72h。</w:t>
      </w:r>
    </w:p>
    <w:p w:rsidR="00E30963" w:rsidRDefault="007705EF">
      <w:pPr>
        <w:snapToGrid w:val="0"/>
        <w:ind w:left="900" w:hangingChars="375" w:hanging="900"/>
        <w:rPr>
          <w:rFonts w:ascii="楷体_GB2312" w:eastAsia="楷体_GB2312" w:hAnsi="宋体"/>
          <w:szCs w:val="24"/>
        </w:rPr>
      </w:pPr>
      <w:r>
        <w:rPr>
          <w:rFonts w:ascii="楷体_GB2312" w:eastAsia="楷体_GB2312" w:hAnsi="宋体" w:hint="eastAsia"/>
          <w:szCs w:val="24"/>
        </w:rPr>
        <w:t>5.3.7.4  在连续通电试验过程中，装置应工作正常，信号指示正确，不应有元器件损坏或其  他异常情况出现。</w:t>
      </w:r>
    </w:p>
    <w:p w:rsidR="00E30963" w:rsidRDefault="007705EF">
      <w:pPr>
        <w:snapToGrid w:val="0"/>
        <w:rPr>
          <w:rFonts w:ascii="楷体_GB2312" w:eastAsia="楷体_GB2312" w:hAnsi="宋体"/>
          <w:szCs w:val="24"/>
        </w:rPr>
      </w:pPr>
      <w:r>
        <w:rPr>
          <w:rFonts w:ascii="楷体_GB2312" w:eastAsia="楷体_GB2312" w:hAnsi="宋体" w:hint="eastAsia"/>
          <w:szCs w:val="24"/>
        </w:rPr>
        <w:t>5.3.8  电源影响试验</w:t>
      </w:r>
    </w:p>
    <w:p w:rsidR="00E30963" w:rsidRDefault="007705EF" w:rsidP="00DB3F9D">
      <w:pPr>
        <w:snapToGrid w:val="0"/>
        <w:ind w:firstLineChars="277" w:firstLine="665"/>
        <w:rPr>
          <w:rFonts w:ascii="楷体_GB2312" w:eastAsia="楷体_GB2312" w:hAnsi="宋体"/>
          <w:szCs w:val="24"/>
        </w:rPr>
      </w:pPr>
      <w:r>
        <w:rPr>
          <w:rFonts w:ascii="楷体_GB2312" w:eastAsia="楷体_GB2312" w:hAnsi="宋体" w:hint="eastAsia"/>
          <w:szCs w:val="24"/>
        </w:rPr>
        <w:t xml:space="preserve">  进行电源影响试验。</w:t>
      </w:r>
    </w:p>
    <w:p w:rsidR="00E30963" w:rsidRDefault="007705EF">
      <w:pPr>
        <w:snapToGrid w:val="0"/>
        <w:rPr>
          <w:rFonts w:ascii="楷体_GB2312" w:eastAsia="楷体_GB2312" w:hAnsi="宋体"/>
          <w:szCs w:val="24"/>
        </w:rPr>
      </w:pPr>
      <w:r>
        <w:rPr>
          <w:rFonts w:ascii="楷体_GB2312" w:eastAsia="楷体_GB2312" w:hAnsi="宋体" w:hint="eastAsia"/>
          <w:szCs w:val="24"/>
        </w:rPr>
        <w:t xml:space="preserve">5.3.9  出厂检验   </w:t>
      </w:r>
    </w:p>
    <w:p w:rsidR="00E30963" w:rsidRDefault="007705EF">
      <w:pPr>
        <w:snapToGrid w:val="0"/>
        <w:ind w:firstLineChars="250" w:firstLine="600"/>
        <w:rPr>
          <w:rFonts w:ascii="楷体_GB2312" w:eastAsia="楷体_GB2312" w:hAnsi="宋体"/>
          <w:szCs w:val="24"/>
        </w:rPr>
      </w:pPr>
      <w:r>
        <w:rPr>
          <w:rFonts w:ascii="楷体_GB2312" w:eastAsia="楷体_GB2312" w:hAnsi="宋体" w:hint="eastAsia"/>
          <w:szCs w:val="24"/>
        </w:rPr>
        <w:t>每台装置出厂前必须由制造厂的检验部门进行出厂检验，出厂检验在试验的标准大气条件下进行。检验项目如下：</w:t>
      </w:r>
    </w:p>
    <w:p w:rsidR="00E30963" w:rsidRDefault="007705EF">
      <w:pPr>
        <w:snapToGrid w:val="0"/>
        <w:ind w:left="425" w:firstLine="425"/>
        <w:rPr>
          <w:rFonts w:ascii="楷体_GB2312" w:eastAsia="楷体_GB2312" w:hAnsi="宋体"/>
          <w:szCs w:val="24"/>
        </w:rPr>
      </w:pPr>
      <w:r>
        <w:rPr>
          <w:rFonts w:ascii="楷体_GB2312" w:eastAsia="楷体_GB2312" w:hAnsi="宋体" w:hint="eastAsia"/>
          <w:szCs w:val="24"/>
        </w:rPr>
        <w:t>结构与外观</w:t>
      </w:r>
    </w:p>
    <w:p w:rsidR="00E30963" w:rsidRDefault="007705EF">
      <w:pPr>
        <w:snapToGrid w:val="0"/>
        <w:ind w:left="425" w:firstLine="425"/>
        <w:rPr>
          <w:rFonts w:ascii="楷体_GB2312" w:eastAsia="楷体_GB2312" w:hAnsi="宋体"/>
          <w:szCs w:val="24"/>
        </w:rPr>
      </w:pPr>
      <w:r>
        <w:rPr>
          <w:rFonts w:ascii="楷体_GB2312" w:eastAsia="楷体_GB2312" w:hAnsi="宋体" w:hint="eastAsia"/>
          <w:szCs w:val="24"/>
        </w:rPr>
        <w:t>主要功能及技术性能</w:t>
      </w:r>
    </w:p>
    <w:p w:rsidR="00E30963" w:rsidRDefault="007705EF">
      <w:pPr>
        <w:snapToGrid w:val="0"/>
        <w:ind w:left="425" w:firstLine="425"/>
        <w:rPr>
          <w:rFonts w:ascii="楷体_GB2312" w:eastAsia="楷体_GB2312" w:hAnsi="宋体"/>
          <w:szCs w:val="24"/>
        </w:rPr>
      </w:pPr>
      <w:r>
        <w:rPr>
          <w:rFonts w:ascii="楷体_GB2312" w:eastAsia="楷体_GB2312" w:hAnsi="宋体" w:hint="eastAsia"/>
          <w:szCs w:val="24"/>
        </w:rPr>
        <w:t>绝缘电阻</w:t>
      </w:r>
    </w:p>
    <w:p w:rsidR="00E30963" w:rsidRDefault="007705EF">
      <w:pPr>
        <w:snapToGrid w:val="0"/>
        <w:ind w:left="425" w:firstLine="425"/>
        <w:rPr>
          <w:rFonts w:ascii="楷体_GB2312" w:eastAsia="楷体_GB2312" w:hAnsi="宋体"/>
          <w:szCs w:val="24"/>
        </w:rPr>
      </w:pPr>
      <w:r>
        <w:rPr>
          <w:rFonts w:ascii="楷体_GB2312" w:eastAsia="楷体_GB2312" w:hAnsi="宋体" w:hint="eastAsia"/>
          <w:szCs w:val="24"/>
        </w:rPr>
        <w:t>介质强度</w:t>
      </w:r>
    </w:p>
    <w:p w:rsidR="00E30963" w:rsidRDefault="007705EF">
      <w:pPr>
        <w:snapToGrid w:val="0"/>
        <w:ind w:left="425" w:firstLine="425"/>
        <w:rPr>
          <w:rFonts w:ascii="楷体_GB2312" w:eastAsia="楷体_GB2312" w:hAnsi="宋体"/>
          <w:szCs w:val="24"/>
        </w:rPr>
      </w:pPr>
      <w:r>
        <w:rPr>
          <w:rFonts w:ascii="楷体_GB2312" w:eastAsia="楷体_GB2312" w:hAnsi="宋体" w:hint="eastAsia"/>
          <w:szCs w:val="24"/>
        </w:rPr>
        <w:t>连续通电</w:t>
      </w:r>
    </w:p>
    <w:p w:rsidR="00E30963" w:rsidRDefault="007705EF">
      <w:pPr>
        <w:snapToGrid w:val="0"/>
        <w:rPr>
          <w:rFonts w:ascii="楷体_GB2312" w:eastAsia="楷体_GB2312" w:hAnsi="宋体"/>
          <w:szCs w:val="24"/>
        </w:rPr>
      </w:pPr>
      <w:r>
        <w:rPr>
          <w:rFonts w:ascii="楷体_GB2312" w:eastAsia="楷体_GB2312" w:hAnsi="宋体" w:hint="eastAsia"/>
          <w:szCs w:val="24"/>
        </w:rPr>
        <w:t>5.3.10   现场试验（按照《继电保护及电网安全自动装置检验条例》）</w:t>
      </w:r>
    </w:p>
    <w:p w:rsidR="00E30963" w:rsidRDefault="007705EF">
      <w:pPr>
        <w:pStyle w:val="11"/>
        <w:spacing w:before="120" w:after="120" w:line="240" w:lineRule="auto"/>
        <w:rPr>
          <w:rFonts w:ascii="楷体_GB2312" w:eastAsia="楷体_GB2312" w:hAnsi="宋体"/>
          <w:b w:val="0"/>
          <w:bCs w:val="0"/>
          <w:sz w:val="24"/>
          <w:szCs w:val="24"/>
        </w:rPr>
      </w:pPr>
      <w:r>
        <w:rPr>
          <w:rFonts w:ascii="楷体_GB2312" w:eastAsia="楷体_GB2312" w:hAnsi="宋体" w:hint="eastAsia"/>
          <w:b w:val="0"/>
          <w:bCs w:val="0"/>
          <w:sz w:val="24"/>
          <w:szCs w:val="24"/>
        </w:rPr>
        <w:t>6 保证值</w:t>
      </w:r>
    </w:p>
    <w:p w:rsidR="00E30963" w:rsidRDefault="007705EF">
      <w:pPr>
        <w:snapToGrid w:val="0"/>
        <w:ind w:firstLineChars="200" w:firstLine="480"/>
        <w:rPr>
          <w:rFonts w:ascii="楷体_GB2312" w:eastAsia="楷体_GB2312" w:hAnsi="宋体"/>
          <w:szCs w:val="24"/>
        </w:rPr>
      </w:pPr>
      <w:r>
        <w:rPr>
          <w:rFonts w:ascii="楷体_GB2312" w:eastAsia="楷体_GB2312" w:hAnsi="宋体" w:hint="eastAsia"/>
          <w:szCs w:val="24"/>
          <w:lang w:eastAsia="zh-CN"/>
        </w:rPr>
        <w:t>卖方应向业主对下列条款作出保证，如达不到要求则由卖方向业主赔偿：</w:t>
      </w:r>
    </w:p>
    <w:tbl>
      <w:tblPr>
        <w:tblW w:w="46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35"/>
        <w:gridCol w:w="5461"/>
      </w:tblGrid>
      <w:tr w:rsidR="00E30963">
        <w:trPr>
          <w:cantSplit/>
          <w:jc w:val="center"/>
        </w:trPr>
        <w:tc>
          <w:tcPr>
            <w:tcW w:w="2322" w:type="pct"/>
            <w:vAlign w:val="center"/>
          </w:tcPr>
          <w:p w:rsidR="00E30963" w:rsidRDefault="007705EF">
            <w:pPr>
              <w:autoSpaceDE w:val="0"/>
              <w:autoSpaceDN w:val="0"/>
              <w:snapToGrid w:val="0"/>
              <w:textAlignment w:val="center"/>
              <w:rPr>
                <w:rFonts w:ascii="楷体_GB2312" w:eastAsia="楷体_GB2312" w:hAnsi="宋体"/>
                <w:szCs w:val="24"/>
              </w:rPr>
            </w:pPr>
            <w:r>
              <w:rPr>
                <w:rFonts w:ascii="楷体_GB2312" w:eastAsia="楷体_GB2312" w:hAnsi="宋体" w:hint="eastAsia"/>
                <w:szCs w:val="24"/>
                <w:lang w:eastAsia="zh-CN"/>
              </w:rPr>
              <w:t>装置快速切换时间:</w:t>
            </w:r>
          </w:p>
        </w:tc>
        <w:tc>
          <w:tcPr>
            <w:tcW w:w="2678" w:type="pct"/>
          </w:tcPr>
          <w:p w:rsidR="00E30963" w:rsidRDefault="00E30963">
            <w:pPr>
              <w:autoSpaceDE w:val="0"/>
              <w:autoSpaceDN w:val="0"/>
              <w:snapToGrid w:val="0"/>
              <w:rPr>
                <w:rFonts w:ascii="楷体_GB2312" w:eastAsia="楷体_GB2312" w:hAnsi="宋体"/>
                <w:szCs w:val="24"/>
              </w:rPr>
            </w:pPr>
          </w:p>
        </w:tc>
      </w:tr>
      <w:tr w:rsidR="00E30963">
        <w:trPr>
          <w:cantSplit/>
          <w:jc w:val="center"/>
        </w:trPr>
        <w:tc>
          <w:tcPr>
            <w:tcW w:w="2322" w:type="pct"/>
            <w:vAlign w:val="center"/>
          </w:tcPr>
          <w:p w:rsidR="00E30963" w:rsidRDefault="007705EF">
            <w:pPr>
              <w:autoSpaceDE w:val="0"/>
              <w:autoSpaceDN w:val="0"/>
              <w:snapToGrid w:val="0"/>
              <w:textAlignment w:val="center"/>
              <w:rPr>
                <w:rFonts w:ascii="楷体_GB2312" w:eastAsia="楷体_GB2312" w:hAnsi="宋体"/>
                <w:szCs w:val="24"/>
              </w:rPr>
            </w:pPr>
            <w:r>
              <w:rPr>
                <w:rFonts w:ascii="楷体_GB2312" w:eastAsia="楷体_GB2312" w:hAnsi="宋体" w:hint="eastAsia"/>
                <w:szCs w:val="24"/>
                <w:lang w:eastAsia="zh-CN"/>
              </w:rPr>
              <w:t>事故同时切换最小断电时间：</w:t>
            </w:r>
          </w:p>
        </w:tc>
        <w:tc>
          <w:tcPr>
            <w:tcW w:w="2678" w:type="pct"/>
          </w:tcPr>
          <w:p w:rsidR="00E30963" w:rsidRDefault="007705EF">
            <w:pPr>
              <w:autoSpaceDE w:val="0"/>
              <w:autoSpaceDN w:val="0"/>
              <w:adjustRightInd w:val="0"/>
              <w:snapToGrid w:val="0"/>
              <w:textAlignment w:val="baseline"/>
              <w:rPr>
                <w:rFonts w:ascii="楷体_GB2312" w:eastAsia="楷体_GB2312" w:hAnsi="宋体"/>
                <w:szCs w:val="24"/>
              </w:rPr>
            </w:pPr>
            <w:r>
              <w:rPr>
                <w:rFonts w:ascii="楷体_GB2312" w:eastAsia="楷体_GB2312" w:hAnsi="宋体" w:hint="eastAsia"/>
                <w:szCs w:val="24"/>
                <w:lang w:eastAsia="zh-CN"/>
              </w:rPr>
              <w:t>≤ 11ms＋备用开关合闸时间－工作开关跳闸时间</w:t>
            </w:r>
          </w:p>
        </w:tc>
      </w:tr>
      <w:tr w:rsidR="00E30963">
        <w:trPr>
          <w:cantSplit/>
          <w:jc w:val="center"/>
        </w:trPr>
        <w:tc>
          <w:tcPr>
            <w:tcW w:w="2322" w:type="pct"/>
            <w:vAlign w:val="center"/>
          </w:tcPr>
          <w:p w:rsidR="00E30963" w:rsidRDefault="007705EF">
            <w:pPr>
              <w:autoSpaceDE w:val="0"/>
              <w:autoSpaceDN w:val="0"/>
              <w:snapToGrid w:val="0"/>
              <w:textAlignment w:val="center"/>
              <w:rPr>
                <w:rFonts w:ascii="楷体_GB2312" w:eastAsia="楷体_GB2312" w:hAnsi="宋体"/>
                <w:color w:val="000000"/>
                <w:szCs w:val="24"/>
              </w:rPr>
            </w:pPr>
            <w:r>
              <w:rPr>
                <w:rFonts w:ascii="楷体_GB2312" w:eastAsia="楷体_GB2312" w:hAnsi="宋体" w:hint="eastAsia"/>
                <w:szCs w:val="24"/>
                <w:lang w:eastAsia="zh-CN"/>
              </w:rPr>
              <w:t>事故串联切换最小断电时间</w:t>
            </w:r>
          </w:p>
        </w:tc>
        <w:tc>
          <w:tcPr>
            <w:tcW w:w="2678" w:type="pct"/>
          </w:tcPr>
          <w:p w:rsidR="00E30963" w:rsidRDefault="007705EF">
            <w:pPr>
              <w:autoSpaceDE w:val="0"/>
              <w:autoSpaceDN w:val="0"/>
              <w:adjustRightInd w:val="0"/>
              <w:snapToGrid w:val="0"/>
              <w:textAlignment w:val="baseline"/>
              <w:rPr>
                <w:rFonts w:ascii="楷体_GB2312" w:eastAsia="楷体_GB2312" w:hAnsi="宋体"/>
                <w:szCs w:val="24"/>
              </w:rPr>
            </w:pPr>
            <w:r>
              <w:rPr>
                <w:rFonts w:ascii="楷体_GB2312" w:eastAsia="楷体_GB2312" w:hAnsi="宋体" w:hint="eastAsia"/>
                <w:szCs w:val="24"/>
                <w:lang w:eastAsia="zh-CN"/>
              </w:rPr>
              <w:t>≤ 11ms＋备用开关合闸时间。</w:t>
            </w:r>
          </w:p>
        </w:tc>
      </w:tr>
    </w:tbl>
    <w:p w:rsidR="00E30963" w:rsidRDefault="00E30963">
      <w:pPr>
        <w:snapToGrid w:val="0"/>
        <w:rPr>
          <w:rFonts w:ascii="楷体_GB2312" w:eastAsia="楷体_GB2312" w:hAnsi="宋体"/>
          <w:color w:val="0000FF"/>
          <w:szCs w:val="24"/>
          <w:lang w:eastAsia="zh-CN"/>
        </w:rPr>
      </w:pPr>
    </w:p>
    <w:p w:rsidR="00E30963" w:rsidRDefault="007705EF">
      <w:pPr>
        <w:pStyle w:val="11"/>
        <w:spacing w:before="120" w:after="120" w:line="240" w:lineRule="auto"/>
        <w:rPr>
          <w:rFonts w:ascii="楷体_GB2312" w:eastAsia="楷体_GB2312" w:hAnsi="宋体"/>
          <w:b w:val="0"/>
          <w:bCs w:val="0"/>
          <w:sz w:val="24"/>
          <w:szCs w:val="24"/>
        </w:rPr>
      </w:pPr>
      <w:r>
        <w:rPr>
          <w:rFonts w:ascii="楷体_GB2312" w:eastAsia="楷体_GB2312" w:hAnsi="宋体" w:hint="eastAsia"/>
          <w:b w:val="0"/>
          <w:bCs w:val="0"/>
          <w:sz w:val="24"/>
          <w:szCs w:val="24"/>
        </w:rPr>
        <w:t>7 装置数据表</w:t>
      </w:r>
    </w:p>
    <w:p w:rsidR="00E30963" w:rsidRDefault="007705EF">
      <w:pPr>
        <w:snapToGrid w:val="0"/>
        <w:ind w:firstLineChars="200" w:firstLine="480"/>
        <w:rPr>
          <w:rFonts w:ascii="楷体_GB2312" w:eastAsia="楷体_GB2312" w:hAnsi="宋体"/>
          <w:szCs w:val="24"/>
        </w:rPr>
      </w:pPr>
      <w:r>
        <w:rPr>
          <w:rFonts w:ascii="楷体_GB2312" w:eastAsia="楷体_GB2312" w:hAnsi="宋体" w:hint="eastAsia"/>
          <w:szCs w:val="24"/>
          <w:lang w:eastAsia="zh-CN"/>
        </w:rPr>
        <w:t>技术数据表由快切装置供货商填写。</w:t>
      </w:r>
    </w:p>
    <w:p w:rsidR="00E30963" w:rsidRDefault="007705EF">
      <w:pPr>
        <w:pStyle w:val="a2"/>
        <w:snapToGrid w:val="0"/>
        <w:ind w:firstLine="0"/>
        <w:jc w:val="center"/>
        <w:rPr>
          <w:rFonts w:ascii="楷体_GB2312" w:eastAsia="楷体_GB2312" w:hAnsi="宋体"/>
          <w:szCs w:val="24"/>
        </w:rPr>
      </w:pPr>
      <w:bookmarkStart w:id="612" w:name="_Toc156890703"/>
      <w:r>
        <w:rPr>
          <w:rFonts w:ascii="楷体_GB2312" w:eastAsia="楷体_GB2312" w:hAnsi="宋体" w:hint="eastAsia"/>
          <w:szCs w:val="24"/>
        </w:rPr>
        <w:t>快切装置规范表</w:t>
      </w:r>
    </w:p>
    <w:tbl>
      <w:tblPr>
        <w:tblW w:w="51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9"/>
        <w:gridCol w:w="3600"/>
        <w:gridCol w:w="4150"/>
        <w:gridCol w:w="2741"/>
      </w:tblGrid>
      <w:tr w:rsidR="00E30963">
        <w:trPr>
          <w:tblHeader/>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lang w:eastAsia="zh-CN"/>
              </w:rPr>
              <w:t>序号</w:t>
            </w:r>
          </w:p>
        </w:tc>
        <w:tc>
          <w:tcPr>
            <w:tcW w:w="1576"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lang w:eastAsia="zh-CN"/>
              </w:rPr>
              <w:t>描  述</w:t>
            </w:r>
          </w:p>
        </w:tc>
        <w:tc>
          <w:tcPr>
            <w:tcW w:w="181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lang w:eastAsia="zh-CN"/>
              </w:rPr>
              <w:t>业主要求值</w:t>
            </w:r>
          </w:p>
        </w:tc>
        <w:tc>
          <w:tcPr>
            <w:tcW w:w="1200"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lang w:eastAsia="zh-CN"/>
              </w:rPr>
              <w:t>卖方保证值</w:t>
            </w: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lang w:eastAsia="zh-CN"/>
              </w:rPr>
              <w:t>1</w:t>
            </w:r>
          </w:p>
        </w:tc>
        <w:tc>
          <w:tcPr>
            <w:tcW w:w="1576" w:type="pct"/>
            <w:vAlign w:val="center"/>
          </w:tcPr>
          <w:p w:rsidR="00E30963" w:rsidRDefault="007705EF">
            <w:pPr>
              <w:autoSpaceDE w:val="0"/>
              <w:autoSpaceDN w:val="0"/>
              <w:snapToGrid w:val="0"/>
              <w:textAlignment w:val="center"/>
              <w:rPr>
                <w:rFonts w:ascii="楷体_GB2312" w:eastAsia="楷体_GB2312" w:hAnsi="宋体"/>
                <w:szCs w:val="24"/>
              </w:rPr>
            </w:pPr>
            <w:r>
              <w:rPr>
                <w:rFonts w:ascii="楷体_GB2312" w:eastAsia="楷体_GB2312" w:hAnsi="宋体" w:hint="eastAsia"/>
                <w:color w:val="000000"/>
                <w:szCs w:val="24"/>
                <w:lang w:eastAsia="zh-CN"/>
              </w:rPr>
              <w:t>输入交流信号电压</w:t>
            </w:r>
          </w:p>
        </w:tc>
        <w:tc>
          <w:tcPr>
            <w:tcW w:w="1817" w:type="pct"/>
          </w:tcPr>
          <w:p w:rsidR="00E30963" w:rsidRDefault="007705EF">
            <w:pPr>
              <w:autoSpaceDE w:val="0"/>
              <w:autoSpaceDN w:val="0"/>
              <w:snapToGrid w:val="0"/>
              <w:textAlignment w:val="center"/>
              <w:rPr>
                <w:rFonts w:ascii="楷体_GB2312" w:eastAsia="楷体_GB2312" w:hAnsi="宋体"/>
                <w:szCs w:val="24"/>
              </w:rPr>
            </w:pPr>
            <w:r>
              <w:rPr>
                <w:rFonts w:ascii="楷体_GB2312" w:eastAsia="楷体_GB2312" w:hAnsi="宋体" w:hint="eastAsia"/>
                <w:szCs w:val="24"/>
                <w:lang w:eastAsia="zh-CN"/>
              </w:rPr>
              <w:t>100 V 或 57.7 V</w:t>
            </w: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lang w:eastAsia="zh-CN"/>
              </w:rPr>
              <w:t>2</w:t>
            </w:r>
          </w:p>
        </w:tc>
        <w:tc>
          <w:tcPr>
            <w:tcW w:w="1576" w:type="pct"/>
            <w:vAlign w:val="center"/>
          </w:tcPr>
          <w:p w:rsidR="00E30963" w:rsidRDefault="007705EF">
            <w:pPr>
              <w:autoSpaceDE w:val="0"/>
              <w:autoSpaceDN w:val="0"/>
              <w:snapToGrid w:val="0"/>
              <w:textAlignment w:val="center"/>
              <w:rPr>
                <w:rFonts w:ascii="楷体_GB2312" w:eastAsia="楷体_GB2312" w:hAnsi="宋体"/>
                <w:szCs w:val="24"/>
              </w:rPr>
            </w:pPr>
            <w:r>
              <w:rPr>
                <w:rFonts w:ascii="楷体_GB2312" w:eastAsia="楷体_GB2312" w:hAnsi="宋体" w:hint="eastAsia"/>
                <w:color w:val="000000"/>
                <w:szCs w:val="24"/>
                <w:lang w:eastAsia="zh-CN"/>
              </w:rPr>
              <w:t>直流电源</w:t>
            </w:r>
          </w:p>
        </w:tc>
        <w:tc>
          <w:tcPr>
            <w:tcW w:w="1817" w:type="pct"/>
          </w:tcPr>
          <w:p w:rsidR="00E30963" w:rsidRDefault="007705EF">
            <w:pPr>
              <w:autoSpaceDE w:val="0"/>
              <w:autoSpaceDN w:val="0"/>
              <w:snapToGrid w:val="0"/>
              <w:textAlignment w:val="center"/>
              <w:rPr>
                <w:rFonts w:ascii="楷体_GB2312" w:eastAsia="楷体_GB2312" w:hAnsi="宋体"/>
                <w:szCs w:val="24"/>
              </w:rPr>
            </w:pPr>
            <w:r>
              <w:rPr>
                <w:rFonts w:ascii="楷体_GB2312" w:eastAsia="楷体_GB2312" w:hAnsi="宋体" w:hint="eastAsia"/>
                <w:szCs w:val="24"/>
                <w:lang w:eastAsia="zh-CN"/>
              </w:rPr>
              <w:t>220V  允许偏差+15％，-20％</w:t>
            </w: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lang w:eastAsia="zh-CN"/>
              </w:rPr>
              <w:t>3</w:t>
            </w:r>
          </w:p>
        </w:tc>
        <w:tc>
          <w:tcPr>
            <w:tcW w:w="1576" w:type="pct"/>
            <w:vAlign w:val="center"/>
          </w:tcPr>
          <w:p w:rsidR="00E30963" w:rsidRDefault="007705EF">
            <w:pPr>
              <w:autoSpaceDE w:val="0"/>
              <w:autoSpaceDN w:val="0"/>
              <w:snapToGrid w:val="0"/>
              <w:textAlignment w:val="center"/>
              <w:rPr>
                <w:rFonts w:ascii="楷体_GB2312" w:eastAsia="楷体_GB2312" w:hAnsi="宋体"/>
                <w:szCs w:val="24"/>
              </w:rPr>
            </w:pPr>
            <w:r>
              <w:rPr>
                <w:rFonts w:ascii="楷体_GB2312" w:eastAsia="楷体_GB2312" w:hAnsi="宋体" w:hint="eastAsia"/>
                <w:color w:val="000000"/>
                <w:szCs w:val="24"/>
                <w:lang w:eastAsia="zh-CN"/>
              </w:rPr>
              <w:t>输出接点信号容量</w:t>
            </w:r>
          </w:p>
        </w:tc>
        <w:tc>
          <w:tcPr>
            <w:tcW w:w="1817" w:type="pct"/>
          </w:tcPr>
          <w:p w:rsidR="00E30963" w:rsidRDefault="007705EF">
            <w:pPr>
              <w:autoSpaceDE w:val="0"/>
              <w:autoSpaceDN w:val="0"/>
              <w:snapToGrid w:val="0"/>
              <w:textAlignment w:val="center"/>
              <w:rPr>
                <w:rFonts w:ascii="楷体_GB2312" w:eastAsia="楷体_GB2312" w:hAnsi="宋体"/>
                <w:color w:val="000000"/>
                <w:szCs w:val="24"/>
              </w:rPr>
            </w:pPr>
            <w:r>
              <w:rPr>
                <w:rFonts w:ascii="楷体_GB2312" w:eastAsia="楷体_GB2312" w:hAnsi="宋体" w:hint="eastAsia"/>
                <w:color w:val="000000"/>
                <w:szCs w:val="24"/>
                <w:lang w:eastAsia="zh-CN"/>
              </w:rPr>
              <w:t>跳、合闸出口 DC220V, 5A （接通）</w:t>
            </w:r>
          </w:p>
          <w:p w:rsidR="00E30963" w:rsidRDefault="007705EF">
            <w:pPr>
              <w:autoSpaceDE w:val="0"/>
              <w:autoSpaceDN w:val="0"/>
              <w:snapToGrid w:val="0"/>
              <w:textAlignment w:val="center"/>
              <w:rPr>
                <w:rFonts w:ascii="楷体_GB2312" w:eastAsia="楷体_GB2312" w:hAnsi="宋体"/>
                <w:szCs w:val="24"/>
              </w:rPr>
            </w:pPr>
            <w:r>
              <w:rPr>
                <w:rFonts w:ascii="楷体_GB2312" w:eastAsia="楷体_GB2312" w:hAnsi="宋体" w:hint="eastAsia"/>
                <w:color w:val="000000"/>
                <w:szCs w:val="24"/>
                <w:lang w:eastAsia="zh-CN"/>
              </w:rPr>
              <w:t>信号出口  DC220V, 50W （断开）</w:t>
            </w: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lang w:eastAsia="zh-CN"/>
              </w:rPr>
              <w:t>4</w:t>
            </w:r>
          </w:p>
        </w:tc>
        <w:tc>
          <w:tcPr>
            <w:tcW w:w="1576" w:type="pct"/>
            <w:vAlign w:val="center"/>
          </w:tcPr>
          <w:p w:rsidR="00E30963" w:rsidRDefault="007705EF">
            <w:pPr>
              <w:autoSpaceDE w:val="0"/>
              <w:autoSpaceDN w:val="0"/>
              <w:snapToGrid w:val="0"/>
              <w:textAlignment w:val="center"/>
              <w:rPr>
                <w:rFonts w:ascii="楷体_GB2312" w:eastAsia="楷体_GB2312" w:hAnsi="宋体"/>
                <w:szCs w:val="24"/>
              </w:rPr>
            </w:pPr>
            <w:r>
              <w:rPr>
                <w:rFonts w:ascii="楷体_GB2312" w:eastAsia="楷体_GB2312" w:hAnsi="宋体" w:hint="eastAsia"/>
                <w:color w:val="000000"/>
                <w:szCs w:val="24"/>
                <w:lang w:eastAsia="zh-CN"/>
              </w:rPr>
              <w:t>装置快速切换时间:</w:t>
            </w:r>
          </w:p>
        </w:tc>
        <w:tc>
          <w:tcPr>
            <w:tcW w:w="1817" w:type="pct"/>
          </w:tcPr>
          <w:p w:rsidR="00E30963" w:rsidRDefault="00E30963">
            <w:pPr>
              <w:autoSpaceDE w:val="0"/>
              <w:autoSpaceDN w:val="0"/>
              <w:snapToGrid w:val="0"/>
              <w:rPr>
                <w:rFonts w:ascii="楷体_GB2312" w:eastAsia="楷体_GB2312" w:hAnsi="宋体"/>
                <w:szCs w:val="24"/>
              </w:rPr>
            </w:pP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lang w:eastAsia="zh-CN"/>
              </w:rPr>
              <w:t>4.1</w:t>
            </w:r>
          </w:p>
        </w:tc>
        <w:tc>
          <w:tcPr>
            <w:tcW w:w="1576" w:type="pct"/>
            <w:vAlign w:val="center"/>
          </w:tcPr>
          <w:p w:rsidR="00E30963" w:rsidRDefault="007705EF">
            <w:pPr>
              <w:autoSpaceDE w:val="0"/>
              <w:autoSpaceDN w:val="0"/>
              <w:snapToGrid w:val="0"/>
              <w:textAlignment w:val="center"/>
              <w:rPr>
                <w:rFonts w:ascii="楷体_GB2312" w:eastAsia="楷体_GB2312" w:hAnsi="宋体"/>
                <w:color w:val="000000"/>
                <w:szCs w:val="24"/>
              </w:rPr>
            </w:pPr>
            <w:r>
              <w:rPr>
                <w:rFonts w:ascii="楷体_GB2312" w:eastAsia="楷体_GB2312" w:hAnsi="宋体" w:hint="eastAsia"/>
                <w:szCs w:val="24"/>
                <w:lang w:eastAsia="zh-CN"/>
              </w:rPr>
              <w:t>事故同时切换最小断电时间：</w:t>
            </w:r>
          </w:p>
        </w:tc>
        <w:tc>
          <w:tcPr>
            <w:tcW w:w="1817" w:type="pct"/>
          </w:tcPr>
          <w:p w:rsidR="00E30963" w:rsidRDefault="007705EF">
            <w:pPr>
              <w:autoSpaceDE w:val="0"/>
              <w:autoSpaceDN w:val="0"/>
              <w:adjustRightInd w:val="0"/>
              <w:snapToGrid w:val="0"/>
              <w:textAlignment w:val="baseline"/>
              <w:rPr>
                <w:rFonts w:ascii="楷体_GB2312" w:eastAsia="楷体_GB2312" w:hAnsi="宋体"/>
                <w:szCs w:val="24"/>
              </w:rPr>
            </w:pPr>
            <w:r>
              <w:rPr>
                <w:rFonts w:ascii="楷体_GB2312" w:eastAsia="楷体_GB2312" w:hAnsi="宋体" w:hint="eastAsia"/>
                <w:szCs w:val="24"/>
                <w:lang w:eastAsia="zh-CN"/>
              </w:rPr>
              <w:t>≤ 11ms＋备用开关合闸时间－工作开关跳闸时间</w:t>
            </w: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lang w:eastAsia="zh-CN"/>
              </w:rPr>
              <w:t>4.2</w:t>
            </w:r>
          </w:p>
        </w:tc>
        <w:tc>
          <w:tcPr>
            <w:tcW w:w="1576" w:type="pct"/>
            <w:vAlign w:val="center"/>
          </w:tcPr>
          <w:p w:rsidR="00E30963" w:rsidRDefault="007705EF">
            <w:pPr>
              <w:autoSpaceDE w:val="0"/>
              <w:autoSpaceDN w:val="0"/>
              <w:snapToGrid w:val="0"/>
              <w:textAlignment w:val="center"/>
              <w:rPr>
                <w:rFonts w:ascii="楷体_GB2312" w:eastAsia="楷体_GB2312" w:hAnsi="宋体"/>
                <w:color w:val="000000"/>
                <w:szCs w:val="24"/>
              </w:rPr>
            </w:pPr>
            <w:r>
              <w:rPr>
                <w:rFonts w:ascii="楷体_GB2312" w:eastAsia="楷体_GB2312" w:hAnsi="宋体" w:hint="eastAsia"/>
                <w:szCs w:val="24"/>
                <w:lang w:eastAsia="zh-CN"/>
              </w:rPr>
              <w:t>事故串联切换最小断电时间</w:t>
            </w:r>
          </w:p>
        </w:tc>
        <w:tc>
          <w:tcPr>
            <w:tcW w:w="1817" w:type="pct"/>
          </w:tcPr>
          <w:p w:rsidR="00E30963" w:rsidRDefault="007705EF">
            <w:pPr>
              <w:autoSpaceDE w:val="0"/>
              <w:autoSpaceDN w:val="0"/>
              <w:adjustRightInd w:val="0"/>
              <w:snapToGrid w:val="0"/>
              <w:textAlignment w:val="baseline"/>
              <w:rPr>
                <w:rFonts w:ascii="楷体_GB2312" w:eastAsia="楷体_GB2312" w:hAnsi="宋体"/>
                <w:szCs w:val="24"/>
              </w:rPr>
            </w:pPr>
            <w:r>
              <w:rPr>
                <w:rFonts w:ascii="楷体_GB2312" w:eastAsia="楷体_GB2312" w:hAnsi="宋体" w:hint="eastAsia"/>
                <w:szCs w:val="24"/>
                <w:lang w:eastAsia="zh-CN"/>
              </w:rPr>
              <w:t>≤ 11ms＋备用开关合闸时间。</w:t>
            </w: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lang w:eastAsia="zh-CN"/>
              </w:rPr>
              <w:t>5</w:t>
            </w:r>
          </w:p>
        </w:tc>
        <w:tc>
          <w:tcPr>
            <w:tcW w:w="1576" w:type="pct"/>
            <w:vAlign w:val="center"/>
          </w:tcPr>
          <w:p w:rsidR="00E30963" w:rsidRDefault="007705EF">
            <w:pPr>
              <w:autoSpaceDE w:val="0"/>
              <w:autoSpaceDN w:val="0"/>
              <w:snapToGrid w:val="0"/>
              <w:textAlignment w:val="center"/>
              <w:rPr>
                <w:rFonts w:ascii="楷体_GB2312" w:eastAsia="楷体_GB2312" w:hAnsi="宋体"/>
                <w:szCs w:val="24"/>
              </w:rPr>
            </w:pPr>
            <w:r>
              <w:rPr>
                <w:rFonts w:ascii="楷体_GB2312" w:eastAsia="楷体_GB2312" w:hAnsi="宋体" w:hint="eastAsia"/>
                <w:color w:val="000000"/>
                <w:szCs w:val="24"/>
                <w:lang w:eastAsia="zh-CN"/>
              </w:rPr>
              <w:t>测量精度</w:t>
            </w:r>
          </w:p>
        </w:tc>
        <w:tc>
          <w:tcPr>
            <w:tcW w:w="1817" w:type="pct"/>
          </w:tcPr>
          <w:p w:rsidR="00E30963" w:rsidRDefault="00E30963">
            <w:pPr>
              <w:pStyle w:val="a2"/>
              <w:snapToGrid w:val="0"/>
              <w:jc w:val="left"/>
              <w:rPr>
                <w:rFonts w:ascii="楷体_GB2312" w:eastAsia="楷体_GB2312" w:hAnsi="宋体"/>
                <w:color w:val="000000"/>
                <w:szCs w:val="24"/>
              </w:rPr>
            </w:pP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lang w:eastAsia="zh-CN"/>
              </w:rPr>
              <w:t>5.1</w:t>
            </w:r>
          </w:p>
        </w:tc>
        <w:tc>
          <w:tcPr>
            <w:tcW w:w="1576" w:type="pct"/>
            <w:vAlign w:val="center"/>
          </w:tcPr>
          <w:p w:rsidR="00E30963" w:rsidRDefault="007705EF">
            <w:pPr>
              <w:autoSpaceDE w:val="0"/>
              <w:autoSpaceDN w:val="0"/>
              <w:snapToGrid w:val="0"/>
              <w:textAlignment w:val="center"/>
              <w:rPr>
                <w:rFonts w:ascii="楷体_GB2312" w:eastAsia="楷体_GB2312" w:hAnsi="宋体"/>
                <w:color w:val="000000"/>
                <w:szCs w:val="24"/>
              </w:rPr>
            </w:pPr>
            <w:r>
              <w:rPr>
                <w:rFonts w:ascii="楷体_GB2312" w:eastAsia="楷体_GB2312" w:hAnsi="宋体" w:hint="eastAsia"/>
                <w:color w:val="000000"/>
                <w:szCs w:val="24"/>
                <w:lang w:eastAsia="zh-CN"/>
              </w:rPr>
              <w:t>电压</w:t>
            </w:r>
          </w:p>
        </w:tc>
        <w:tc>
          <w:tcPr>
            <w:tcW w:w="1817" w:type="pct"/>
          </w:tcPr>
          <w:p w:rsidR="00E30963" w:rsidRDefault="007705EF">
            <w:pPr>
              <w:pStyle w:val="a2"/>
              <w:snapToGrid w:val="0"/>
              <w:rPr>
                <w:rFonts w:ascii="楷体_GB2312" w:eastAsia="楷体_GB2312" w:hAnsi="宋体"/>
                <w:color w:val="000000"/>
                <w:szCs w:val="24"/>
              </w:rPr>
            </w:pPr>
            <w:r>
              <w:rPr>
                <w:rFonts w:ascii="楷体_GB2312" w:eastAsia="楷体_GB2312" w:hAnsi="宋体" w:hint="eastAsia"/>
                <w:color w:val="000000"/>
                <w:szCs w:val="24"/>
              </w:rPr>
              <w:t>≤0.5%</w:t>
            </w: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lang w:eastAsia="zh-CN"/>
              </w:rPr>
              <w:t>5.2</w:t>
            </w:r>
          </w:p>
        </w:tc>
        <w:tc>
          <w:tcPr>
            <w:tcW w:w="1576" w:type="pct"/>
            <w:vAlign w:val="center"/>
          </w:tcPr>
          <w:p w:rsidR="00E30963" w:rsidRDefault="007705EF">
            <w:pPr>
              <w:autoSpaceDE w:val="0"/>
              <w:autoSpaceDN w:val="0"/>
              <w:snapToGrid w:val="0"/>
              <w:textAlignment w:val="center"/>
              <w:rPr>
                <w:rFonts w:ascii="楷体_GB2312" w:eastAsia="楷体_GB2312" w:hAnsi="宋体"/>
                <w:color w:val="000000"/>
                <w:szCs w:val="24"/>
              </w:rPr>
            </w:pPr>
            <w:r>
              <w:rPr>
                <w:rFonts w:ascii="楷体_GB2312" w:eastAsia="楷体_GB2312" w:hAnsi="宋体" w:hint="eastAsia"/>
                <w:color w:val="000000"/>
                <w:szCs w:val="24"/>
                <w:lang w:eastAsia="zh-CN"/>
              </w:rPr>
              <w:t>电流</w:t>
            </w:r>
          </w:p>
        </w:tc>
        <w:tc>
          <w:tcPr>
            <w:tcW w:w="1817" w:type="pct"/>
          </w:tcPr>
          <w:p w:rsidR="00E30963" w:rsidRDefault="007705EF">
            <w:pPr>
              <w:pStyle w:val="a2"/>
              <w:snapToGrid w:val="0"/>
              <w:rPr>
                <w:rFonts w:ascii="楷体_GB2312" w:eastAsia="楷体_GB2312" w:hAnsi="宋体"/>
                <w:color w:val="000000"/>
                <w:szCs w:val="24"/>
              </w:rPr>
            </w:pPr>
            <w:r>
              <w:rPr>
                <w:rFonts w:ascii="楷体_GB2312" w:eastAsia="楷体_GB2312" w:hAnsi="宋体" w:hint="eastAsia"/>
                <w:color w:val="000000"/>
                <w:szCs w:val="24"/>
              </w:rPr>
              <w:t>≤0.5%</w:t>
            </w: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lang w:eastAsia="zh-CN"/>
              </w:rPr>
              <w:lastRenderedPageBreak/>
              <w:t>5.3</w:t>
            </w:r>
          </w:p>
        </w:tc>
        <w:tc>
          <w:tcPr>
            <w:tcW w:w="1576" w:type="pct"/>
            <w:vAlign w:val="center"/>
          </w:tcPr>
          <w:p w:rsidR="00E30963" w:rsidRDefault="007705EF">
            <w:pPr>
              <w:autoSpaceDE w:val="0"/>
              <w:autoSpaceDN w:val="0"/>
              <w:snapToGrid w:val="0"/>
              <w:textAlignment w:val="center"/>
              <w:rPr>
                <w:rFonts w:ascii="楷体_GB2312" w:eastAsia="楷体_GB2312" w:hAnsi="宋体"/>
                <w:color w:val="000000"/>
                <w:szCs w:val="24"/>
              </w:rPr>
            </w:pPr>
            <w:r>
              <w:rPr>
                <w:rFonts w:ascii="楷体_GB2312" w:eastAsia="楷体_GB2312" w:hAnsi="宋体" w:hint="eastAsia"/>
                <w:color w:val="000000"/>
                <w:szCs w:val="24"/>
                <w:lang w:eastAsia="zh-CN"/>
              </w:rPr>
              <w:t>频率</w:t>
            </w:r>
          </w:p>
        </w:tc>
        <w:tc>
          <w:tcPr>
            <w:tcW w:w="1817" w:type="pct"/>
          </w:tcPr>
          <w:p w:rsidR="00E30963" w:rsidRDefault="007705EF">
            <w:pPr>
              <w:pStyle w:val="a2"/>
              <w:snapToGrid w:val="0"/>
              <w:rPr>
                <w:rFonts w:ascii="楷体_GB2312" w:eastAsia="楷体_GB2312" w:hAnsi="宋体"/>
                <w:color w:val="000000"/>
                <w:szCs w:val="24"/>
              </w:rPr>
            </w:pPr>
            <w:r>
              <w:rPr>
                <w:rFonts w:ascii="楷体_GB2312" w:eastAsia="楷体_GB2312" w:hAnsi="宋体" w:hint="eastAsia"/>
                <w:color w:val="000000"/>
                <w:szCs w:val="24"/>
              </w:rPr>
              <w:t>≤0.02Hz</w:t>
            </w: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lang w:eastAsia="zh-CN"/>
              </w:rPr>
              <w:t>5.4</w:t>
            </w:r>
          </w:p>
        </w:tc>
        <w:tc>
          <w:tcPr>
            <w:tcW w:w="1576" w:type="pct"/>
            <w:vAlign w:val="center"/>
          </w:tcPr>
          <w:p w:rsidR="00E30963" w:rsidRDefault="007705EF">
            <w:pPr>
              <w:autoSpaceDE w:val="0"/>
              <w:autoSpaceDN w:val="0"/>
              <w:snapToGrid w:val="0"/>
              <w:textAlignment w:val="center"/>
              <w:rPr>
                <w:rFonts w:ascii="楷体_GB2312" w:eastAsia="楷体_GB2312" w:hAnsi="宋体"/>
                <w:color w:val="000000"/>
                <w:szCs w:val="24"/>
              </w:rPr>
            </w:pPr>
            <w:r>
              <w:rPr>
                <w:rFonts w:ascii="楷体_GB2312" w:eastAsia="楷体_GB2312" w:hAnsi="宋体" w:hint="eastAsia"/>
                <w:szCs w:val="24"/>
                <w:lang w:eastAsia="zh-CN"/>
              </w:rPr>
              <w:t>相角</w:t>
            </w:r>
          </w:p>
        </w:tc>
        <w:tc>
          <w:tcPr>
            <w:tcW w:w="1817" w:type="pct"/>
          </w:tcPr>
          <w:p w:rsidR="00E30963" w:rsidRDefault="007705EF">
            <w:pPr>
              <w:pStyle w:val="a2"/>
              <w:snapToGrid w:val="0"/>
              <w:rPr>
                <w:rFonts w:ascii="楷体_GB2312" w:eastAsia="楷体_GB2312" w:hAnsi="宋体"/>
                <w:color w:val="000000"/>
                <w:szCs w:val="24"/>
              </w:rPr>
            </w:pPr>
            <w:r>
              <w:rPr>
                <w:rFonts w:ascii="楷体_GB2312" w:eastAsia="楷体_GB2312" w:hAnsi="宋体" w:hint="eastAsia"/>
                <w:szCs w:val="24"/>
              </w:rPr>
              <w:t>≤0.2°</w:t>
            </w: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lang w:eastAsia="zh-CN"/>
              </w:rPr>
              <w:t>6</w:t>
            </w:r>
          </w:p>
        </w:tc>
        <w:tc>
          <w:tcPr>
            <w:tcW w:w="1576" w:type="pct"/>
            <w:vAlign w:val="center"/>
          </w:tcPr>
          <w:p w:rsidR="00E30963" w:rsidRDefault="007705EF">
            <w:pPr>
              <w:autoSpaceDE w:val="0"/>
              <w:autoSpaceDN w:val="0"/>
              <w:snapToGrid w:val="0"/>
              <w:textAlignment w:val="center"/>
              <w:rPr>
                <w:rFonts w:ascii="楷体_GB2312" w:eastAsia="楷体_GB2312" w:hAnsi="宋体"/>
                <w:szCs w:val="24"/>
              </w:rPr>
            </w:pPr>
            <w:r>
              <w:rPr>
                <w:rFonts w:ascii="楷体_GB2312" w:eastAsia="楷体_GB2312" w:hAnsi="宋体" w:hint="eastAsia"/>
                <w:color w:val="000000"/>
                <w:szCs w:val="24"/>
                <w:lang w:eastAsia="zh-CN"/>
              </w:rPr>
              <w:t>功率消耗</w:t>
            </w:r>
          </w:p>
        </w:tc>
        <w:tc>
          <w:tcPr>
            <w:tcW w:w="1817" w:type="pct"/>
          </w:tcPr>
          <w:p w:rsidR="00E30963" w:rsidRDefault="00E30963">
            <w:pPr>
              <w:autoSpaceDE w:val="0"/>
              <w:autoSpaceDN w:val="0"/>
              <w:snapToGrid w:val="0"/>
              <w:rPr>
                <w:rFonts w:ascii="楷体_GB2312" w:eastAsia="楷体_GB2312" w:hAnsi="宋体"/>
                <w:szCs w:val="24"/>
              </w:rPr>
            </w:pP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lang w:eastAsia="zh-CN"/>
              </w:rPr>
              <w:t>6.1</w:t>
            </w:r>
          </w:p>
        </w:tc>
        <w:tc>
          <w:tcPr>
            <w:tcW w:w="1576" w:type="pct"/>
            <w:vAlign w:val="center"/>
          </w:tcPr>
          <w:p w:rsidR="00E30963" w:rsidRDefault="007705EF">
            <w:pPr>
              <w:autoSpaceDE w:val="0"/>
              <w:autoSpaceDN w:val="0"/>
              <w:snapToGrid w:val="0"/>
              <w:textAlignment w:val="center"/>
              <w:rPr>
                <w:rFonts w:ascii="楷体_GB2312" w:eastAsia="楷体_GB2312" w:hAnsi="宋体"/>
                <w:color w:val="000000"/>
                <w:szCs w:val="24"/>
              </w:rPr>
            </w:pPr>
            <w:r>
              <w:rPr>
                <w:rFonts w:ascii="楷体_GB2312" w:eastAsia="楷体_GB2312" w:hAnsi="宋体" w:hint="eastAsia"/>
                <w:color w:val="000000"/>
                <w:szCs w:val="24"/>
                <w:lang w:eastAsia="zh-CN"/>
              </w:rPr>
              <w:t>交流电流回路：</w:t>
            </w:r>
          </w:p>
        </w:tc>
        <w:tc>
          <w:tcPr>
            <w:tcW w:w="1817" w:type="pct"/>
          </w:tcPr>
          <w:p w:rsidR="00E30963" w:rsidRDefault="007705EF">
            <w:pPr>
              <w:pStyle w:val="a2"/>
              <w:snapToGrid w:val="0"/>
              <w:rPr>
                <w:rFonts w:ascii="楷体_GB2312" w:eastAsia="楷体_GB2312" w:hAnsi="宋体"/>
                <w:color w:val="000000"/>
                <w:szCs w:val="24"/>
              </w:rPr>
            </w:pPr>
            <w:r>
              <w:rPr>
                <w:rFonts w:ascii="楷体_GB2312" w:eastAsia="楷体_GB2312" w:hAnsi="宋体" w:hint="eastAsia"/>
                <w:color w:val="000000"/>
                <w:szCs w:val="24"/>
              </w:rPr>
              <w:t>当I=5A时，不大于1.0VA</w:t>
            </w: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lang w:eastAsia="zh-CN"/>
              </w:rPr>
              <w:t>6.2</w:t>
            </w:r>
          </w:p>
        </w:tc>
        <w:tc>
          <w:tcPr>
            <w:tcW w:w="1576" w:type="pct"/>
            <w:vAlign w:val="center"/>
          </w:tcPr>
          <w:p w:rsidR="00E30963" w:rsidRDefault="007705EF">
            <w:pPr>
              <w:autoSpaceDE w:val="0"/>
              <w:autoSpaceDN w:val="0"/>
              <w:snapToGrid w:val="0"/>
              <w:textAlignment w:val="center"/>
              <w:rPr>
                <w:rFonts w:ascii="楷体_GB2312" w:eastAsia="楷体_GB2312" w:hAnsi="宋体"/>
                <w:color w:val="000000"/>
                <w:szCs w:val="24"/>
              </w:rPr>
            </w:pPr>
            <w:r>
              <w:rPr>
                <w:rFonts w:ascii="楷体_GB2312" w:eastAsia="楷体_GB2312" w:hAnsi="宋体" w:hint="eastAsia"/>
                <w:color w:val="000000"/>
                <w:szCs w:val="24"/>
                <w:lang w:eastAsia="zh-CN"/>
              </w:rPr>
              <w:t>交流电压回路：</w:t>
            </w:r>
          </w:p>
        </w:tc>
        <w:tc>
          <w:tcPr>
            <w:tcW w:w="1817" w:type="pct"/>
          </w:tcPr>
          <w:p w:rsidR="00E30963" w:rsidRDefault="007705EF">
            <w:pPr>
              <w:pStyle w:val="a2"/>
              <w:snapToGrid w:val="0"/>
              <w:rPr>
                <w:rFonts w:ascii="楷体_GB2312" w:eastAsia="楷体_GB2312" w:hAnsi="宋体"/>
                <w:color w:val="000000"/>
                <w:szCs w:val="24"/>
              </w:rPr>
            </w:pPr>
            <w:r>
              <w:rPr>
                <w:rFonts w:ascii="楷体_GB2312" w:eastAsia="楷体_GB2312" w:hAnsi="宋体" w:hint="eastAsia"/>
                <w:color w:val="000000"/>
                <w:szCs w:val="24"/>
              </w:rPr>
              <w:t>当U=100V时，不大于0.5VA</w:t>
            </w: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lang w:eastAsia="zh-CN"/>
              </w:rPr>
              <w:t>6.3</w:t>
            </w:r>
          </w:p>
        </w:tc>
        <w:tc>
          <w:tcPr>
            <w:tcW w:w="1576" w:type="pct"/>
            <w:vAlign w:val="center"/>
          </w:tcPr>
          <w:p w:rsidR="00E30963" w:rsidRDefault="007705EF">
            <w:pPr>
              <w:autoSpaceDE w:val="0"/>
              <w:autoSpaceDN w:val="0"/>
              <w:snapToGrid w:val="0"/>
              <w:textAlignment w:val="center"/>
              <w:rPr>
                <w:rFonts w:ascii="楷体_GB2312" w:eastAsia="楷体_GB2312" w:hAnsi="宋体"/>
                <w:color w:val="000000"/>
                <w:szCs w:val="24"/>
              </w:rPr>
            </w:pPr>
            <w:r>
              <w:rPr>
                <w:rFonts w:ascii="楷体_GB2312" w:eastAsia="楷体_GB2312" w:hAnsi="宋体" w:hint="eastAsia"/>
                <w:color w:val="000000"/>
                <w:szCs w:val="24"/>
                <w:lang w:eastAsia="zh-CN"/>
              </w:rPr>
              <w:t>直流电源回路</w:t>
            </w:r>
          </w:p>
        </w:tc>
        <w:tc>
          <w:tcPr>
            <w:tcW w:w="1817" w:type="pct"/>
          </w:tcPr>
          <w:p w:rsidR="00E30963" w:rsidRDefault="007705EF">
            <w:pPr>
              <w:pStyle w:val="a2"/>
              <w:snapToGrid w:val="0"/>
              <w:rPr>
                <w:rFonts w:ascii="楷体_GB2312" w:eastAsia="楷体_GB2312" w:hAnsi="宋体"/>
                <w:color w:val="000000"/>
                <w:szCs w:val="24"/>
              </w:rPr>
            </w:pPr>
            <w:r>
              <w:rPr>
                <w:rFonts w:ascii="楷体_GB2312" w:eastAsia="楷体_GB2312" w:hAnsi="宋体" w:hint="eastAsia"/>
                <w:color w:val="000000"/>
                <w:szCs w:val="24"/>
              </w:rPr>
              <w:t>正常&lt;15W，跳闸&lt;25W</w:t>
            </w: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lang w:eastAsia="zh-CN"/>
              </w:rPr>
              <w:t>7</w:t>
            </w:r>
          </w:p>
        </w:tc>
        <w:tc>
          <w:tcPr>
            <w:tcW w:w="1576" w:type="pct"/>
            <w:vAlign w:val="center"/>
          </w:tcPr>
          <w:p w:rsidR="00E30963" w:rsidRDefault="007705EF">
            <w:pPr>
              <w:autoSpaceDE w:val="0"/>
              <w:autoSpaceDN w:val="0"/>
              <w:snapToGrid w:val="0"/>
              <w:textAlignment w:val="center"/>
              <w:rPr>
                <w:rFonts w:ascii="楷体_GB2312" w:eastAsia="楷体_GB2312" w:hAnsi="宋体"/>
                <w:szCs w:val="24"/>
              </w:rPr>
            </w:pPr>
            <w:r>
              <w:rPr>
                <w:rFonts w:ascii="楷体_GB2312" w:eastAsia="楷体_GB2312" w:hAnsi="宋体" w:hint="eastAsia"/>
                <w:color w:val="000000"/>
                <w:szCs w:val="24"/>
                <w:lang w:eastAsia="zh-CN"/>
              </w:rPr>
              <w:t>过载能力</w:t>
            </w:r>
          </w:p>
        </w:tc>
        <w:tc>
          <w:tcPr>
            <w:tcW w:w="1817" w:type="pct"/>
          </w:tcPr>
          <w:p w:rsidR="00E30963" w:rsidRDefault="007705EF">
            <w:pPr>
              <w:snapToGrid w:val="0"/>
              <w:rPr>
                <w:rFonts w:ascii="楷体_GB2312" w:eastAsia="楷体_GB2312" w:hAnsi="宋体"/>
                <w:szCs w:val="24"/>
              </w:rPr>
            </w:pPr>
            <w:r>
              <w:rPr>
                <w:rFonts w:ascii="楷体_GB2312" w:eastAsia="楷体_GB2312" w:hAnsi="宋体" w:hint="eastAsia"/>
                <w:szCs w:val="24"/>
                <w:lang w:eastAsia="zh-CN"/>
              </w:rPr>
              <w:t>交流电流：2倍额定电流，连续工作；10倍额定电流，允许10s；40倍额定电流，允许1s。</w:t>
            </w:r>
          </w:p>
          <w:p w:rsidR="00E30963" w:rsidRDefault="007705EF">
            <w:pPr>
              <w:autoSpaceDE w:val="0"/>
              <w:autoSpaceDN w:val="0"/>
              <w:snapToGrid w:val="0"/>
              <w:textAlignment w:val="center"/>
              <w:rPr>
                <w:rFonts w:ascii="楷体_GB2312" w:eastAsia="楷体_GB2312" w:hAnsi="宋体"/>
                <w:szCs w:val="24"/>
              </w:rPr>
            </w:pPr>
            <w:r>
              <w:rPr>
                <w:rFonts w:ascii="楷体_GB2312" w:eastAsia="楷体_GB2312" w:hAnsi="宋体" w:hint="eastAsia"/>
                <w:szCs w:val="24"/>
                <w:lang w:eastAsia="zh-CN"/>
              </w:rPr>
              <w:t>交流电压：1.2倍额定电压，连续工作；1.4倍额定电压，允许10s。</w:t>
            </w: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lang w:eastAsia="zh-CN"/>
              </w:rPr>
              <w:t>8</w:t>
            </w:r>
          </w:p>
        </w:tc>
        <w:tc>
          <w:tcPr>
            <w:tcW w:w="1576" w:type="pct"/>
            <w:vAlign w:val="center"/>
          </w:tcPr>
          <w:p w:rsidR="00E30963" w:rsidRDefault="007705EF">
            <w:pPr>
              <w:autoSpaceDE w:val="0"/>
              <w:autoSpaceDN w:val="0"/>
              <w:snapToGrid w:val="0"/>
              <w:textAlignment w:val="center"/>
              <w:rPr>
                <w:rFonts w:ascii="楷体_GB2312" w:eastAsia="楷体_GB2312" w:hAnsi="宋体"/>
                <w:color w:val="000000"/>
                <w:szCs w:val="24"/>
              </w:rPr>
            </w:pPr>
            <w:r>
              <w:rPr>
                <w:rFonts w:ascii="楷体_GB2312" w:eastAsia="楷体_GB2312" w:hAnsi="宋体" w:hint="eastAsia"/>
                <w:color w:val="000000"/>
                <w:szCs w:val="24"/>
                <w:lang w:eastAsia="zh-CN"/>
              </w:rPr>
              <w:t>打印机型号</w:t>
            </w:r>
          </w:p>
        </w:tc>
        <w:tc>
          <w:tcPr>
            <w:tcW w:w="1817" w:type="pct"/>
            <w:vAlign w:val="center"/>
          </w:tcPr>
          <w:p w:rsidR="00E30963" w:rsidRDefault="007705EF">
            <w:pPr>
              <w:pStyle w:val="a2"/>
              <w:snapToGrid w:val="0"/>
              <w:ind w:firstLine="0"/>
              <w:rPr>
                <w:rFonts w:ascii="楷体_GB2312" w:eastAsia="楷体_GB2312" w:hAnsi="宋体"/>
                <w:color w:val="000000"/>
                <w:szCs w:val="24"/>
              </w:rPr>
            </w:pPr>
            <w:r>
              <w:rPr>
                <w:rFonts w:ascii="楷体_GB2312" w:eastAsia="楷体_GB2312" w:hAnsi="宋体" w:hint="eastAsia"/>
                <w:color w:val="000000"/>
                <w:szCs w:val="24"/>
              </w:rPr>
              <w:t>针式</w:t>
            </w: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r w:rsidR="00E30963">
        <w:trPr>
          <w:cantSplit/>
          <w:jc w:val="center"/>
        </w:trPr>
        <w:tc>
          <w:tcPr>
            <w:tcW w:w="407" w:type="pct"/>
            <w:vAlign w:val="center"/>
          </w:tcPr>
          <w:p w:rsidR="00E30963" w:rsidRDefault="007705EF">
            <w:pPr>
              <w:tabs>
                <w:tab w:val="left" w:pos="5760"/>
              </w:tabs>
              <w:adjustRightInd w:val="0"/>
              <w:snapToGrid w:val="0"/>
              <w:jc w:val="center"/>
              <w:rPr>
                <w:rFonts w:ascii="楷体_GB2312" w:eastAsia="楷体_GB2312" w:hAnsi="宋体"/>
                <w:spacing w:val="6"/>
                <w:szCs w:val="24"/>
              </w:rPr>
            </w:pPr>
            <w:r>
              <w:rPr>
                <w:rFonts w:ascii="楷体_GB2312" w:eastAsia="楷体_GB2312" w:hAnsi="宋体" w:hint="eastAsia"/>
                <w:spacing w:val="6"/>
                <w:szCs w:val="24"/>
                <w:lang w:eastAsia="zh-CN"/>
              </w:rPr>
              <w:t>9</w:t>
            </w:r>
          </w:p>
        </w:tc>
        <w:tc>
          <w:tcPr>
            <w:tcW w:w="1576" w:type="pct"/>
            <w:vAlign w:val="center"/>
          </w:tcPr>
          <w:p w:rsidR="00E30963" w:rsidRDefault="007705EF">
            <w:pPr>
              <w:autoSpaceDE w:val="0"/>
              <w:autoSpaceDN w:val="0"/>
              <w:snapToGrid w:val="0"/>
              <w:textAlignment w:val="center"/>
              <w:rPr>
                <w:rFonts w:ascii="楷体_GB2312" w:eastAsia="楷体_GB2312" w:hAnsi="宋体"/>
                <w:szCs w:val="24"/>
              </w:rPr>
            </w:pPr>
            <w:r>
              <w:rPr>
                <w:rFonts w:ascii="楷体_GB2312" w:eastAsia="楷体_GB2312" w:hAnsi="宋体" w:hint="eastAsia"/>
                <w:color w:val="000000"/>
                <w:szCs w:val="24"/>
                <w:lang w:eastAsia="zh-CN"/>
              </w:rPr>
              <w:t>装置平均无故障时间</w:t>
            </w:r>
          </w:p>
        </w:tc>
        <w:tc>
          <w:tcPr>
            <w:tcW w:w="1817" w:type="pct"/>
            <w:vAlign w:val="center"/>
          </w:tcPr>
          <w:p w:rsidR="00E30963" w:rsidRDefault="00E30963">
            <w:pPr>
              <w:pStyle w:val="a2"/>
              <w:snapToGrid w:val="0"/>
              <w:ind w:firstLine="0"/>
              <w:rPr>
                <w:rFonts w:ascii="楷体_GB2312" w:eastAsia="楷体_GB2312" w:hAnsi="宋体"/>
                <w:szCs w:val="24"/>
              </w:rPr>
            </w:pPr>
          </w:p>
        </w:tc>
        <w:tc>
          <w:tcPr>
            <w:tcW w:w="1200" w:type="pct"/>
            <w:vAlign w:val="center"/>
          </w:tcPr>
          <w:p w:rsidR="00E30963" w:rsidRDefault="00E30963">
            <w:pPr>
              <w:tabs>
                <w:tab w:val="left" w:pos="5760"/>
              </w:tabs>
              <w:adjustRightInd w:val="0"/>
              <w:snapToGrid w:val="0"/>
              <w:rPr>
                <w:rFonts w:ascii="楷体_GB2312" w:eastAsia="楷体_GB2312" w:hAnsi="宋体"/>
                <w:spacing w:val="6"/>
                <w:szCs w:val="24"/>
              </w:rPr>
            </w:pPr>
          </w:p>
        </w:tc>
      </w:tr>
    </w:tbl>
    <w:p w:rsidR="00E30963" w:rsidRDefault="00E30963">
      <w:pPr>
        <w:snapToGrid w:val="0"/>
        <w:outlineLvl w:val="1"/>
        <w:rPr>
          <w:rFonts w:ascii="楷体_GB2312" w:eastAsia="楷体_GB2312" w:hAnsi="宋体"/>
          <w:b/>
          <w:color w:val="0000FF"/>
          <w:szCs w:val="24"/>
        </w:rPr>
      </w:pPr>
    </w:p>
    <w:p w:rsidR="00E30963" w:rsidRDefault="007705EF">
      <w:pPr>
        <w:pStyle w:val="11"/>
        <w:spacing w:before="120" w:after="120" w:line="240" w:lineRule="auto"/>
        <w:rPr>
          <w:rFonts w:ascii="楷体_GB2312" w:eastAsia="楷体_GB2312" w:hAnsi="宋体"/>
          <w:b w:val="0"/>
          <w:bCs w:val="0"/>
          <w:sz w:val="24"/>
          <w:szCs w:val="24"/>
        </w:rPr>
      </w:pPr>
      <w:bookmarkStart w:id="613" w:name="_Toc272416080"/>
      <w:r>
        <w:rPr>
          <w:rFonts w:ascii="楷体_GB2312" w:eastAsia="楷体_GB2312" w:hAnsi="宋体" w:hint="eastAsia"/>
          <w:b w:val="0"/>
          <w:bCs w:val="0"/>
          <w:sz w:val="24"/>
          <w:szCs w:val="24"/>
        </w:rPr>
        <w:t>8 供货范围</w:t>
      </w:r>
      <w:bookmarkEnd w:id="612"/>
      <w:bookmarkEnd w:id="613"/>
    </w:p>
    <w:p w:rsidR="00E30963" w:rsidRDefault="007705EF">
      <w:pPr>
        <w:snapToGrid w:val="0"/>
        <w:rPr>
          <w:rFonts w:ascii="楷体_GB2312" w:eastAsia="楷体_GB2312" w:hAnsi="宋体"/>
          <w:color w:val="000000"/>
          <w:szCs w:val="24"/>
        </w:rPr>
      </w:pPr>
      <w:bookmarkStart w:id="614" w:name="_Toc3900889"/>
      <w:r>
        <w:rPr>
          <w:rFonts w:ascii="楷体_GB2312" w:eastAsia="楷体_GB2312" w:hAnsi="宋体" w:hint="eastAsia"/>
          <w:color w:val="000000"/>
          <w:szCs w:val="24"/>
        </w:rPr>
        <w:t>8.1  一般要求</w:t>
      </w:r>
      <w:bookmarkEnd w:id="614"/>
    </w:p>
    <w:p w:rsidR="00E30963" w:rsidRDefault="007705EF">
      <w:pPr>
        <w:pStyle w:val="24"/>
        <w:spacing w:line="240" w:lineRule="auto"/>
        <w:rPr>
          <w:rFonts w:ascii="楷体_GB2312" w:eastAsia="楷体_GB2312"/>
          <w:sz w:val="24"/>
          <w:szCs w:val="24"/>
          <w:lang w:eastAsia="zh-CN"/>
        </w:rPr>
      </w:pPr>
      <w:r>
        <w:rPr>
          <w:rFonts w:ascii="楷体_GB2312" w:eastAsia="楷体_GB2312" w:hint="eastAsia"/>
          <w:sz w:val="24"/>
          <w:szCs w:val="24"/>
          <w:lang w:eastAsia="zh-CN"/>
        </w:rPr>
        <w:t>8.1.1本附件规定了合同设备的供货范围。卖方保证提供设备为全新的、先进的、成熟的、完整的和安全可靠的，且设备的技术经济性能符合要求。</w:t>
      </w:r>
    </w:p>
    <w:p w:rsidR="00E30963" w:rsidRDefault="007705EF">
      <w:pPr>
        <w:pStyle w:val="24"/>
        <w:spacing w:line="240" w:lineRule="auto"/>
        <w:rPr>
          <w:rFonts w:ascii="楷体_GB2312" w:eastAsia="楷体_GB2312"/>
          <w:sz w:val="24"/>
          <w:szCs w:val="24"/>
          <w:lang w:eastAsia="zh-CN"/>
        </w:rPr>
      </w:pPr>
      <w:r>
        <w:rPr>
          <w:rFonts w:ascii="楷体_GB2312" w:eastAsia="楷体_GB2312" w:hint="eastAsia"/>
          <w:sz w:val="24"/>
          <w:szCs w:val="24"/>
          <w:lang w:eastAsia="zh-CN"/>
        </w:rPr>
        <w:t>8.1.2卖方应提供详细供货清单，清单中依次说明型号、数量、产地、生产厂家等内容。对于属于整套设备运行和施工所必需的部件，即使本合同附件未列出或数目不足，卖方仍须在执行合同时补足。</w:t>
      </w:r>
    </w:p>
    <w:p w:rsidR="00E30963" w:rsidRDefault="007705EF">
      <w:pPr>
        <w:pStyle w:val="24"/>
        <w:spacing w:line="240" w:lineRule="auto"/>
        <w:rPr>
          <w:rFonts w:ascii="楷体_GB2312" w:eastAsia="楷体_GB2312"/>
          <w:sz w:val="24"/>
          <w:szCs w:val="24"/>
          <w:lang w:eastAsia="zh-CN"/>
        </w:rPr>
      </w:pPr>
      <w:r>
        <w:rPr>
          <w:rFonts w:ascii="楷体_GB2312" w:eastAsia="楷体_GB2312" w:hint="eastAsia"/>
          <w:sz w:val="24"/>
          <w:szCs w:val="24"/>
          <w:lang w:eastAsia="zh-CN"/>
        </w:rPr>
        <w:t>8.1.3卖方应提供所有安装和检修所需专用工具和消耗材料等，并提供详细供货清单。</w:t>
      </w:r>
    </w:p>
    <w:p w:rsidR="00E30963" w:rsidRDefault="007705EF">
      <w:pPr>
        <w:pStyle w:val="24"/>
        <w:spacing w:line="240" w:lineRule="auto"/>
        <w:rPr>
          <w:rFonts w:ascii="楷体_GB2312" w:eastAsia="楷体_GB2312"/>
          <w:sz w:val="24"/>
          <w:szCs w:val="24"/>
          <w:lang w:eastAsia="zh-CN"/>
        </w:rPr>
      </w:pPr>
      <w:r>
        <w:rPr>
          <w:rFonts w:ascii="楷体_GB2312" w:eastAsia="楷体_GB2312" w:hint="eastAsia"/>
          <w:sz w:val="24"/>
          <w:szCs w:val="24"/>
          <w:lang w:eastAsia="zh-CN"/>
        </w:rPr>
        <w:t>8.1.4提供专用工具、随机备品备件，并在投标书中给出具体清单。</w:t>
      </w:r>
    </w:p>
    <w:p w:rsidR="00E30963" w:rsidRDefault="007705EF">
      <w:pPr>
        <w:pStyle w:val="24"/>
        <w:spacing w:line="240" w:lineRule="auto"/>
        <w:rPr>
          <w:rFonts w:ascii="楷体_GB2312" w:eastAsia="楷体_GB2312"/>
          <w:sz w:val="24"/>
          <w:szCs w:val="24"/>
          <w:lang w:eastAsia="zh-CN"/>
        </w:rPr>
      </w:pPr>
      <w:r>
        <w:rPr>
          <w:rFonts w:ascii="楷体_GB2312" w:eastAsia="楷体_GB2312" w:hint="eastAsia"/>
          <w:sz w:val="24"/>
          <w:szCs w:val="24"/>
          <w:lang w:eastAsia="zh-CN"/>
        </w:rPr>
        <w:t>8.1.5提供所供设备中的进口件清单。</w:t>
      </w:r>
    </w:p>
    <w:p w:rsidR="00E30963" w:rsidRDefault="007705EF">
      <w:pPr>
        <w:snapToGrid w:val="0"/>
        <w:rPr>
          <w:rFonts w:ascii="楷体_GB2312" w:eastAsia="楷体_GB2312" w:hAnsi="宋体"/>
          <w:color w:val="000000"/>
          <w:szCs w:val="24"/>
        </w:rPr>
      </w:pPr>
      <w:bookmarkStart w:id="615" w:name="_Toc23241082"/>
      <w:bookmarkStart w:id="616" w:name="_Toc3900890"/>
      <w:bookmarkStart w:id="617" w:name="_Toc23611670"/>
      <w:r>
        <w:rPr>
          <w:rFonts w:ascii="楷体_GB2312" w:eastAsia="楷体_GB2312" w:hAnsi="宋体" w:hint="eastAsia"/>
          <w:color w:val="000000"/>
          <w:szCs w:val="24"/>
        </w:rPr>
        <w:t xml:space="preserve">8.2 </w:t>
      </w:r>
      <w:bookmarkEnd w:id="615"/>
      <w:bookmarkEnd w:id="616"/>
      <w:bookmarkEnd w:id="617"/>
      <w:r>
        <w:rPr>
          <w:rFonts w:ascii="楷体_GB2312" w:eastAsia="楷体_GB2312" w:hAnsi="宋体" w:hint="eastAsia"/>
          <w:color w:val="000000"/>
          <w:szCs w:val="24"/>
        </w:rPr>
        <w:t>卖方提供的设备包括</w:t>
      </w:r>
    </w:p>
    <w:p w:rsidR="00E30963" w:rsidRDefault="007705EF">
      <w:pPr>
        <w:pStyle w:val="a2"/>
        <w:snapToGrid w:val="0"/>
        <w:ind w:firstLineChars="200" w:firstLine="480"/>
        <w:rPr>
          <w:rFonts w:ascii="楷体_GB2312" w:eastAsia="楷体_GB2312" w:hAnsi="宋体"/>
          <w:color w:val="000000"/>
          <w:szCs w:val="24"/>
        </w:rPr>
      </w:pPr>
      <w:r>
        <w:rPr>
          <w:rFonts w:ascii="楷体_GB2312" w:eastAsia="楷体_GB2312" w:hAnsi="宋体" w:hint="eastAsia"/>
          <w:color w:val="000000"/>
          <w:szCs w:val="24"/>
        </w:rPr>
        <w:t>本规范书中所提及的设备、材料、配套装置，除特别申明的外，均由卖方提供。</w:t>
      </w:r>
    </w:p>
    <w:p w:rsidR="00E30963" w:rsidRDefault="007705EF">
      <w:pPr>
        <w:pStyle w:val="33"/>
        <w:ind w:firstLine="420"/>
        <w:rPr>
          <w:rFonts w:ascii="楷体_GB2312" w:eastAsia="楷体_GB2312" w:hAnsi="宋体"/>
          <w:szCs w:val="24"/>
        </w:rPr>
      </w:pPr>
      <w:r>
        <w:rPr>
          <w:rFonts w:ascii="楷体_GB2312" w:eastAsia="楷体_GB2312" w:hAnsi="宋体" w:hint="eastAsia"/>
          <w:szCs w:val="24"/>
        </w:rPr>
        <w:t>具体供货范围见供货清单。</w:t>
      </w:r>
    </w:p>
    <w:p w:rsidR="00E30963" w:rsidRDefault="007705EF">
      <w:pPr>
        <w:snapToGrid w:val="0"/>
        <w:rPr>
          <w:rFonts w:ascii="楷体_GB2312" w:eastAsia="楷体_GB2312" w:hAnsi="宋体"/>
          <w:color w:val="000000"/>
          <w:szCs w:val="24"/>
        </w:rPr>
      </w:pPr>
      <w:bookmarkStart w:id="618" w:name="_Toc10026327"/>
      <w:r>
        <w:rPr>
          <w:rFonts w:ascii="楷体_GB2312" w:eastAsia="楷体_GB2312" w:hAnsi="宋体" w:hint="eastAsia"/>
          <w:color w:val="000000"/>
          <w:szCs w:val="24"/>
          <w:lang w:eastAsia="zh-CN"/>
        </w:rPr>
        <w:t>8.2.1设备范围：</w:t>
      </w:r>
    </w:p>
    <w:p w:rsidR="00E30963" w:rsidRDefault="007705EF">
      <w:pPr>
        <w:autoSpaceDE w:val="0"/>
        <w:autoSpaceDN w:val="0"/>
        <w:snapToGrid w:val="0"/>
        <w:ind w:leftChars="249" w:left="598"/>
        <w:textAlignment w:val="bottom"/>
        <w:rPr>
          <w:rFonts w:ascii="楷体_GB2312" w:eastAsia="楷体_GB2312" w:hAnsi="宋体"/>
          <w:color w:val="000000"/>
          <w:szCs w:val="24"/>
        </w:rPr>
      </w:pPr>
      <w:r>
        <w:rPr>
          <w:rFonts w:ascii="楷体_GB2312" w:eastAsia="楷体_GB2312" w:hAnsi="宋体" w:hint="eastAsia"/>
          <w:szCs w:val="24"/>
          <w:lang w:eastAsia="zh-CN"/>
        </w:rPr>
        <w:t>供方应提供本规范要求的快切装置全套设备</w:t>
      </w:r>
      <w:r>
        <w:rPr>
          <w:rFonts w:ascii="楷体_GB2312" w:eastAsia="楷体_GB2312" w:hAnsi="宋体" w:hint="eastAsia"/>
          <w:color w:val="000000"/>
          <w:szCs w:val="24"/>
          <w:lang w:eastAsia="zh-CN"/>
        </w:rPr>
        <w:t>。每套快切装置至少应包括以下内容：</w:t>
      </w:r>
    </w:p>
    <w:p w:rsidR="00E30963" w:rsidRDefault="007705EF">
      <w:pPr>
        <w:autoSpaceDE w:val="0"/>
        <w:autoSpaceDN w:val="0"/>
        <w:snapToGrid w:val="0"/>
        <w:ind w:leftChars="249" w:left="598" w:firstLineChars="50" w:firstLine="120"/>
        <w:textAlignment w:val="bottom"/>
        <w:rPr>
          <w:rFonts w:ascii="楷体_GB2312" w:eastAsia="楷体_GB2312" w:hAnsi="宋体"/>
          <w:color w:val="000000"/>
          <w:szCs w:val="24"/>
        </w:rPr>
      </w:pPr>
      <w:r>
        <w:rPr>
          <w:rFonts w:ascii="楷体_GB2312" w:eastAsia="楷体_GB2312" w:hAnsi="宋体" w:hint="eastAsia"/>
          <w:color w:val="000000"/>
          <w:szCs w:val="24"/>
          <w:lang w:eastAsia="zh-CN"/>
        </w:rPr>
        <w:t>全部硬件，包括输入/输出模块、电源模块、通讯模块等</w:t>
      </w:r>
    </w:p>
    <w:p w:rsidR="00E30963" w:rsidRDefault="007705EF">
      <w:pPr>
        <w:autoSpaceDE w:val="0"/>
        <w:autoSpaceDN w:val="0"/>
        <w:snapToGrid w:val="0"/>
        <w:ind w:leftChars="249" w:left="598" w:firstLineChars="50" w:firstLine="120"/>
        <w:textAlignment w:val="bottom"/>
        <w:rPr>
          <w:rFonts w:ascii="楷体_GB2312" w:eastAsia="楷体_GB2312" w:hAnsi="宋体"/>
          <w:color w:val="000000"/>
          <w:szCs w:val="24"/>
        </w:rPr>
      </w:pPr>
      <w:r>
        <w:rPr>
          <w:rFonts w:ascii="楷体_GB2312" w:eastAsia="楷体_GB2312" w:hAnsi="宋体" w:hint="eastAsia"/>
          <w:color w:val="000000"/>
          <w:szCs w:val="24"/>
          <w:lang w:eastAsia="zh-CN"/>
        </w:rPr>
        <w:t>全部软件，包括切换、自检、录波、事故追忆等</w:t>
      </w:r>
    </w:p>
    <w:p w:rsidR="00E30963" w:rsidRDefault="007705EF">
      <w:pPr>
        <w:autoSpaceDE w:val="0"/>
        <w:autoSpaceDN w:val="0"/>
        <w:snapToGrid w:val="0"/>
        <w:ind w:leftChars="249" w:left="598" w:firstLineChars="50" w:firstLine="120"/>
        <w:textAlignment w:val="bottom"/>
        <w:rPr>
          <w:rFonts w:ascii="楷体_GB2312" w:eastAsia="楷体_GB2312" w:hAnsi="宋体"/>
          <w:color w:val="000000"/>
          <w:szCs w:val="24"/>
        </w:rPr>
      </w:pPr>
      <w:r>
        <w:rPr>
          <w:rFonts w:ascii="楷体_GB2312" w:eastAsia="楷体_GB2312" w:hAnsi="宋体" w:hint="eastAsia"/>
          <w:color w:val="000000"/>
          <w:szCs w:val="24"/>
          <w:lang w:eastAsia="zh-CN"/>
        </w:rPr>
        <w:t>所需的全部附件及辅助设备</w:t>
      </w:r>
    </w:p>
    <w:bookmarkEnd w:id="618"/>
    <w:p w:rsidR="00E30963" w:rsidRDefault="007705EF">
      <w:pPr>
        <w:snapToGrid w:val="0"/>
        <w:rPr>
          <w:rFonts w:ascii="楷体_GB2312" w:eastAsia="楷体_GB2312" w:hAnsi="宋体"/>
          <w:color w:val="000000"/>
          <w:szCs w:val="24"/>
          <w:lang w:eastAsia="zh-CN"/>
        </w:rPr>
      </w:pPr>
      <w:r>
        <w:rPr>
          <w:rFonts w:ascii="楷体_GB2312" w:eastAsia="楷体_GB2312" w:hAnsi="宋体" w:hint="eastAsia"/>
          <w:color w:val="000000"/>
          <w:szCs w:val="24"/>
          <w:lang w:eastAsia="zh-CN"/>
        </w:rPr>
        <w:t>8.2.2 备品备件及专用工具。</w:t>
      </w:r>
    </w:p>
    <w:p w:rsidR="00E30963" w:rsidRDefault="007705EF">
      <w:pPr>
        <w:snapToGrid w:val="0"/>
        <w:ind w:left="698" w:hangingChars="291" w:hanging="698"/>
        <w:rPr>
          <w:rFonts w:ascii="楷体_GB2312" w:eastAsia="楷体_GB2312" w:hAnsi="宋体"/>
          <w:color w:val="000000"/>
          <w:szCs w:val="24"/>
          <w:lang w:eastAsia="zh-CN"/>
        </w:rPr>
      </w:pPr>
      <w:r>
        <w:rPr>
          <w:rFonts w:ascii="楷体_GB2312" w:eastAsia="楷体_GB2312" w:hAnsi="宋体" w:hint="eastAsia"/>
          <w:color w:val="000000"/>
          <w:szCs w:val="24"/>
          <w:lang w:eastAsia="zh-CN"/>
        </w:rPr>
        <w:t>8.2.3供货及安装进度</w:t>
      </w:r>
      <w:r w:rsidRPr="009043E2">
        <w:rPr>
          <w:rFonts w:ascii="楷体_GB2312" w:eastAsia="楷体_GB2312" w:hAnsi="宋体" w:hint="eastAsia"/>
          <w:color w:val="000000"/>
          <w:szCs w:val="24"/>
          <w:lang w:eastAsia="zh-CN"/>
        </w:rPr>
        <w:t>：</w:t>
      </w:r>
      <w:r w:rsidR="00487203" w:rsidRPr="009043E2">
        <w:rPr>
          <w:rFonts w:ascii="楷体_GB2312" w:eastAsia="楷体_GB2312" w:hAnsi="宋体" w:hint="eastAsia"/>
          <w:color w:val="000000"/>
          <w:szCs w:val="24"/>
          <w:lang w:eastAsia="zh-CN"/>
          <w:rPrChange w:id="619" w:author="Lenovo NB" w:date="2020-11-15T16:44:00Z">
            <w:rPr>
              <w:rFonts w:ascii="楷体_GB2312" w:eastAsia="楷体_GB2312" w:hAnsi="宋体" w:hint="eastAsia"/>
              <w:color w:val="000000"/>
              <w:szCs w:val="24"/>
              <w:lang w:eastAsia="zh-CN"/>
            </w:rPr>
          </w:rPrChange>
        </w:rPr>
        <w:t>签订合同后</w:t>
      </w:r>
      <w:r w:rsidR="00487203" w:rsidRPr="009043E2">
        <w:rPr>
          <w:rFonts w:ascii="楷体_GB2312" w:eastAsia="楷体_GB2312" w:hAnsi="宋体"/>
          <w:color w:val="000000"/>
          <w:szCs w:val="24"/>
          <w:lang w:eastAsia="zh-CN"/>
          <w:rPrChange w:id="620" w:author="Lenovo NB" w:date="2020-11-15T16:44:00Z">
            <w:rPr>
              <w:rFonts w:ascii="楷体_GB2312" w:eastAsia="楷体_GB2312" w:hAnsi="宋体"/>
              <w:color w:val="000000"/>
              <w:szCs w:val="24"/>
              <w:lang w:eastAsia="zh-CN"/>
            </w:rPr>
          </w:rPrChange>
        </w:rPr>
        <w:t>10天内</w:t>
      </w:r>
      <w:r>
        <w:rPr>
          <w:rFonts w:ascii="楷体_GB2312" w:eastAsia="楷体_GB2312" w:hAnsi="宋体" w:hint="eastAsia"/>
          <w:color w:val="000000"/>
          <w:szCs w:val="24"/>
          <w:lang w:eastAsia="zh-CN"/>
        </w:rPr>
        <w:t>提供相应原理图和逻辑图给业主和各相关设计单位，供货进度与安装进度与综保装置相同。</w:t>
      </w:r>
    </w:p>
    <w:p w:rsidR="00E30963" w:rsidRDefault="007705EF">
      <w:pPr>
        <w:pStyle w:val="11"/>
        <w:spacing w:before="120" w:after="120" w:line="240" w:lineRule="auto"/>
        <w:rPr>
          <w:rFonts w:ascii="楷体_GB2312" w:eastAsia="楷体_GB2312" w:hAnsi="宋体"/>
          <w:b w:val="0"/>
          <w:bCs w:val="0"/>
          <w:sz w:val="24"/>
          <w:szCs w:val="24"/>
        </w:rPr>
      </w:pPr>
      <w:bookmarkStart w:id="621" w:name="_Toc156890706"/>
      <w:bookmarkStart w:id="622" w:name="_Toc272416081"/>
      <w:r>
        <w:rPr>
          <w:rFonts w:ascii="楷体_GB2312" w:eastAsia="楷体_GB2312" w:hAnsi="宋体" w:hint="eastAsia"/>
          <w:b w:val="0"/>
          <w:bCs w:val="0"/>
          <w:sz w:val="24"/>
          <w:szCs w:val="24"/>
        </w:rPr>
        <w:t>9 技术文件、图纸资料及交付进度</w:t>
      </w:r>
      <w:bookmarkEnd w:id="621"/>
      <w:bookmarkEnd w:id="622"/>
    </w:p>
    <w:p w:rsidR="00E30963" w:rsidRDefault="007705EF">
      <w:pPr>
        <w:snapToGrid w:val="0"/>
        <w:rPr>
          <w:rFonts w:ascii="楷体_GB2312" w:eastAsia="楷体_GB2312" w:hAnsi="宋体"/>
          <w:color w:val="000000"/>
          <w:szCs w:val="24"/>
        </w:rPr>
      </w:pPr>
      <w:bookmarkStart w:id="623" w:name="_Toc23611672"/>
      <w:bookmarkStart w:id="624" w:name="_Toc23241084"/>
      <w:bookmarkStart w:id="625" w:name="_Toc3900892"/>
      <w:r>
        <w:rPr>
          <w:rFonts w:ascii="楷体_GB2312" w:eastAsia="楷体_GB2312" w:hAnsi="宋体" w:hint="eastAsia"/>
          <w:color w:val="000000"/>
          <w:szCs w:val="24"/>
        </w:rPr>
        <w:t>9.1  一般要求</w:t>
      </w:r>
      <w:bookmarkEnd w:id="623"/>
      <w:bookmarkEnd w:id="624"/>
      <w:bookmarkEnd w:id="625"/>
    </w:p>
    <w:p w:rsidR="00E30963" w:rsidRDefault="007705EF">
      <w:pPr>
        <w:snapToGrid w:val="0"/>
        <w:ind w:left="799" w:hangingChars="333" w:hanging="799"/>
        <w:rPr>
          <w:rFonts w:ascii="楷体_GB2312" w:eastAsia="楷体_GB2312" w:hAnsi="宋体"/>
          <w:color w:val="000000"/>
          <w:szCs w:val="24"/>
        </w:rPr>
      </w:pPr>
      <w:bookmarkStart w:id="626" w:name="_Toc12912621"/>
      <w:r>
        <w:rPr>
          <w:rFonts w:ascii="楷体_GB2312" w:eastAsia="楷体_GB2312" w:hAnsi="宋体" w:hint="eastAsia"/>
          <w:color w:val="000000"/>
          <w:szCs w:val="24"/>
        </w:rPr>
        <w:t>9.1.1  供方提供的资料应使用国家法定单位制即国际单位制，语言为中文及英文对照，对所有图纸、</w:t>
      </w:r>
      <w:r>
        <w:rPr>
          <w:rFonts w:ascii="楷体_GB2312" w:eastAsia="楷体_GB2312" w:hAnsi="宋体" w:hint="eastAsia"/>
          <w:color w:val="000000"/>
          <w:szCs w:val="24"/>
        </w:rPr>
        <w:lastRenderedPageBreak/>
        <w:t>文件和供方提供的其它技术文件应采用KKS编码系统。</w:t>
      </w:r>
    </w:p>
    <w:p w:rsidR="00E30963" w:rsidRDefault="007705EF">
      <w:pPr>
        <w:snapToGrid w:val="0"/>
        <w:ind w:left="600" w:hangingChars="250" w:hanging="600"/>
        <w:rPr>
          <w:rFonts w:ascii="楷体_GB2312" w:eastAsia="楷体_GB2312" w:hAnsi="宋体"/>
          <w:color w:val="000000"/>
          <w:szCs w:val="24"/>
        </w:rPr>
      </w:pPr>
      <w:r>
        <w:rPr>
          <w:rFonts w:ascii="楷体_GB2312" w:eastAsia="楷体_GB2312" w:hAnsi="宋体" w:hint="eastAsia"/>
          <w:color w:val="000000"/>
          <w:szCs w:val="24"/>
        </w:rPr>
        <w:t>9.1.2  资料的组织结构清晰，逻辑性强。资料内容正确、准确、一致、清晰、完整，满足工程要求。</w:t>
      </w:r>
    </w:p>
    <w:p w:rsidR="00E30963" w:rsidRDefault="007705EF">
      <w:pPr>
        <w:snapToGrid w:val="0"/>
        <w:rPr>
          <w:rFonts w:ascii="楷体_GB2312" w:eastAsia="楷体_GB2312" w:hAnsi="宋体"/>
          <w:color w:val="000000"/>
          <w:szCs w:val="24"/>
        </w:rPr>
      </w:pPr>
      <w:r>
        <w:rPr>
          <w:rFonts w:ascii="楷体_GB2312" w:eastAsia="楷体_GB2312" w:hAnsi="宋体" w:hint="eastAsia"/>
          <w:color w:val="000000"/>
          <w:szCs w:val="24"/>
        </w:rPr>
        <w:t>9.1.3  供方资料的提交及时充分，满足工程进度要求。并具体规定如下</w:t>
      </w:r>
    </w:p>
    <w:p w:rsidR="00E30963" w:rsidRDefault="007705EF">
      <w:pPr>
        <w:snapToGrid w:val="0"/>
        <w:ind w:leftChars="300" w:left="720"/>
        <w:rPr>
          <w:rFonts w:ascii="楷体_GB2312" w:eastAsia="楷体_GB2312" w:hAnsi="宋体"/>
          <w:color w:val="000000"/>
          <w:szCs w:val="24"/>
        </w:rPr>
      </w:pPr>
      <w:r>
        <w:rPr>
          <w:rFonts w:ascii="楷体_GB2312" w:eastAsia="楷体_GB2312" w:hAnsi="宋体" w:hint="eastAsia"/>
          <w:color w:val="000000"/>
          <w:szCs w:val="24"/>
        </w:rPr>
        <w:t>在合同生效后供方向业主指定各区域设计单位分别提供配合工程设计的总图3份，以及可编辑的未经压缩的电子文件2份。</w:t>
      </w:r>
    </w:p>
    <w:p w:rsidR="00E30963" w:rsidRDefault="007705EF">
      <w:pPr>
        <w:snapToGrid w:val="0"/>
        <w:ind w:leftChars="300" w:left="720"/>
        <w:rPr>
          <w:rFonts w:ascii="楷体_GB2312" w:eastAsia="楷体_GB2312" w:hAnsi="宋体"/>
          <w:color w:val="000000"/>
          <w:szCs w:val="24"/>
        </w:rPr>
      </w:pPr>
      <w:r>
        <w:rPr>
          <w:rFonts w:ascii="楷体_GB2312" w:eastAsia="楷体_GB2312" w:hAnsi="宋体" w:hint="eastAsia"/>
          <w:color w:val="000000"/>
          <w:szCs w:val="24"/>
        </w:rPr>
        <w:t>在合同生效后供方向需方提供配合工程设计的全部图纸3份，以及可编辑的未经压缩的“AutoCAD”的电子文件2份。</w:t>
      </w:r>
    </w:p>
    <w:p w:rsidR="00E30963" w:rsidRDefault="007705EF">
      <w:pPr>
        <w:snapToGrid w:val="0"/>
        <w:ind w:leftChars="300" w:left="720"/>
        <w:rPr>
          <w:rFonts w:ascii="楷体_GB2312" w:eastAsia="楷体_GB2312" w:hAnsi="宋体"/>
          <w:color w:val="000000"/>
          <w:szCs w:val="24"/>
        </w:rPr>
      </w:pPr>
      <w:r>
        <w:rPr>
          <w:rFonts w:ascii="楷体_GB2312" w:eastAsia="楷体_GB2312" w:hAnsi="宋体" w:hint="eastAsia"/>
          <w:color w:val="000000"/>
          <w:szCs w:val="24"/>
        </w:rPr>
        <w:t>合同生效后供方需提供整套图纸和资料</w:t>
      </w:r>
    </w:p>
    <w:p w:rsidR="00E30963" w:rsidRDefault="007705EF">
      <w:pPr>
        <w:snapToGrid w:val="0"/>
        <w:ind w:leftChars="300" w:left="720"/>
        <w:rPr>
          <w:rFonts w:ascii="楷体_GB2312" w:eastAsia="楷体_GB2312" w:hAnsi="宋体"/>
          <w:color w:val="000000"/>
          <w:szCs w:val="24"/>
        </w:rPr>
      </w:pPr>
      <w:r>
        <w:rPr>
          <w:rFonts w:ascii="楷体_GB2312" w:eastAsia="楷体_GB2312" w:hAnsi="宋体" w:hint="eastAsia"/>
          <w:color w:val="000000"/>
          <w:szCs w:val="24"/>
        </w:rPr>
        <w:t>供方保证在需方需要时及时向需方提供技术配合资料。</w:t>
      </w:r>
    </w:p>
    <w:p w:rsidR="00E30963" w:rsidRDefault="007705EF">
      <w:pPr>
        <w:snapToGrid w:val="0"/>
        <w:ind w:left="600" w:hangingChars="250" w:hanging="600"/>
        <w:rPr>
          <w:rFonts w:ascii="楷体_GB2312" w:eastAsia="楷体_GB2312" w:hAnsi="宋体"/>
          <w:color w:val="000000"/>
          <w:szCs w:val="24"/>
        </w:rPr>
      </w:pPr>
      <w:r>
        <w:rPr>
          <w:rFonts w:ascii="楷体_GB2312" w:eastAsia="楷体_GB2312" w:hAnsi="宋体" w:hint="eastAsia"/>
          <w:color w:val="000000"/>
          <w:szCs w:val="24"/>
        </w:rPr>
        <w:t>9.1.4  供方提供的技术资料一般可分为配合工程设计阶段，设备监造检验，施工调试试运行、性能验收试验和运行维护等四个方面。供方须满足以上四个方面的具体要求。</w:t>
      </w:r>
    </w:p>
    <w:p w:rsidR="00E30963" w:rsidRDefault="007705EF">
      <w:pPr>
        <w:snapToGrid w:val="0"/>
        <w:ind w:left="799" w:hangingChars="333" w:hanging="799"/>
        <w:rPr>
          <w:rFonts w:ascii="楷体_GB2312" w:eastAsia="楷体_GB2312" w:hAnsi="宋体"/>
          <w:color w:val="000000"/>
          <w:szCs w:val="24"/>
        </w:rPr>
      </w:pPr>
      <w:r>
        <w:rPr>
          <w:rFonts w:ascii="楷体_GB2312" w:eastAsia="楷体_GB2312" w:hAnsi="宋体" w:hint="eastAsia"/>
          <w:color w:val="000000"/>
          <w:szCs w:val="24"/>
        </w:rPr>
        <w:t>9.1.5  对于其它没有列入合同技术资料清单，但确实是工程所必须的文件和资料，一经发现，供方也应及时免费提供。如本期工程为多台设备构成，后续设备有改进时，供方应及时免费提供新的技术资料。</w:t>
      </w:r>
    </w:p>
    <w:p w:rsidR="00E30963" w:rsidRDefault="007705EF">
      <w:pPr>
        <w:snapToGrid w:val="0"/>
        <w:rPr>
          <w:rFonts w:ascii="楷体_GB2312" w:eastAsia="楷体_GB2312" w:hAnsi="宋体"/>
          <w:color w:val="000000"/>
          <w:szCs w:val="24"/>
        </w:rPr>
      </w:pPr>
      <w:r>
        <w:rPr>
          <w:rFonts w:ascii="楷体_GB2312" w:eastAsia="楷体_GB2312" w:hAnsi="宋体" w:hint="eastAsia"/>
          <w:color w:val="000000"/>
          <w:szCs w:val="24"/>
        </w:rPr>
        <w:t>9.1.6  需方要及时提供与合同设备设计制造有关的资料。</w:t>
      </w:r>
    </w:p>
    <w:p w:rsidR="00E30963" w:rsidRDefault="007705EF">
      <w:pPr>
        <w:snapToGrid w:val="0"/>
        <w:rPr>
          <w:rFonts w:ascii="楷体_GB2312" w:eastAsia="楷体_GB2312" w:hAnsi="宋体"/>
          <w:color w:val="000000"/>
          <w:spacing w:val="5"/>
          <w:szCs w:val="24"/>
        </w:rPr>
      </w:pPr>
      <w:bookmarkStart w:id="627" w:name="_Toc23241085"/>
      <w:bookmarkStart w:id="628" w:name="_Toc23611673"/>
      <w:bookmarkStart w:id="629" w:name="_Toc3900893"/>
      <w:bookmarkEnd w:id="626"/>
      <w:r>
        <w:rPr>
          <w:rFonts w:ascii="楷体_GB2312" w:eastAsia="楷体_GB2312" w:hAnsi="宋体" w:hint="eastAsia"/>
          <w:color w:val="000000"/>
          <w:szCs w:val="24"/>
        </w:rPr>
        <w:t xml:space="preserve">9.2 </w:t>
      </w:r>
      <w:bookmarkEnd w:id="627"/>
      <w:bookmarkEnd w:id="628"/>
      <w:bookmarkEnd w:id="629"/>
      <w:r>
        <w:rPr>
          <w:rFonts w:ascii="楷体_GB2312" w:eastAsia="楷体_GB2312" w:hAnsi="宋体" w:hint="eastAsia"/>
          <w:color w:val="000000"/>
          <w:spacing w:val="5"/>
          <w:szCs w:val="24"/>
        </w:rPr>
        <w:t xml:space="preserve"> 技术参数（不限于但必须包括以下内容）及技术资料的交付</w:t>
      </w:r>
    </w:p>
    <w:p w:rsidR="00E30963" w:rsidRDefault="007705EF">
      <w:pPr>
        <w:snapToGrid w:val="0"/>
        <w:ind w:left="799" w:hangingChars="333" w:hanging="799"/>
        <w:rPr>
          <w:rFonts w:ascii="楷体_GB2312" w:eastAsia="楷体_GB2312" w:hAnsi="宋体"/>
          <w:color w:val="000000"/>
          <w:szCs w:val="24"/>
        </w:rPr>
      </w:pPr>
      <w:r>
        <w:rPr>
          <w:rFonts w:ascii="楷体_GB2312" w:eastAsia="楷体_GB2312" w:hAnsi="宋体" w:hint="eastAsia"/>
          <w:color w:val="000000"/>
          <w:szCs w:val="24"/>
        </w:rPr>
        <w:t>9.2.1 投标方应在投标书中按下述内容填写技术参数、特点并提供有关的技术资料，并提供电子版文件2套。</w:t>
      </w:r>
    </w:p>
    <w:p w:rsidR="00E30963" w:rsidRPr="009043E2" w:rsidRDefault="007705EF">
      <w:pPr>
        <w:snapToGrid w:val="0"/>
        <w:rPr>
          <w:rFonts w:ascii="楷体_GB2312" w:eastAsia="楷体_GB2312" w:hAnsi="宋体"/>
          <w:color w:val="000000"/>
          <w:szCs w:val="24"/>
        </w:rPr>
      </w:pPr>
      <w:r>
        <w:rPr>
          <w:rFonts w:ascii="楷体_GB2312" w:eastAsia="楷体_GB2312" w:hAnsi="宋体" w:hint="eastAsia"/>
          <w:color w:val="000000"/>
          <w:szCs w:val="24"/>
        </w:rPr>
        <w:t>9.2.2  投</w:t>
      </w:r>
      <w:r w:rsidRPr="009043E2">
        <w:rPr>
          <w:rFonts w:ascii="楷体_GB2312" w:eastAsia="楷体_GB2312" w:hAnsi="宋体" w:hint="eastAsia"/>
          <w:color w:val="000000"/>
          <w:szCs w:val="24"/>
        </w:rPr>
        <w:t>标方技术资料的交付进度。</w:t>
      </w:r>
    </w:p>
    <w:p w:rsidR="00E30963" w:rsidRPr="009043E2" w:rsidRDefault="007705EF">
      <w:pPr>
        <w:snapToGrid w:val="0"/>
        <w:ind w:left="998" w:hangingChars="416" w:hanging="998"/>
        <w:rPr>
          <w:rFonts w:ascii="楷体_GB2312" w:eastAsia="楷体_GB2312" w:hAnsi="宋体"/>
          <w:color w:val="000000"/>
          <w:szCs w:val="24"/>
        </w:rPr>
      </w:pPr>
      <w:r w:rsidRPr="009043E2">
        <w:rPr>
          <w:rFonts w:ascii="楷体_GB2312" w:eastAsia="楷体_GB2312" w:hAnsi="宋体" w:hint="eastAsia"/>
          <w:color w:val="000000"/>
          <w:szCs w:val="24"/>
        </w:rPr>
        <w:t>9.2.2.1 在签订合同生</w:t>
      </w:r>
      <w:r w:rsidR="00487203" w:rsidRPr="009043E2">
        <w:rPr>
          <w:rFonts w:ascii="楷体_GB2312" w:eastAsia="楷体_GB2312" w:hAnsi="宋体" w:hint="eastAsia"/>
          <w:color w:val="000000"/>
          <w:szCs w:val="24"/>
          <w:rPrChange w:id="630" w:author="Lenovo NB" w:date="2020-11-15T16:45:00Z">
            <w:rPr>
              <w:rFonts w:ascii="楷体_GB2312" w:eastAsia="楷体_GB2312" w:hAnsi="宋体" w:hint="eastAsia"/>
              <w:color w:val="000000"/>
              <w:szCs w:val="24"/>
            </w:rPr>
          </w:rPrChange>
        </w:rPr>
        <w:t>效后</w:t>
      </w:r>
      <w:r w:rsidR="00487203" w:rsidRPr="009043E2">
        <w:rPr>
          <w:rFonts w:ascii="楷体_GB2312" w:eastAsia="楷体_GB2312" w:hAnsi="宋体"/>
          <w:color w:val="000000"/>
          <w:szCs w:val="24"/>
          <w:rPrChange w:id="631" w:author="Lenovo NB" w:date="2020-11-15T16:45:00Z">
            <w:rPr>
              <w:rFonts w:ascii="楷体_GB2312" w:eastAsia="楷体_GB2312" w:hAnsi="宋体"/>
              <w:color w:val="000000"/>
              <w:szCs w:val="24"/>
            </w:rPr>
          </w:rPrChange>
        </w:rPr>
        <w:t>30日内</w:t>
      </w:r>
      <w:r w:rsidRPr="009043E2">
        <w:rPr>
          <w:rFonts w:ascii="楷体_GB2312" w:eastAsia="楷体_GB2312" w:hAnsi="宋体" w:hint="eastAsia"/>
          <w:color w:val="000000"/>
          <w:szCs w:val="24"/>
        </w:rPr>
        <w:t>投标方向招标方提供全部技术资料和纸资料的清单（包括交付时间）；</w:t>
      </w:r>
    </w:p>
    <w:p w:rsidR="00E30963" w:rsidRPr="009043E2" w:rsidRDefault="00487203">
      <w:pPr>
        <w:snapToGrid w:val="0"/>
        <w:rPr>
          <w:rFonts w:ascii="楷体_GB2312" w:eastAsia="楷体_GB2312" w:hAnsi="宋体"/>
          <w:color w:val="000000"/>
          <w:szCs w:val="24"/>
        </w:rPr>
      </w:pPr>
      <w:r w:rsidRPr="009043E2">
        <w:rPr>
          <w:rFonts w:ascii="楷体_GB2312" w:eastAsia="楷体_GB2312" w:hAnsi="宋体"/>
          <w:color w:val="000000"/>
          <w:szCs w:val="24"/>
          <w:rPrChange w:id="632" w:author="Lenovo NB" w:date="2020-11-15T16:45:00Z">
            <w:rPr>
              <w:rFonts w:ascii="楷体_GB2312" w:eastAsia="楷体_GB2312" w:hAnsi="宋体"/>
              <w:color w:val="000000"/>
              <w:szCs w:val="24"/>
            </w:rPr>
          </w:rPrChange>
        </w:rPr>
        <w:t xml:space="preserve">9.2.2.2 </w:t>
      </w:r>
      <w:r w:rsidRPr="009043E2">
        <w:rPr>
          <w:rFonts w:ascii="楷体_GB2312" w:eastAsia="楷体_GB2312" w:hAnsi="宋体" w:hint="eastAsia"/>
          <w:color w:val="000000"/>
          <w:szCs w:val="24"/>
          <w:rPrChange w:id="633" w:author="Lenovo NB" w:date="2020-11-15T16:45:00Z">
            <w:rPr>
              <w:rFonts w:ascii="楷体_GB2312" w:eastAsia="楷体_GB2312" w:hAnsi="宋体" w:hint="eastAsia"/>
              <w:color w:val="000000"/>
              <w:szCs w:val="24"/>
            </w:rPr>
          </w:rPrChange>
        </w:rPr>
        <w:t>在签订合同生效后</w:t>
      </w:r>
      <w:r w:rsidRPr="009043E2">
        <w:rPr>
          <w:rFonts w:ascii="楷体_GB2312" w:eastAsia="楷体_GB2312" w:hAnsi="宋体"/>
          <w:color w:val="000000"/>
          <w:szCs w:val="24"/>
          <w:rPrChange w:id="634" w:author="Lenovo NB" w:date="2020-11-15T16:45:00Z">
            <w:rPr>
              <w:rFonts w:ascii="楷体_GB2312" w:eastAsia="楷体_GB2312" w:hAnsi="宋体"/>
              <w:color w:val="000000"/>
              <w:szCs w:val="24"/>
            </w:rPr>
          </w:rPrChange>
        </w:rPr>
        <w:t>10日内投</w:t>
      </w:r>
      <w:r w:rsidR="007705EF" w:rsidRPr="009043E2">
        <w:rPr>
          <w:rFonts w:ascii="楷体_GB2312" w:eastAsia="楷体_GB2312" w:hAnsi="宋体" w:hint="eastAsia"/>
          <w:color w:val="000000"/>
          <w:szCs w:val="24"/>
        </w:rPr>
        <w:t>标方向招标方提供土建所需的技术资料；</w:t>
      </w:r>
    </w:p>
    <w:p w:rsidR="00E30963" w:rsidRDefault="007705EF">
      <w:pPr>
        <w:snapToGrid w:val="0"/>
        <w:ind w:left="998" w:hangingChars="416" w:hanging="998"/>
        <w:rPr>
          <w:rFonts w:ascii="楷体_GB2312" w:eastAsia="楷体_GB2312" w:hAnsi="宋体"/>
          <w:color w:val="000000"/>
          <w:szCs w:val="24"/>
        </w:rPr>
      </w:pPr>
      <w:r w:rsidRPr="009043E2">
        <w:rPr>
          <w:rFonts w:ascii="楷体_GB2312" w:eastAsia="楷体_GB2312" w:hAnsi="宋体" w:hint="eastAsia"/>
          <w:color w:val="000000"/>
          <w:szCs w:val="24"/>
        </w:rPr>
        <w:t>9.2.2.3 根据投标方提供的全部技术资料和</w:t>
      </w:r>
      <w:r>
        <w:rPr>
          <w:rFonts w:ascii="楷体_GB2312" w:eastAsia="楷体_GB2312" w:hAnsi="宋体" w:hint="eastAsia"/>
          <w:color w:val="000000"/>
          <w:szCs w:val="24"/>
        </w:rPr>
        <w:t>图纸资料清单：双方商定符合工程需要的资料交付进度和补充资料。</w:t>
      </w:r>
    </w:p>
    <w:p w:rsidR="00E30963" w:rsidRDefault="007705EF">
      <w:pPr>
        <w:pStyle w:val="11"/>
        <w:spacing w:before="120" w:after="120" w:line="240" w:lineRule="auto"/>
        <w:rPr>
          <w:rFonts w:ascii="楷体_GB2312" w:eastAsia="楷体_GB2312" w:hAnsi="宋体"/>
          <w:b w:val="0"/>
          <w:bCs w:val="0"/>
          <w:sz w:val="24"/>
          <w:szCs w:val="24"/>
        </w:rPr>
      </w:pPr>
      <w:bookmarkStart w:id="635" w:name="_Toc272416082"/>
      <w:bookmarkStart w:id="636" w:name="_Toc156890711"/>
      <w:r>
        <w:rPr>
          <w:rFonts w:ascii="楷体_GB2312" w:eastAsia="楷体_GB2312" w:hAnsi="宋体" w:hint="eastAsia"/>
          <w:b w:val="0"/>
          <w:bCs w:val="0"/>
          <w:sz w:val="24"/>
          <w:szCs w:val="24"/>
        </w:rPr>
        <w:t>10 性能验收试验</w:t>
      </w:r>
      <w:bookmarkEnd w:id="635"/>
      <w:bookmarkEnd w:id="636"/>
    </w:p>
    <w:p w:rsidR="00E30963" w:rsidRDefault="007705EF">
      <w:pPr>
        <w:snapToGrid w:val="0"/>
        <w:rPr>
          <w:rFonts w:ascii="楷体_GB2312" w:eastAsia="楷体_GB2312" w:hAnsi="宋体"/>
          <w:color w:val="000000"/>
          <w:szCs w:val="24"/>
        </w:rPr>
      </w:pPr>
      <w:r>
        <w:rPr>
          <w:rFonts w:ascii="楷体_GB2312" w:eastAsia="楷体_GB2312" w:hAnsi="宋体" w:hint="eastAsia"/>
          <w:color w:val="000000"/>
          <w:szCs w:val="24"/>
          <w:lang w:eastAsia="zh-CN"/>
        </w:rPr>
        <w:t>10.1 概述</w:t>
      </w:r>
    </w:p>
    <w:p w:rsidR="00E30963" w:rsidRDefault="007705EF">
      <w:pPr>
        <w:snapToGrid w:val="0"/>
        <w:ind w:left="799" w:hangingChars="333" w:hanging="799"/>
        <w:rPr>
          <w:rFonts w:ascii="楷体_GB2312" w:eastAsia="楷体_GB2312" w:hAnsi="宋体"/>
          <w:color w:val="000000"/>
          <w:szCs w:val="24"/>
        </w:rPr>
      </w:pPr>
      <w:r>
        <w:rPr>
          <w:rFonts w:ascii="楷体_GB2312" w:eastAsia="楷体_GB2312" w:hAnsi="宋体" w:hint="eastAsia"/>
          <w:color w:val="000000"/>
          <w:szCs w:val="24"/>
          <w:lang w:eastAsia="zh-CN"/>
        </w:rPr>
        <w:t>10.1.1 本附件用于合同执行期间对卖方所提供的设备(包括对分包外购设备)进行监造、检查和性能验收试验，确保卖方所提供的设备符合本规格书规定的要求。</w:t>
      </w:r>
    </w:p>
    <w:p w:rsidR="00E30963" w:rsidRDefault="007705EF">
      <w:pPr>
        <w:snapToGrid w:val="0"/>
        <w:ind w:left="799" w:hangingChars="333" w:hanging="799"/>
        <w:rPr>
          <w:rFonts w:ascii="楷体_GB2312" w:eastAsia="楷体_GB2312" w:hAnsi="宋体" w:cs="宋体"/>
          <w:color w:val="000000"/>
          <w:szCs w:val="24"/>
        </w:rPr>
      </w:pPr>
      <w:r>
        <w:rPr>
          <w:rFonts w:ascii="楷体_GB2312" w:eastAsia="楷体_GB2312" w:hAnsi="宋体" w:hint="eastAsia"/>
          <w:color w:val="000000"/>
          <w:szCs w:val="24"/>
          <w:lang w:eastAsia="zh-CN"/>
        </w:rPr>
        <w:t>10.1.2卖方应在合</w:t>
      </w:r>
      <w:r w:rsidRPr="009043E2">
        <w:rPr>
          <w:rFonts w:ascii="楷体_GB2312" w:eastAsia="楷体_GB2312" w:hAnsi="宋体" w:hint="eastAsia"/>
          <w:color w:val="000000"/>
          <w:szCs w:val="24"/>
          <w:lang w:eastAsia="zh-CN"/>
        </w:rPr>
        <w:t>同签</w:t>
      </w:r>
      <w:r w:rsidR="00487203" w:rsidRPr="009043E2">
        <w:rPr>
          <w:rFonts w:ascii="楷体_GB2312" w:eastAsia="楷体_GB2312" w:hAnsi="宋体" w:hint="eastAsia"/>
          <w:color w:val="000000"/>
          <w:szCs w:val="24"/>
          <w:lang w:eastAsia="zh-CN"/>
          <w:rPrChange w:id="637" w:author="Lenovo NB" w:date="2020-11-15T16:45:00Z">
            <w:rPr>
              <w:rFonts w:ascii="楷体_GB2312" w:eastAsia="楷体_GB2312" w:hAnsi="宋体" w:hint="eastAsia"/>
              <w:color w:val="000000"/>
              <w:szCs w:val="24"/>
              <w:lang w:eastAsia="zh-CN"/>
            </w:rPr>
          </w:rPrChange>
        </w:rPr>
        <w:t>字日起</w:t>
      </w:r>
      <w:r w:rsidR="00487203" w:rsidRPr="009043E2">
        <w:rPr>
          <w:rFonts w:ascii="楷体_GB2312" w:eastAsia="楷体_GB2312" w:hAnsi="宋体"/>
          <w:color w:val="000000"/>
          <w:szCs w:val="24"/>
          <w:lang w:eastAsia="zh-CN"/>
          <w:rPrChange w:id="638" w:author="Lenovo NB" w:date="2020-11-15T16:45:00Z">
            <w:rPr>
              <w:rFonts w:ascii="楷体_GB2312" w:eastAsia="楷体_GB2312" w:hAnsi="宋体"/>
              <w:color w:val="000000"/>
              <w:szCs w:val="24"/>
              <w:lang w:eastAsia="zh-CN"/>
            </w:rPr>
          </w:rPrChange>
        </w:rPr>
        <w:t>1个月内</w:t>
      </w:r>
      <w:r w:rsidRPr="009043E2">
        <w:rPr>
          <w:rFonts w:ascii="楷体_GB2312" w:eastAsia="楷体_GB2312" w:hAnsi="宋体" w:hint="eastAsia"/>
          <w:color w:val="000000"/>
          <w:szCs w:val="24"/>
          <w:lang w:eastAsia="zh-CN"/>
        </w:rPr>
        <w:t>，向业主提供本合同设备的设计、制造和检验标准目录，制造和试验标准应符合国家标准或部颁标</w:t>
      </w:r>
      <w:r>
        <w:rPr>
          <w:rFonts w:ascii="楷体_GB2312" w:eastAsia="楷体_GB2312" w:hAnsi="宋体" w:hint="eastAsia"/>
          <w:color w:val="000000"/>
          <w:szCs w:val="24"/>
          <w:lang w:eastAsia="zh-CN"/>
        </w:rPr>
        <w:t>准。</w:t>
      </w:r>
    </w:p>
    <w:p w:rsidR="00E30963" w:rsidRDefault="007705EF">
      <w:pPr>
        <w:snapToGrid w:val="0"/>
        <w:rPr>
          <w:rFonts w:ascii="楷体_GB2312" w:eastAsia="楷体_GB2312" w:hAnsi="宋体"/>
          <w:color w:val="000000"/>
          <w:szCs w:val="24"/>
        </w:rPr>
      </w:pPr>
      <w:bookmarkStart w:id="639" w:name="_Toc3900897"/>
      <w:r>
        <w:rPr>
          <w:rFonts w:ascii="楷体_GB2312" w:eastAsia="楷体_GB2312" w:hAnsi="宋体" w:hint="eastAsia"/>
          <w:color w:val="000000"/>
          <w:szCs w:val="24"/>
        </w:rPr>
        <w:t>10.2 工厂检查</w:t>
      </w:r>
      <w:bookmarkEnd w:id="639"/>
    </w:p>
    <w:p w:rsidR="00E30963" w:rsidRDefault="007705EF">
      <w:pPr>
        <w:snapToGrid w:val="0"/>
        <w:ind w:left="698" w:hangingChars="291" w:hanging="698"/>
        <w:rPr>
          <w:rFonts w:ascii="楷体_GB2312" w:eastAsia="楷体_GB2312" w:hAnsi="宋体"/>
          <w:color w:val="000000"/>
          <w:szCs w:val="24"/>
        </w:rPr>
      </w:pPr>
      <w:r>
        <w:rPr>
          <w:rFonts w:ascii="楷体_GB2312" w:eastAsia="楷体_GB2312" w:hAnsi="宋体" w:hint="eastAsia"/>
          <w:color w:val="000000"/>
          <w:szCs w:val="24"/>
        </w:rPr>
        <w:t>10.2.1 工厂检查是质量控制的一个重要组成部分。</w:t>
      </w:r>
      <w:r>
        <w:rPr>
          <w:rFonts w:ascii="楷体_GB2312" w:eastAsia="楷体_GB2312" w:hAnsi="宋体" w:cs="宋体" w:hint="eastAsia"/>
          <w:color w:val="000000"/>
          <w:szCs w:val="24"/>
        </w:rPr>
        <w:t>卖方须严格进行厂内各生产环节的检验和试验。</w:t>
      </w:r>
      <w:r>
        <w:rPr>
          <w:rFonts w:ascii="楷体_GB2312" w:eastAsia="楷体_GB2312" w:hAnsi="宋体" w:hint="eastAsia"/>
          <w:color w:val="000000"/>
          <w:szCs w:val="24"/>
        </w:rPr>
        <w:t>卖方提供的合同设备须签发质量证明、检验记录和测试报告，并且作为交货时质量证明文件的组成部分。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55"/>
        <w:gridCol w:w="2100"/>
        <w:gridCol w:w="4665"/>
        <w:gridCol w:w="1005"/>
      </w:tblGrid>
      <w:tr w:rsidR="00E30963">
        <w:tc>
          <w:tcPr>
            <w:tcW w:w="1155" w:type="dxa"/>
            <w:tcBorders>
              <w:top w:val="single" w:sz="12" w:space="0" w:color="auto"/>
              <w:left w:val="single" w:sz="12" w:space="0" w:color="auto"/>
            </w:tcBorders>
            <w:vAlign w:val="center"/>
          </w:tcPr>
          <w:p w:rsidR="00E30963" w:rsidRDefault="007705EF">
            <w:pPr>
              <w:snapToGrid w:val="0"/>
              <w:jc w:val="center"/>
              <w:rPr>
                <w:rFonts w:ascii="楷体_GB2312" w:eastAsia="楷体_GB2312" w:hAnsi="宋体"/>
                <w:color w:val="000000"/>
                <w:szCs w:val="24"/>
              </w:rPr>
            </w:pPr>
            <w:r>
              <w:rPr>
                <w:rFonts w:ascii="楷体_GB2312" w:eastAsia="楷体_GB2312" w:hAnsi="宋体" w:hint="eastAsia"/>
                <w:color w:val="000000"/>
                <w:szCs w:val="24"/>
              </w:rPr>
              <w:t>序号</w:t>
            </w:r>
          </w:p>
        </w:tc>
        <w:tc>
          <w:tcPr>
            <w:tcW w:w="2100" w:type="dxa"/>
            <w:tcBorders>
              <w:top w:val="single" w:sz="12" w:space="0" w:color="auto"/>
            </w:tcBorders>
            <w:vAlign w:val="center"/>
          </w:tcPr>
          <w:p w:rsidR="00E30963" w:rsidRDefault="007705EF">
            <w:pPr>
              <w:snapToGrid w:val="0"/>
              <w:jc w:val="center"/>
              <w:rPr>
                <w:rFonts w:ascii="楷体_GB2312" w:eastAsia="楷体_GB2312" w:hAnsi="宋体"/>
                <w:color w:val="000000"/>
                <w:szCs w:val="24"/>
              </w:rPr>
            </w:pPr>
            <w:r>
              <w:rPr>
                <w:rFonts w:ascii="楷体_GB2312" w:eastAsia="楷体_GB2312" w:hAnsi="宋体" w:hint="eastAsia"/>
                <w:color w:val="000000"/>
                <w:szCs w:val="24"/>
              </w:rPr>
              <w:t>检查项目</w:t>
            </w:r>
          </w:p>
        </w:tc>
        <w:tc>
          <w:tcPr>
            <w:tcW w:w="4665" w:type="dxa"/>
            <w:tcBorders>
              <w:top w:val="single" w:sz="12" w:space="0" w:color="auto"/>
            </w:tcBorders>
            <w:vAlign w:val="center"/>
          </w:tcPr>
          <w:p w:rsidR="00E30963" w:rsidRDefault="007705EF">
            <w:pPr>
              <w:snapToGrid w:val="0"/>
              <w:jc w:val="center"/>
              <w:rPr>
                <w:rFonts w:ascii="楷体_GB2312" w:eastAsia="楷体_GB2312" w:hAnsi="宋体"/>
                <w:color w:val="000000"/>
                <w:szCs w:val="24"/>
              </w:rPr>
            </w:pPr>
            <w:r>
              <w:rPr>
                <w:rFonts w:ascii="楷体_GB2312" w:eastAsia="楷体_GB2312" w:hAnsi="宋体" w:hint="eastAsia"/>
                <w:color w:val="000000"/>
                <w:szCs w:val="24"/>
              </w:rPr>
              <w:t>检查内容和方法</w:t>
            </w:r>
          </w:p>
        </w:tc>
        <w:tc>
          <w:tcPr>
            <w:tcW w:w="1005" w:type="dxa"/>
            <w:tcBorders>
              <w:top w:val="single" w:sz="12" w:space="0" w:color="auto"/>
              <w:right w:val="single" w:sz="12" w:space="0" w:color="auto"/>
            </w:tcBorders>
            <w:vAlign w:val="center"/>
          </w:tcPr>
          <w:p w:rsidR="00E30963" w:rsidRDefault="007705EF">
            <w:pPr>
              <w:snapToGrid w:val="0"/>
              <w:jc w:val="center"/>
              <w:rPr>
                <w:rFonts w:ascii="楷体_GB2312" w:eastAsia="楷体_GB2312" w:hAnsi="宋体"/>
                <w:color w:val="000000"/>
                <w:szCs w:val="24"/>
              </w:rPr>
            </w:pPr>
            <w:r>
              <w:rPr>
                <w:rFonts w:ascii="楷体_GB2312" w:eastAsia="楷体_GB2312" w:hAnsi="宋体" w:hint="eastAsia"/>
                <w:color w:val="000000"/>
                <w:szCs w:val="24"/>
              </w:rPr>
              <w:t>备注</w:t>
            </w:r>
          </w:p>
        </w:tc>
      </w:tr>
      <w:tr w:rsidR="00E30963">
        <w:tc>
          <w:tcPr>
            <w:tcW w:w="1155" w:type="dxa"/>
            <w:tcBorders>
              <w:left w:val="single" w:sz="12" w:space="0" w:color="auto"/>
            </w:tcBorders>
            <w:vAlign w:val="center"/>
          </w:tcPr>
          <w:p w:rsidR="00E30963" w:rsidRDefault="007705EF">
            <w:pPr>
              <w:snapToGrid w:val="0"/>
              <w:jc w:val="center"/>
              <w:rPr>
                <w:rFonts w:ascii="楷体_GB2312" w:eastAsia="楷体_GB2312" w:hAnsi="宋体"/>
                <w:color w:val="000000"/>
                <w:szCs w:val="24"/>
              </w:rPr>
            </w:pPr>
            <w:r>
              <w:rPr>
                <w:rFonts w:ascii="楷体_GB2312" w:eastAsia="楷体_GB2312" w:hAnsi="宋体" w:hint="eastAsia"/>
                <w:color w:val="000000"/>
                <w:szCs w:val="24"/>
              </w:rPr>
              <w:t>1</w:t>
            </w:r>
          </w:p>
        </w:tc>
        <w:tc>
          <w:tcPr>
            <w:tcW w:w="2100" w:type="dxa"/>
            <w:vAlign w:val="center"/>
          </w:tcPr>
          <w:p w:rsidR="00E30963" w:rsidRDefault="007705EF">
            <w:pPr>
              <w:snapToGrid w:val="0"/>
              <w:jc w:val="center"/>
              <w:rPr>
                <w:rFonts w:ascii="楷体_GB2312" w:eastAsia="楷体_GB2312" w:hAnsi="宋体"/>
                <w:color w:val="000000"/>
                <w:szCs w:val="24"/>
              </w:rPr>
            </w:pPr>
            <w:r>
              <w:rPr>
                <w:rFonts w:ascii="楷体_GB2312" w:eastAsia="楷体_GB2312" w:hAnsi="宋体" w:hint="eastAsia"/>
                <w:color w:val="000000"/>
                <w:szCs w:val="24"/>
              </w:rPr>
              <w:t>原材料检验</w:t>
            </w:r>
          </w:p>
        </w:tc>
        <w:tc>
          <w:tcPr>
            <w:tcW w:w="4665" w:type="dxa"/>
            <w:vAlign w:val="center"/>
          </w:tcPr>
          <w:p w:rsidR="00E30963" w:rsidRDefault="007705EF">
            <w:pPr>
              <w:snapToGrid w:val="0"/>
              <w:jc w:val="center"/>
              <w:rPr>
                <w:rFonts w:ascii="楷体_GB2312" w:eastAsia="楷体_GB2312" w:hAnsi="宋体"/>
                <w:color w:val="000000"/>
                <w:szCs w:val="24"/>
              </w:rPr>
            </w:pPr>
            <w:r>
              <w:rPr>
                <w:rFonts w:ascii="楷体_GB2312" w:eastAsia="楷体_GB2312" w:hAnsi="宋体" w:hint="eastAsia"/>
                <w:color w:val="000000"/>
                <w:szCs w:val="24"/>
              </w:rPr>
              <w:t>用仪器仪表检验所有原材料的物理、电气特性</w:t>
            </w:r>
          </w:p>
        </w:tc>
        <w:tc>
          <w:tcPr>
            <w:tcW w:w="1005" w:type="dxa"/>
            <w:tcBorders>
              <w:right w:val="single" w:sz="12" w:space="0" w:color="auto"/>
            </w:tcBorders>
            <w:vAlign w:val="center"/>
          </w:tcPr>
          <w:p w:rsidR="00E30963" w:rsidRDefault="00E30963">
            <w:pPr>
              <w:snapToGrid w:val="0"/>
              <w:jc w:val="center"/>
              <w:rPr>
                <w:rFonts w:ascii="楷体_GB2312" w:eastAsia="楷体_GB2312" w:hAnsi="宋体"/>
                <w:color w:val="000000"/>
                <w:szCs w:val="24"/>
              </w:rPr>
            </w:pPr>
          </w:p>
        </w:tc>
      </w:tr>
      <w:tr w:rsidR="00E30963">
        <w:tc>
          <w:tcPr>
            <w:tcW w:w="1155" w:type="dxa"/>
            <w:tcBorders>
              <w:left w:val="single" w:sz="12" w:space="0" w:color="auto"/>
            </w:tcBorders>
            <w:vAlign w:val="center"/>
          </w:tcPr>
          <w:p w:rsidR="00E30963" w:rsidRDefault="007705EF">
            <w:pPr>
              <w:snapToGrid w:val="0"/>
              <w:jc w:val="center"/>
              <w:rPr>
                <w:rFonts w:ascii="楷体_GB2312" w:eastAsia="楷体_GB2312" w:hAnsi="宋体"/>
                <w:color w:val="000000"/>
                <w:szCs w:val="24"/>
              </w:rPr>
            </w:pPr>
            <w:r>
              <w:rPr>
                <w:rFonts w:ascii="楷体_GB2312" w:eastAsia="楷体_GB2312" w:hAnsi="宋体" w:hint="eastAsia"/>
                <w:color w:val="000000"/>
                <w:szCs w:val="24"/>
              </w:rPr>
              <w:t>2</w:t>
            </w:r>
          </w:p>
        </w:tc>
        <w:tc>
          <w:tcPr>
            <w:tcW w:w="2100" w:type="dxa"/>
            <w:vAlign w:val="center"/>
          </w:tcPr>
          <w:p w:rsidR="00E30963" w:rsidRDefault="007705EF">
            <w:pPr>
              <w:snapToGrid w:val="0"/>
              <w:jc w:val="center"/>
              <w:rPr>
                <w:rFonts w:ascii="楷体_GB2312" w:eastAsia="楷体_GB2312" w:hAnsi="宋体"/>
                <w:color w:val="000000"/>
                <w:szCs w:val="24"/>
              </w:rPr>
            </w:pPr>
            <w:r>
              <w:rPr>
                <w:rFonts w:ascii="楷体_GB2312" w:eastAsia="楷体_GB2312" w:hAnsi="宋体" w:hint="eastAsia"/>
                <w:color w:val="000000"/>
                <w:szCs w:val="24"/>
              </w:rPr>
              <w:t>制程检验</w:t>
            </w:r>
          </w:p>
        </w:tc>
        <w:tc>
          <w:tcPr>
            <w:tcW w:w="4665" w:type="dxa"/>
            <w:vAlign w:val="center"/>
          </w:tcPr>
          <w:p w:rsidR="00E30963" w:rsidRDefault="007705EF">
            <w:pPr>
              <w:snapToGrid w:val="0"/>
              <w:jc w:val="center"/>
              <w:rPr>
                <w:rFonts w:ascii="楷体_GB2312" w:eastAsia="楷体_GB2312" w:hAnsi="宋体"/>
                <w:color w:val="000000"/>
                <w:szCs w:val="24"/>
              </w:rPr>
            </w:pPr>
            <w:r>
              <w:rPr>
                <w:rFonts w:ascii="楷体_GB2312" w:eastAsia="楷体_GB2312" w:hAnsi="宋体" w:hint="eastAsia"/>
                <w:color w:val="000000"/>
                <w:szCs w:val="24"/>
              </w:rPr>
              <w:t>根据元器件成型、安装、焊接工艺规范检验板卡</w:t>
            </w:r>
          </w:p>
        </w:tc>
        <w:tc>
          <w:tcPr>
            <w:tcW w:w="1005" w:type="dxa"/>
            <w:tcBorders>
              <w:right w:val="single" w:sz="12" w:space="0" w:color="auto"/>
            </w:tcBorders>
            <w:vAlign w:val="center"/>
          </w:tcPr>
          <w:p w:rsidR="00E30963" w:rsidRDefault="00E30963">
            <w:pPr>
              <w:snapToGrid w:val="0"/>
              <w:jc w:val="center"/>
              <w:rPr>
                <w:rFonts w:ascii="楷体_GB2312" w:eastAsia="楷体_GB2312" w:hAnsi="宋体"/>
                <w:color w:val="000000"/>
                <w:szCs w:val="24"/>
              </w:rPr>
            </w:pPr>
          </w:p>
        </w:tc>
      </w:tr>
      <w:tr w:rsidR="00E30963">
        <w:tc>
          <w:tcPr>
            <w:tcW w:w="1155" w:type="dxa"/>
            <w:tcBorders>
              <w:left w:val="single" w:sz="12" w:space="0" w:color="auto"/>
              <w:bottom w:val="single" w:sz="12" w:space="0" w:color="auto"/>
            </w:tcBorders>
            <w:vAlign w:val="center"/>
          </w:tcPr>
          <w:p w:rsidR="00E30963" w:rsidRDefault="007705EF">
            <w:pPr>
              <w:snapToGrid w:val="0"/>
              <w:jc w:val="center"/>
              <w:rPr>
                <w:rFonts w:ascii="楷体_GB2312" w:eastAsia="楷体_GB2312" w:hAnsi="宋体"/>
                <w:color w:val="000000"/>
                <w:szCs w:val="24"/>
              </w:rPr>
            </w:pPr>
            <w:r>
              <w:rPr>
                <w:rFonts w:ascii="楷体_GB2312" w:eastAsia="楷体_GB2312" w:hAnsi="宋体" w:hint="eastAsia"/>
                <w:color w:val="000000"/>
                <w:szCs w:val="24"/>
              </w:rPr>
              <w:t>3</w:t>
            </w:r>
          </w:p>
        </w:tc>
        <w:tc>
          <w:tcPr>
            <w:tcW w:w="2100" w:type="dxa"/>
            <w:tcBorders>
              <w:bottom w:val="single" w:sz="12" w:space="0" w:color="auto"/>
            </w:tcBorders>
            <w:vAlign w:val="center"/>
          </w:tcPr>
          <w:p w:rsidR="00E30963" w:rsidRDefault="007705EF">
            <w:pPr>
              <w:snapToGrid w:val="0"/>
              <w:jc w:val="center"/>
              <w:rPr>
                <w:rFonts w:ascii="楷体_GB2312" w:eastAsia="楷体_GB2312" w:hAnsi="宋体"/>
                <w:color w:val="000000"/>
                <w:szCs w:val="24"/>
              </w:rPr>
            </w:pPr>
            <w:r>
              <w:rPr>
                <w:rFonts w:ascii="楷体_GB2312" w:eastAsia="楷体_GB2312" w:hAnsi="宋体" w:hint="eastAsia"/>
                <w:color w:val="000000"/>
                <w:szCs w:val="24"/>
              </w:rPr>
              <w:t>成品出厂检验</w:t>
            </w:r>
          </w:p>
        </w:tc>
        <w:tc>
          <w:tcPr>
            <w:tcW w:w="4665" w:type="dxa"/>
            <w:tcBorders>
              <w:bottom w:val="single" w:sz="12" w:space="0" w:color="auto"/>
            </w:tcBorders>
            <w:vAlign w:val="center"/>
          </w:tcPr>
          <w:p w:rsidR="00E30963" w:rsidRDefault="007705EF">
            <w:pPr>
              <w:snapToGrid w:val="0"/>
              <w:rPr>
                <w:rFonts w:ascii="楷体_GB2312" w:eastAsia="楷体_GB2312" w:hAnsi="宋体"/>
                <w:color w:val="000000"/>
                <w:szCs w:val="24"/>
              </w:rPr>
            </w:pPr>
            <w:r>
              <w:rPr>
                <w:rFonts w:ascii="楷体_GB2312" w:eastAsia="楷体_GB2312" w:hAnsi="宋体" w:hint="eastAsia"/>
                <w:color w:val="000000"/>
                <w:szCs w:val="24"/>
              </w:rPr>
              <w:t>用测试台测试装置的功能及各种电气性能，检查外观、配件、包装</w:t>
            </w:r>
          </w:p>
        </w:tc>
        <w:tc>
          <w:tcPr>
            <w:tcW w:w="1005" w:type="dxa"/>
            <w:tcBorders>
              <w:bottom w:val="single" w:sz="12" w:space="0" w:color="auto"/>
              <w:right w:val="single" w:sz="12" w:space="0" w:color="auto"/>
            </w:tcBorders>
            <w:vAlign w:val="center"/>
          </w:tcPr>
          <w:p w:rsidR="00E30963" w:rsidRDefault="00E30963">
            <w:pPr>
              <w:snapToGrid w:val="0"/>
              <w:jc w:val="center"/>
              <w:rPr>
                <w:rFonts w:ascii="楷体_GB2312" w:eastAsia="楷体_GB2312" w:hAnsi="宋体"/>
                <w:color w:val="000000"/>
                <w:szCs w:val="24"/>
              </w:rPr>
            </w:pPr>
          </w:p>
        </w:tc>
      </w:tr>
    </w:tbl>
    <w:p w:rsidR="00E30963" w:rsidRDefault="007705EF">
      <w:pPr>
        <w:snapToGrid w:val="0"/>
        <w:rPr>
          <w:rFonts w:ascii="楷体_GB2312" w:eastAsia="楷体_GB2312" w:hAnsi="宋体"/>
          <w:color w:val="000000"/>
          <w:szCs w:val="24"/>
        </w:rPr>
      </w:pPr>
      <w:r>
        <w:rPr>
          <w:rFonts w:ascii="楷体_GB2312" w:eastAsia="楷体_GB2312" w:hAnsi="宋体" w:hint="eastAsia"/>
          <w:color w:val="000000"/>
          <w:szCs w:val="24"/>
        </w:rPr>
        <w:lastRenderedPageBreak/>
        <w:t>10.2.2 检查的范围包括原材料和元器件的进厂，部件的加工、组装、试验、出厂试验。</w:t>
      </w:r>
    </w:p>
    <w:p w:rsidR="00E30963" w:rsidRDefault="007705EF">
      <w:pPr>
        <w:snapToGrid w:val="0"/>
        <w:ind w:left="799" w:hangingChars="333" w:hanging="799"/>
        <w:rPr>
          <w:rFonts w:ascii="楷体_GB2312" w:eastAsia="楷体_GB2312" w:hAnsi="宋体"/>
          <w:color w:val="000000"/>
          <w:szCs w:val="24"/>
        </w:rPr>
      </w:pPr>
      <w:r>
        <w:rPr>
          <w:rFonts w:ascii="楷体_GB2312" w:eastAsia="楷体_GB2312" w:hAnsi="宋体" w:hint="eastAsia"/>
          <w:color w:val="000000"/>
          <w:szCs w:val="24"/>
        </w:rPr>
        <w:t>10.2.3 卖方检查的结果要满足相关标准和要求，如有不符之处或达不到标准要求，卖方要采取措施处理直至满足要求，同时向业主提交不一致性报告。卖方发生重大质量问题时应将情况及时通知业主。</w:t>
      </w:r>
    </w:p>
    <w:p w:rsidR="00E30963" w:rsidRDefault="007705EF">
      <w:pPr>
        <w:snapToGrid w:val="0"/>
        <w:rPr>
          <w:rFonts w:ascii="楷体_GB2312" w:eastAsia="楷体_GB2312" w:hAnsi="宋体"/>
          <w:color w:val="000000"/>
          <w:szCs w:val="24"/>
        </w:rPr>
      </w:pPr>
      <w:r>
        <w:rPr>
          <w:rFonts w:ascii="楷体_GB2312" w:eastAsia="楷体_GB2312" w:hAnsi="宋体" w:hint="eastAsia"/>
          <w:color w:val="000000"/>
          <w:szCs w:val="24"/>
        </w:rPr>
        <w:t>10.2.4 工厂检查的所有费用包括在合同总价中。</w:t>
      </w:r>
    </w:p>
    <w:p w:rsidR="00E30963" w:rsidRDefault="007705EF">
      <w:pPr>
        <w:snapToGrid w:val="0"/>
        <w:rPr>
          <w:rFonts w:ascii="楷体_GB2312" w:eastAsia="楷体_GB2312" w:hAnsi="宋体"/>
          <w:color w:val="000000"/>
          <w:szCs w:val="24"/>
        </w:rPr>
      </w:pPr>
      <w:r>
        <w:rPr>
          <w:rFonts w:ascii="楷体_GB2312" w:eastAsia="楷体_GB2312" w:hAnsi="宋体" w:hint="eastAsia"/>
          <w:color w:val="000000"/>
          <w:szCs w:val="24"/>
        </w:rPr>
        <w:t>10.2.5 设备在出厂前的验收须有业主参加，费用计入合同总价。</w:t>
      </w:r>
    </w:p>
    <w:p w:rsidR="00E30963" w:rsidRDefault="007705EF">
      <w:pPr>
        <w:snapToGrid w:val="0"/>
        <w:rPr>
          <w:rFonts w:ascii="楷体_GB2312" w:eastAsia="楷体_GB2312" w:hAnsi="宋体"/>
          <w:color w:val="000000"/>
          <w:szCs w:val="24"/>
        </w:rPr>
      </w:pPr>
      <w:r>
        <w:rPr>
          <w:rFonts w:ascii="楷体_GB2312" w:eastAsia="楷体_GB2312" w:hAnsi="宋体" w:hint="eastAsia"/>
          <w:color w:val="000000"/>
          <w:szCs w:val="24"/>
        </w:rPr>
        <w:t>10.3  性能验收试验</w:t>
      </w:r>
    </w:p>
    <w:p w:rsidR="00E30963" w:rsidRDefault="007705EF">
      <w:pPr>
        <w:snapToGrid w:val="0"/>
        <w:rPr>
          <w:rFonts w:ascii="楷体_GB2312" w:eastAsia="楷体_GB2312" w:hAnsi="宋体"/>
          <w:color w:val="000000"/>
          <w:szCs w:val="24"/>
        </w:rPr>
      </w:pPr>
      <w:r>
        <w:rPr>
          <w:rFonts w:ascii="楷体_GB2312" w:eastAsia="楷体_GB2312" w:hAnsi="宋体" w:hint="eastAsia"/>
          <w:color w:val="000000"/>
          <w:szCs w:val="24"/>
        </w:rPr>
        <w:t>10.3.1  性能验收试验的目的为了检验合同设备的所有性能是否符合要求。</w:t>
      </w:r>
    </w:p>
    <w:p w:rsidR="00E30963" w:rsidRDefault="007705EF">
      <w:pPr>
        <w:snapToGrid w:val="0"/>
        <w:rPr>
          <w:rFonts w:ascii="楷体_GB2312" w:eastAsia="楷体_GB2312" w:hAnsi="宋体"/>
          <w:color w:val="000000"/>
          <w:szCs w:val="24"/>
        </w:rPr>
      </w:pPr>
      <w:r>
        <w:rPr>
          <w:rFonts w:ascii="楷体_GB2312" w:eastAsia="楷体_GB2312" w:hAnsi="宋体" w:hint="eastAsia"/>
          <w:color w:val="000000"/>
          <w:szCs w:val="24"/>
        </w:rPr>
        <w:t>10.3.2  性能验收试验的地点由合同确定，一般为业主现场。</w:t>
      </w:r>
    </w:p>
    <w:p w:rsidR="00E30963" w:rsidRDefault="007705EF">
      <w:pPr>
        <w:snapToGrid w:val="0"/>
        <w:ind w:left="799" w:hangingChars="333" w:hanging="799"/>
        <w:rPr>
          <w:rFonts w:ascii="楷体_GB2312" w:eastAsia="楷体_GB2312" w:hAnsi="宋体"/>
          <w:color w:val="000000"/>
          <w:szCs w:val="24"/>
        </w:rPr>
      </w:pPr>
      <w:r>
        <w:rPr>
          <w:rFonts w:ascii="楷体_GB2312" w:eastAsia="楷体_GB2312" w:hAnsi="宋体" w:hint="eastAsia"/>
          <w:color w:val="000000"/>
          <w:szCs w:val="24"/>
        </w:rPr>
        <w:t>10.3.3 性能验收试验由业主主持，卖方参加。由双方根据国家标准在试验前协商；如试验在</w:t>
      </w:r>
      <w:r>
        <w:rPr>
          <w:rFonts w:ascii="楷体_GB2312" w:eastAsia="楷体_GB2312" w:hAnsi="宋体" w:hint="eastAsia"/>
          <w:color w:val="000000"/>
          <w:szCs w:val="24"/>
          <w:lang w:eastAsia="zh-CN"/>
        </w:rPr>
        <w:t>现场进行，卖方要按本规格书的要求进行配合；如试验在工厂进行，试验所需的人力和物力等由卖方提供。</w:t>
      </w:r>
    </w:p>
    <w:p w:rsidR="00E30963" w:rsidRDefault="007705EF">
      <w:pPr>
        <w:snapToGrid w:val="0"/>
        <w:rPr>
          <w:rFonts w:ascii="楷体_GB2312" w:eastAsia="楷体_GB2312" w:hAnsi="宋体"/>
          <w:color w:val="000000"/>
          <w:szCs w:val="24"/>
        </w:rPr>
      </w:pPr>
      <w:r>
        <w:rPr>
          <w:rFonts w:ascii="楷体_GB2312" w:eastAsia="楷体_GB2312" w:hAnsi="宋体" w:hint="eastAsia"/>
          <w:color w:val="000000"/>
          <w:szCs w:val="24"/>
          <w:lang w:eastAsia="zh-CN"/>
        </w:rPr>
        <w:t>10.3.4  性能验收试验项目由买卖双方商定。</w:t>
      </w:r>
    </w:p>
    <w:p w:rsidR="00E30963" w:rsidRDefault="007705EF">
      <w:pPr>
        <w:snapToGrid w:val="0"/>
        <w:rPr>
          <w:rFonts w:ascii="楷体_GB2312" w:eastAsia="楷体_GB2312" w:hAnsi="宋体"/>
          <w:color w:val="000000"/>
          <w:szCs w:val="24"/>
        </w:rPr>
      </w:pPr>
      <w:r>
        <w:rPr>
          <w:rFonts w:ascii="楷体_GB2312" w:eastAsia="楷体_GB2312" w:hAnsi="宋体" w:hint="eastAsia"/>
          <w:color w:val="000000"/>
          <w:szCs w:val="24"/>
          <w:lang w:eastAsia="zh-CN"/>
        </w:rPr>
        <w:t>10.3.5  试验要求及方法</w:t>
      </w:r>
    </w:p>
    <w:p w:rsidR="00E30963" w:rsidRDefault="007705EF">
      <w:pPr>
        <w:snapToGrid w:val="0"/>
        <w:ind w:leftChars="420" w:left="1068" w:hangingChars="25" w:hanging="60"/>
        <w:rPr>
          <w:rFonts w:ascii="楷体_GB2312" w:eastAsia="楷体_GB2312" w:hAnsi="宋体"/>
          <w:color w:val="000000"/>
          <w:szCs w:val="24"/>
        </w:rPr>
      </w:pPr>
      <w:r>
        <w:rPr>
          <w:rFonts w:ascii="楷体_GB2312" w:eastAsia="楷体_GB2312" w:hAnsi="宋体" w:hint="eastAsia"/>
          <w:color w:val="000000"/>
          <w:szCs w:val="24"/>
          <w:lang w:eastAsia="zh-CN"/>
        </w:rPr>
        <w:t>按国家试验标准进行试验。</w:t>
      </w:r>
    </w:p>
    <w:p w:rsidR="00E30963" w:rsidRDefault="007705EF">
      <w:pPr>
        <w:snapToGrid w:val="0"/>
        <w:ind w:left="799" w:hangingChars="333" w:hanging="799"/>
        <w:rPr>
          <w:rFonts w:ascii="楷体_GB2312" w:eastAsia="楷体_GB2312" w:hAnsi="宋体"/>
          <w:color w:val="000000"/>
          <w:szCs w:val="24"/>
        </w:rPr>
      </w:pPr>
      <w:r>
        <w:rPr>
          <w:rFonts w:ascii="楷体_GB2312" w:eastAsia="楷体_GB2312" w:hAnsi="宋体" w:hint="eastAsia"/>
          <w:color w:val="000000"/>
          <w:szCs w:val="24"/>
          <w:lang w:eastAsia="zh-CN"/>
        </w:rPr>
        <w:t>10.3.6  性能验收试验所需的测点、一次组件和就地仪表的装设应由卖方提供，参加方配合。卖方也要提供试验所需的技术配合和人员配合。</w:t>
      </w:r>
    </w:p>
    <w:p w:rsidR="00E30963" w:rsidRDefault="007705EF">
      <w:pPr>
        <w:pStyle w:val="11"/>
        <w:spacing w:before="120" w:after="120" w:line="240" w:lineRule="auto"/>
        <w:rPr>
          <w:rFonts w:ascii="楷体_GB2312" w:eastAsia="楷体_GB2312" w:hAnsi="宋体"/>
          <w:b w:val="0"/>
          <w:bCs w:val="0"/>
          <w:sz w:val="24"/>
          <w:szCs w:val="24"/>
        </w:rPr>
      </w:pPr>
      <w:bookmarkStart w:id="640" w:name="_Toc156890714"/>
      <w:bookmarkStart w:id="641" w:name="_Toc272416083"/>
      <w:r>
        <w:rPr>
          <w:rFonts w:ascii="楷体_GB2312" w:eastAsia="楷体_GB2312" w:hAnsi="宋体" w:hint="eastAsia"/>
          <w:b w:val="0"/>
          <w:bCs w:val="0"/>
          <w:sz w:val="24"/>
          <w:szCs w:val="24"/>
        </w:rPr>
        <w:t>11 设备监造</w:t>
      </w:r>
      <w:bookmarkEnd w:id="640"/>
      <w:bookmarkEnd w:id="641"/>
    </w:p>
    <w:p w:rsidR="00E30963" w:rsidRDefault="007705EF">
      <w:pPr>
        <w:snapToGrid w:val="0"/>
        <w:ind w:left="600" w:hangingChars="250" w:hanging="600"/>
        <w:rPr>
          <w:rFonts w:ascii="楷体_GB2312" w:eastAsia="楷体_GB2312" w:hAnsi="宋体"/>
          <w:color w:val="000000"/>
          <w:szCs w:val="24"/>
        </w:rPr>
      </w:pPr>
      <w:r>
        <w:rPr>
          <w:rFonts w:ascii="楷体_GB2312" w:eastAsia="楷体_GB2312" w:hAnsi="宋体" w:hint="eastAsia"/>
          <w:color w:val="000000"/>
          <w:szCs w:val="24"/>
        </w:rPr>
        <w:t>11.1业主有权在设备制造过程中派驻厂代表，在业主统一组织下进行监造和出厂前检验，了解设备的组装、检验、试验和设备包装质量情况。卖方有配合义务，并提供相应技术资料，且不由此发生任何费用。</w:t>
      </w:r>
    </w:p>
    <w:p w:rsidR="00E30963" w:rsidRDefault="007705EF">
      <w:pPr>
        <w:snapToGrid w:val="0"/>
        <w:rPr>
          <w:rFonts w:ascii="楷体_GB2312" w:eastAsia="楷体_GB2312" w:hAnsi="宋体"/>
          <w:color w:val="000000"/>
          <w:szCs w:val="24"/>
        </w:rPr>
      </w:pPr>
      <w:r>
        <w:rPr>
          <w:rFonts w:ascii="楷体_GB2312" w:eastAsia="楷体_GB2312" w:hAnsi="宋体" w:hint="eastAsia"/>
          <w:color w:val="000000"/>
          <w:szCs w:val="24"/>
        </w:rPr>
        <w:t>11.2卖方为业主代表提供下列方便：</w:t>
      </w:r>
    </w:p>
    <w:p w:rsidR="00E30963" w:rsidRDefault="007705EF">
      <w:pPr>
        <w:snapToGrid w:val="0"/>
        <w:ind w:leftChars="300" w:left="720"/>
        <w:rPr>
          <w:rFonts w:ascii="楷体_GB2312" w:eastAsia="楷体_GB2312" w:hAnsi="宋体"/>
          <w:color w:val="000000"/>
          <w:szCs w:val="24"/>
        </w:rPr>
      </w:pPr>
      <w:r>
        <w:rPr>
          <w:rFonts w:ascii="楷体_GB2312" w:eastAsia="楷体_GB2312" w:hAnsi="宋体" w:hint="eastAsia"/>
          <w:color w:val="000000"/>
          <w:szCs w:val="24"/>
        </w:rPr>
        <w:t>提前7天将设备监造项目及检验时间通知业主。</w:t>
      </w:r>
    </w:p>
    <w:p w:rsidR="00E30963" w:rsidRDefault="007705EF">
      <w:pPr>
        <w:snapToGrid w:val="0"/>
        <w:ind w:leftChars="300" w:left="720"/>
        <w:rPr>
          <w:rFonts w:ascii="楷体_GB2312" w:eastAsia="楷体_GB2312" w:hAnsi="宋体"/>
          <w:color w:val="000000"/>
          <w:szCs w:val="24"/>
        </w:rPr>
      </w:pPr>
      <w:r>
        <w:rPr>
          <w:rFonts w:ascii="楷体_GB2312" w:eastAsia="楷体_GB2312" w:hAnsi="宋体" w:hint="eastAsia"/>
          <w:color w:val="000000"/>
          <w:szCs w:val="24"/>
        </w:rPr>
        <w:t>卖方向业主代表提供工作、生活方便。</w:t>
      </w:r>
    </w:p>
    <w:p w:rsidR="00E30963" w:rsidRDefault="007705EF">
      <w:pPr>
        <w:snapToGrid w:val="0"/>
        <w:ind w:leftChars="300" w:left="720"/>
        <w:rPr>
          <w:rFonts w:ascii="楷体_GB2312" w:eastAsia="楷体_GB2312" w:hAnsi="宋体"/>
          <w:color w:val="000000"/>
          <w:szCs w:val="24"/>
        </w:rPr>
      </w:pPr>
      <w:r>
        <w:rPr>
          <w:rFonts w:ascii="楷体_GB2312" w:eastAsia="楷体_GB2312" w:hAnsi="宋体" w:hint="eastAsia"/>
          <w:color w:val="000000"/>
          <w:szCs w:val="24"/>
        </w:rPr>
        <w:t>业主代表如不能到场，卖方的工厂试验工作可正常进行，试验结果有效，但是业主代表有权了解和检查试验报告和结果。</w:t>
      </w:r>
    </w:p>
    <w:p w:rsidR="00E30963" w:rsidRDefault="007705EF">
      <w:pPr>
        <w:snapToGrid w:val="0"/>
        <w:ind w:leftChars="300" w:left="720"/>
        <w:rPr>
          <w:rFonts w:ascii="楷体_GB2312" w:eastAsia="楷体_GB2312" w:hAnsi="宋体"/>
          <w:color w:val="000000"/>
          <w:szCs w:val="24"/>
        </w:rPr>
      </w:pPr>
      <w:r>
        <w:rPr>
          <w:rFonts w:ascii="楷体_GB2312" w:eastAsia="楷体_GB2312" w:hAnsi="宋体" w:hint="eastAsia"/>
          <w:color w:val="000000"/>
          <w:szCs w:val="24"/>
        </w:rPr>
        <w:t>业主代表在监造过程中如发现设备和材料缺陷或不符合规定的标准要求时，业主有权提出意见并暂不予签字，卖方不得进入下一道工序；卖方须采取相应改进措施，以保证交货质量。如卖方进入下一道工序，则卖方应承担由此造成的业主的经济损失。无论业主是否要求和是否知道，卖方应主动及时地向业主提供合同设备制造过程中出现的较大质量缺陷和问题</w:t>
      </w:r>
      <w:r>
        <w:rPr>
          <w:rFonts w:ascii="楷体_GB2312" w:eastAsia="楷体_GB2312" w:hAnsi="宋体" w:hint="eastAsia"/>
          <w:color w:val="000000"/>
          <w:szCs w:val="24"/>
          <w:lang w:eastAsia="zh-CN"/>
        </w:rPr>
        <w:t>，</w:t>
      </w:r>
      <w:r>
        <w:rPr>
          <w:rFonts w:ascii="楷体_GB2312" w:eastAsia="楷体_GB2312" w:hAnsi="宋体" w:hint="eastAsia"/>
          <w:color w:val="000000"/>
          <w:szCs w:val="24"/>
        </w:rPr>
        <w:t>在业主不知道的情况下，卖方不得擅自处理。</w:t>
      </w:r>
    </w:p>
    <w:p w:rsidR="00E30963" w:rsidRDefault="007705EF">
      <w:pPr>
        <w:snapToGrid w:val="0"/>
        <w:ind w:leftChars="300" w:left="720"/>
        <w:rPr>
          <w:rFonts w:ascii="楷体_GB2312" w:eastAsia="楷体_GB2312" w:hAnsi="宋体"/>
          <w:color w:val="000000"/>
          <w:szCs w:val="24"/>
        </w:rPr>
      </w:pPr>
      <w:r>
        <w:rPr>
          <w:rFonts w:ascii="楷体_GB2312" w:eastAsia="楷体_GB2312" w:hAnsi="宋体" w:hint="eastAsia"/>
          <w:color w:val="000000"/>
          <w:szCs w:val="24"/>
        </w:rPr>
        <w:t>无论业主人员是否参与监造及出厂检验，均不视为卖方按合同规定的应承担的质量保证责任的解除，也不免除卖方对设备质量应负的责任。</w:t>
      </w:r>
    </w:p>
    <w:p w:rsidR="00E30963" w:rsidRDefault="007705EF">
      <w:pPr>
        <w:snapToGrid w:val="0"/>
        <w:ind w:leftChars="300" w:left="720"/>
        <w:rPr>
          <w:rFonts w:ascii="楷体_GB2312" w:eastAsia="楷体_GB2312" w:hAnsi="宋体"/>
          <w:color w:val="000000"/>
          <w:szCs w:val="24"/>
        </w:rPr>
      </w:pPr>
      <w:r>
        <w:rPr>
          <w:rFonts w:ascii="楷体_GB2312" w:eastAsia="楷体_GB2312" w:hAnsi="宋体" w:hint="eastAsia"/>
          <w:color w:val="000000"/>
          <w:szCs w:val="24"/>
        </w:rPr>
        <w:t>由卖方供应的所有快切装置设备部件出厂时，附有卖方签发的产品质量合格证书作为交货的质量证明文件。对某些主要设备还应有全套业主代表签字的监造与检验记录和试验报告。外购件要附有相关的产品合格证、质量保证书、试验文件等。</w:t>
      </w:r>
    </w:p>
    <w:p w:rsidR="00E30963" w:rsidRDefault="007705EF">
      <w:pPr>
        <w:pStyle w:val="11"/>
        <w:spacing w:before="120" w:after="120" w:line="240" w:lineRule="auto"/>
        <w:rPr>
          <w:rFonts w:ascii="楷体_GB2312" w:eastAsia="楷体_GB2312" w:hAnsi="宋体"/>
          <w:b w:val="0"/>
          <w:bCs w:val="0"/>
          <w:sz w:val="24"/>
          <w:szCs w:val="24"/>
        </w:rPr>
      </w:pPr>
      <w:bookmarkStart w:id="642" w:name="_Toc272416084"/>
      <w:bookmarkStart w:id="643" w:name="_Toc156890720"/>
      <w:r>
        <w:rPr>
          <w:rFonts w:ascii="楷体_GB2312" w:eastAsia="楷体_GB2312" w:hAnsi="宋体" w:hint="eastAsia"/>
          <w:b w:val="0"/>
          <w:bCs w:val="0"/>
          <w:sz w:val="24"/>
          <w:szCs w:val="24"/>
        </w:rPr>
        <w:t>12  快切装置检查与试验项目</w:t>
      </w:r>
      <w:bookmarkEnd w:id="642"/>
      <w:bookmarkEnd w:id="643"/>
    </w:p>
    <w:p w:rsidR="00E30963" w:rsidRDefault="007705EF">
      <w:pPr>
        <w:snapToGrid w:val="0"/>
        <w:rPr>
          <w:rFonts w:ascii="楷体_GB2312" w:eastAsia="楷体_GB2312" w:hAnsi="宋体"/>
          <w:szCs w:val="24"/>
        </w:rPr>
      </w:pPr>
      <w:r>
        <w:rPr>
          <w:rFonts w:ascii="楷体_GB2312" w:eastAsia="楷体_GB2312" w:hAnsi="宋体" w:hint="eastAsia"/>
          <w:szCs w:val="24"/>
        </w:rPr>
        <w:t>12.1  技术要求试验</w:t>
      </w:r>
    </w:p>
    <w:p w:rsidR="00E30963" w:rsidRDefault="007705EF">
      <w:pPr>
        <w:snapToGrid w:val="0"/>
        <w:ind w:left="425"/>
        <w:rPr>
          <w:rFonts w:ascii="楷体_GB2312" w:eastAsia="楷体_GB2312" w:hAnsi="宋体"/>
          <w:szCs w:val="24"/>
        </w:rPr>
      </w:pPr>
      <w:r>
        <w:rPr>
          <w:rFonts w:ascii="楷体_GB2312" w:eastAsia="楷体_GB2312" w:hAnsi="宋体" w:hint="eastAsia"/>
          <w:szCs w:val="24"/>
        </w:rPr>
        <w:t xml:space="preserve">  装置中各种定值试验</w:t>
      </w:r>
    </w:p>
    <w:p w:rsidR="00E30963" w:rsidRDefault="007705EF">
      <w:pPr>
        <w:snapToGrid w:val="0"/>
        <w:ind w:firstLine="425"/>
        <w:rPr>
          <w:rFonts w:ascii="楷体_GB2312" w:eastAsia="楷体_GB2312" w:hAnsi="宋体"/>
          <w:szCs w:val="24"/>
        </w:rPr>
      </w:pPr>
      <w:r>
        <w:rPr>
          <w:rFonts w:ascii="楷体_GB2312" w:eastAsia="楷体_GB2312" w:hAnsi="宋体" w:hint="eastAsia"/>
          <w:szCs w:val="24"/>
        </w:rPr>
        <w:t xml:space="preserve">  各种动作时间特性试验</w:t>
      </w:r>
    </w:p>
    <w:p w:rsidR="00E30963" w:rsidRDefault="007705EF">
      <w:pPr>
        <w:snapToGrid w:val="0"/>
        <w:ind w:firstLine="425"/>
        <w:rPr>
          <w:rFonts w:ascii="楷体_GB2312" w:eastAsia="楷体_GB2312" w:hAnsi="宋体"/>
          <w:szCs w:val="24"/>
        </w:rPr>
      </w:pPr>
      <w:r>
        <w:rPr>
          <w:rFonts w:ascii="楷体_GB2312" w:eastAsia="楷体_GB2312" w:hAnsi="宋体" w:hint="eastAsia"/>
          <w:szCs w:val="24"/>
        </w:rPr>
        <w:t xml:space="preserve">  各种动作特性试验</w:t>
      </w:r>
    </w:p>
    <w:p w:rsidR="00E30963" w:rsidRDefault="007705EF">
      <w:pPr>
        <w:snapToGrid w:val="0"/>
        <w:ind w:firstLine="425"/>
        <w:rPr>
          <w:rFonts w:ascii="楷体_GB2312" w:eastAsia="楷体_GB2312" w:hAnsi="宋体"/>
          <w:szCs w:val="24"/>
        </w:rPr>
      </w:pPr>
      <w:r>
        <w:rPr>
          <w:rFonts w:ascii="楷体_GB2312" w:eastAsia="楷体_GB2312" w:hAnsi="宋体" w:hint="eastAsia"/>
          <w:szCs w:val="24"/>
        </w:rPr>
        <w:t xml:space="preserve">  逻辑回路及其联合动作正确性检查</w:t>
      </w:r>
    </w:p>
    <w:p w:rsidR="00E30963" w:rsidRDefault="007705EF">
      <w:pPr>
        <w:snapToGrid w:val="0"/>
        <w:ind w:firstLine="425"/>
        <w:rPr>
          <w:rFonts w:ascii="楷体_GB2312" w:eastAsia="楷体_GB2312" w:hAnsi="宋体"/>
          <w:szCs w:val="24"/>
        </w:rPr>
      </w:pPr>
      <w:r>
        <w:rPr>
          <w:rFonts w:ascii="楷体_GB2312" w:eastAsia="楷体_GB2312" w:hAnsi="宋体" w:hint="eastAsia"/>
          <w:szCs w:val="24"/>
        </w:rPr>
        <w:lastRenderedPageBreak/>
        <w:t xml:space="preserve">  装置的其它功能及技术要求试验</w:t>
      </w:r>
    </w:p>
    <w:p w:rsidR="00E30963" w:rsidRDefault="007705EF">
      <w:pPr>
        <w:snapToGrid w:val="0"/>
        <w:ind w:firstLine="425"/>
        <w:rPr>
          <w:rFonts w:ascii="楷体_GB2312" w:eastAsia="楷体_GB2312" w:hAnsi="宋体"/>
          <w:szCs w:val="24"/>
        </w:rPr>
      </w:pPr>
      <w:r>
        <w:rPr>
          <w:rFonts w:ascii="楷体_GB2312" w:eastAsia="楷体_GB2312" w:hAnsi="宋体" w:hint="eastAsia"/>
          <w:szCs w:val="24"/>
        </w:rPr>
        <w:t xml:space="preserve">  硬件系统自检</w:t>
      </w:r>
    </w:p>
    <w:p w:rsidR="00E30963" w:rsidRDefault="007705EF">
      <w:pPr>
        <w:snapToGrid w:val="0"/>
        <w:ind w:firstLine="425"/>
        <w:rPr>
          <w:rFonts w:ascii="楷体_GB2312" w:eastAsia="楷体_GB2312" w:hAnsi="宋体"/>
          <w:szCs w:val="24"/>
        </w:rPr>
      </w:pPr>
      <w:r>
        <w:rPr>
          <w:rFonts w:ascii="楷体_GB2312" w:eastAsia="楷体_GB2312" w:hAnsi="宋体" w:hint="eastAsia"/>
          <w:szCs w:val="24"/>
        </w:rPr>
        <w:t xml:space="preserve">  硬件系统时钟校核</w:t>
      </w:r>
    </w:p>
    <w:p w:rsidR="00E30963" w:rsidRDefault="007705EF">
      <w:pPr>
        <w:snapToGrid w:val="0"/>
        <w:ind w:firstLine="425"/>
        <w:rPr>
          <w:rFonts w:ascii="楷体_GB2312" w:eastAsia="楷体_GB2312" w:hAnsi="宋体"/>
          <w:szCs w:val="24"/>
        </w:rPr>
      </w:pPr>
      <w:r>
        <w:rPr>
          <w:rFonts w:ascii="楷体_GB2312" w:eastAsia="楷体_GB2312" w:hAnsi="宋体" w:hint="eastAsia"/>
          <w:szCs w:val="24"/>
        </w:rPr>
        <w:t xml:space="preserve">  通信及信息输出功能试验</w:t>
      </w:r>
    </w:p>
    <w:p w:rsidR="00E30963" w:rsidRDefault="007705EF">
      <w:pPr>
        <w:snapToGrid w:val="0"/>
        <w:ind w:firstLine="425"/>
        <w:rPr>
          <w:rFonts w:ascii="楷体_GB2312" w:eastAsia="楷体_GB2312" w:hAnsi="宋体"/>
          <w:szCs w:val="24"/>
        </w:rPr>
      </w:pPr>
      <w:r>
        <w:rPr>
          <w:rFonts w:ascii="楷体_GB2312" w:eastAsia="楷体_GB2312" w:hAnsi="宋体" w:hint="eastAsia"/>
          <w:szCs w:val="24"/>
        </w:rPr>
        <w:t xml:space="preserve">  开关量输入输出回路检查</w:t>
      </w:r>
    </w:p>
    <w:p w:rsidR="00E30963" w:rsidRDefault="007705EF">
      <w:pPr>
        <w:snapToGrid w:val="0"/>
        <w:ind w:firstLine="425"/>
        <w:rPr>
          <w:rFonts w:ascii="楷体_GB2312" w:eastAsia="楷体_GB2312" w:hAnsi="宋体"/>
          <w:szCs w:val="24"/>
        </w:rPr>
      </w:pPr>
      <w:r>
        <w:rPr>
          <w:rFonts w:ascii="楷体_GB2312" w:eastAsia="楷体_GB2312" w:hAnsi="宋体" w:hint="eastAsia"/>
          <w:szCs w:val="24"/>
        </w:rPr>
        <w:t xml:space="preserve">  数据采集系统的精度和线性度范围试验</w:t>
      </w:r>
    </w:p>
    <w:p w:rsidR="00E30963" w:rsidRDefault="007705EF">
      <w:pPr>
        <w:snapToGrid w:val="0"/>
        <w:rPr>
          <w:rFonts w:ascii="楷体_GB2312" w:eastAsia="楷体_GB2312" w:hAnsi="宋体"/>
          <w:szCs w:val="24"/>
        </w:rPr>
      </w:pPr>
      <w:r>
        <w:rPr>
          <w:rFonts w:ascii="楷体_GB2312" w:eastAsia="楷体_GB2312" w:hAnsi="宋体" w:hint="eastAsia"/>
          <w:szCs w:val="24"/>
        </w:rPr>
        <w:t xml:space="preserve">12.2  绝缘试验 </w:t>
      </w:r>
    </w:p>
    <w:p w:rsidR="00E30963" w:rsidRDefault="007705EF" w:rsidP="00DB3F9D">
      <w:pPr>
        <w:snapToGrid w:val="0"/>
        <w:ind w:firstLineChars="277" w:firstLine="665"/>
        <w:rPr>
          <w:rFonts w:ascii="楷体_GB2312" w:eastAsia="楷体_GB2312" w:hAnsi="宋体"/>
          <w:szCs w:val="24"/>
        </w:rPr>
      </w:pPr>
      <w:r>
        <w:rPr>
          <w:rFonts w:ascii="楷体_GB2312" w:eastAsia="楷体_GB2312" w:hAnsi="宋体" w:hint="eastAsia"/>
          <w:szCs w:val="24"/>
        </w:rPr>
        <w:t>进行绝缘电阻测量、介质强度及冲击电压试验。</w:t>
      </w:r>
    </w:p>
    <w:p w:rsidR="00E30963" w:rsidRDefault="007705EF">
      <w:pPr>
        <w:snapToGrid w:val="0"/>
        <w:rPr>
          <w:rFonts w:ascii="楷体_GB2312" w:eastAsia="楷体_GB2312" w:hAnsi="宋体"/>
          <w:szCs w:val="24"/>
        </w:rPr>
      </w:pPr>
      <w:r>
        <w:rPr>
          <w:rFonts w:ascii="楷体_GB2312" w:eastAsia="楷体_GB2312" w:hAnsi="宋体" w:hint="eastAsia"/>
          <w:szCs w:val="24"/>
        </w:rPr>
        <w:t>12.3  电气干扰试验</w:t>
      </w:r>
    </w:p>
    <w:p w:rsidR="00E30963" w:rsidRDefault="007705EF">
      <w:pPr>
        <w:snapToGrid w:val="0"/>
        <w:ind w:leftChars="349" w:left="838" w:firstLineChars="41" w:firstLine="98"/>
        <w:rPr>
          <w:rFonts w:ascii="楷体_GB2312" w:eastAsia="楷体_GB2312" w:hAnsi="宋体"/>
          <w:szCs w:val="24"/>
        </w:rPr>
      </w:pPr>
      <w:r>
        <w:rPr>
          <w:rFonts w:ascii="楷体_GB2312" w:eastAsia="楷体_GB2312" w:hAnsi="宋体" w:hint="eastAsia"/>
          <w:szCs w:val="24"/>
        </w:rPr>
        <w:t>对装置进行脉冲群干扰试验。</w:t>
      </w:r>
    </w:p>
    <w:p w:rsidR="00E30963" w:rsidRDefault="007705EF">
      <w:pPr>
        <w:snapToGrid w:val="0"/>
        <w:ind w:leftChars="349" w:left="838" w:firstLineChars="41" w:firstLine="98"/>
        <w:rPr>
          <w:rFonts w:ascii="楷体_GB2312" w:eastAsia="楷体_GB2312" w:hAnsi="宋体"/>
          <w:szCs w:val="24"/>
        </w:rPr>
      </w:pPr>
      <w:r>
        <w:rPr>
          <w:rFonts w:ascii="楷体_GB2312" w:eastAsia="楷体_GB2312" w:hAnsi="宋体" w:hint="eastAsia"/>
          <w:szCs w:val="24"/>
        </w:rPr>
        <w:t>对装置进行静电放电试验。</w:t>
      </w:r>
    </w:p>
    <w:p w:rsidR="00E30963" w:rsidRDefault="007705EF">
      <w:pPr>
        <w:snapToGrid w:val="0"/>
        <w:ind w:leftChars="349" w:left="838" w:firstLineChars="41" w:firstLine="98"/>
        <w:rPr>
          <w:rFonts w:ascii="楷体_GB2312" w:eastAsia="楷体_GB2312" w:hAnsi="宋体"/>
          <w:szCs w:val="24"/>
        </w:rPr>
      </w:pPr>
      <w:r>
        <w:rPr>
          <w:rFonts w:ascii="楷体_GB2312" w:eastAsia="楷体_GB2312" w:hAnsi="宋体" w:hint="eastAsia"/>
          <w:szCs w:val="24"/>
        </w:rPr>
        <w:t>对装置进行辐射电磁场干扰试验。</w:t>
      </w:r>
    </w:p>
    <w:p w:rsidR="00E30963" w:rsidRDefault="007705EF">
      <w:pPr>
        <w:snapToGrid w:val="0"/>
        <w:ind w:leftChars="349" w:left="838" w:firstLineChars="41" w:firstLine="98"/>
        <w:rPr>
          <w:rFonts w:ascii="楷体_GB2312" w:eastAsia="楷体_GB2312" w:hAnsi="宋体"/>
          <w:szCs w:val="24"/>
        </w:rPr>
      </w:pPr>
      <w:r>
        <w:rPr>
          <w:rFonts w:ascii="楷体_GB2312" w:eastAsia="楷体_GB2312" w:hAnsi="宋体" w:hint="eastAsia"/>
          <w:szCs w:val="24"/>
        </w:rPr>
        <w:t>对装置进行快速瞬变干扰试验。</w:t>
      </w:r>
    </w:p>
    <w:p w:rsidR="00E30963" w:rsidRDefault="007705EF">
      <w:pPr>
        <w:snapToGrid w:val="0"/>
        <w:rPr>
          <w:rFonts w:ascii="楷体_GB2312" w:eastAsia="楷体_GB2312" w:hAnsi="宋体"/>
          <w:szCs w:val="24"/>
        </w:rPr>
      </w:pPr>
      <w:r>
        <w:rPr>
          <w:rFonts w:ascii="楷体_GB2312" w:eastAsia="楷体_GB2312" w:hAnsi="宋体" w:hint="eastAsia"/>
          <w:szCs w:val="24"/>
        </w:rPr>
        <w:t>12.4  连续通电试验</w:t>
      </w:r>
    </w:p>
    <w:p w:rsidR="00E30963" w:rsidRDefault="007705EF">
      <w:pPr>
        <w:snapToGrid w:val="0"/>
        <w:rPr>
          <w:rFonts w:ascii="楷体_GB2312" w:eastAsia="楷体_GB2312" w:hAnsi="宋体"/>
          <w:szCs w:val="24"/>
        </w:rPr>
      </w:pPr>
      <w:r>
        <w:rPr>
          <w:rFonts w:ascii="楷体_GB2312" w:eastAsia="楷体_GB2312" w:hAnsi="宋体" w:hint="eastAsia"/>
          <w:szCs w:val="24"/>
        </w:rPr>
        <w:t xml:space="preserve">      装置在完成调试后应进行连续通电试验。</w:t>
      </w:r>
    </w:p>
    <w:p w:rsidR="00E30963" w:rsidRDefault="007705EF">
      <w:pPr>
        <w:snapToGrid w:val="0"/>
        <w:ind w:leftChars="399" w:left="958"/>
        <w:rPr>
          <w:rFonts w:ascii="楷体_GB2312" w:eastAsia="楷体_GB2312" w:hAnsi="宋体"/>
          <w:szCs w:val="24"/>
        </w:rPr>
      </w:pPr>
      <w:r>
        <w:rPr>
          <w:rFonts w:ascii="楷体_GB2312" w:eastAsia="楷体_GB2312" w:hAnsi="宋体" w:hint="eastAsia"/>
          <w:szCs w:val="24"/>
        </w:rPr>
        <w:t>连续通电试验的被试装置只施加直流电源，必要时可施加其他激励量进行功能检测。</w:t>
      </w:r>
    </w:p>
    <w:p w:rsidR="00E30963" w:rsidRDefault="007705EF">
      <w:pPr>
        <w:snapToGrid w:val="0"/>
        <w:ind w:leftChars="399" w:left="958"/>
        <w:rPr>
          <w:rFonts w:ascii="楷体_GB2312" w:eastAsia="楷体_GB2312" w:hAnsi="宋体"/>
          <w:szCs w:val="24"/>
        </w:rPr>
      </w:pPr>
      <w:r>
        <w:rPr>
          <w:rFonts w:ascii="楷体_GB2312" w:eastAsia="楷体_GB2312" w:hAnsi="宋体" w:hint="eastAsia"/>
          <w:szCs w:val="24"/>
        </w:rPr>
        <w:t>连续通电试验时间不少于100h或72h。</w:t>
      </w:r>
    </w:p>
    <w:p w:rsidR="00E30963" w:rsidRDefault="007705EF">
      <w:pPr>
        <w:snapToGrid w:val="0"/>
        <w:ind w:leftChars="399" w:left="958"/>
        <w:rPr>
          <w:rFonts w:ascii="楷体_GB2312" w:eastAsia="楷体_GB2312" w:hAnsi="宋体"/>
          <w:szCs w:val="24"/>
        </w:rPr>
      </w:pPr>
      <w:r>
        <w:rPr>
          <w:rFonts w:ascii="楷体_GB2312" w:eastAsia="楷体_GB2312" w:hAnsi="宋体" w:hint="eastAsia"/>
          <w:szCs w:val="24"/>
        </w:rPr>
        <w:t>在连续通电试验过程中，装置应工作正常，信号指示正确，不应有元器件损坏或其他异常情况出现。</w:t>
      </w:r>
    </w:p>
    <w:p w:rsidR="00E30963" w:rsidRDefault="007705EF">
      <w:pPr>
        <w:snapToGrid w:val="0"/>
        <w:rPr>
          <w:rFonts w:ascii="楷体_GB2312" w:eastAsia="楷体_GB2312" w:hAnsi="宋体"/>
          <w:szCs w:val="24"/>
        </w:rPr>
      </w:pPr>
      <w:r>
        <w:rPr>
          <w:rFonts w:ascii="楷体_GB2312" w:eastAsia="楷体_GB2312" w:hAnsi="宋体" w:hint="eastAsia"/>
          <w:szCs w:val="24"/>
        </w:rPr>
        <w:t>12.5  电源影响试验</w:t>
      </w:r>
    </w:p>
    <w:p w:rsidR="00E30963" w:rsidRDefault="007705EF" w:rsidP="00DB3F9D">
      <w:pPr>
        <w:snapToGrid w:val="0"/>
        <w:ind w:firstLineChars="277" w:firstLine="665"/>
        <w:rPr>
          <w:rFonts w:ascii="楷体_GB2312" w:eastAsia="楷体_GB2312" w:hAnsi="宋体"/>
          <w:szCs w:val="24"/>
        </w:rPr>
      </w:pPr>
      <w:r>
        <w:rPr>
          <w:rFonts w:ascii="楷体_GB2312" w:eastAsia="楷体_GB2312" w:hAnsi="宋体" w:hint="eastAsia"/>
          <w:szCs w:val="24"/>
        </w:rPr>
        <w:t>进行电源影响试验。</w:t>
      </w:r>
    </w:p>
    <w:p w:rsidR="00E30963" w:rsidRDefault="007705EF">
      <w:pPr>
        <w:snapToGrid w:val="0"/>
        <w:rPr>
          <w:rFonts w:ascii="楷体_GB2312" w:eastAsia="楷体_GB2312" w:hAnsi="宋体"/>
          <w:szCs w:val="24"/>
        </w:rPr>
      </w:pPr>
      <w:r>
        <w:rPr>
          <w:rFonts w:ascii="楷体_GB2312" w:eastAsia="楷体_GB2312" w:hAnsi="宋体" w:hint="eastAsia"/>
          <w:szCs w:val="24"/>
        </w:rPr>
        <w:t xml:space="preserve">12.6  出厂检验   </w:t>
      </w:r>
    </w:p>
    <w:p w:rsidR="00E30963" w:rsidRDefault="007705EF">
      <w:pPr>
        <w:snapToGrid w:val="0"/>
        <w:ind w:firstLineChars="250" w:firstLine="600"/>
        <w:rPr>
          <w:rFonts w:ascii="楷体_GB2312" w:eastAsia="楷体_GB2312" w:hAnsi="宋体"/>
          <w:szCs w:val="24"/>
        </w:rPr>
      </w:pPr>
      <w:r>
        <w:rPr>
          <w:rFonts w:ascii="楷体_GB2312" w:eastAsia="楷体_GB2312" w:hAnsi="宋体" w:hint="eastAsia"/>
          <w:szCs w:val="24"/>
        </w:rPr>
        <w:t>每台装置出厂前必须由制造厂的检验部门进行出厂检验，出厂检验在试验的标准大气条件下进行。检验项目如下：</w:t>
      </w:r>
    </w:p>
    <w:p w:rsidR="00E30963" w:rsidRDefault="007705EF">
      <w:pPr>
        <w:snapToGrid w:val="0"/>
        <w:ind w:left="425" w:firstLine="425"/>
        <w:rPr>
          <w:rFonts w:ascii="楷体_GB2312" w:eastAsia="楷体_GB2312" w:hAnsi="宋体"/>
          <w:szCs w:val="24"/>
        </w:rPr>
      </w:pPr>
      <w:r>
        <w:rPr>
          <w:rFonts w:ascii="楷体_GB2312" w:eastAsia="楷体_GB2312" w:hAnsi="宋体" w:hint="eastAsia"/>
          <w:szCs w:val="24"/>
        </w:rPr>
        <w:t>结构与外观</w:t>
      </w:r>
    </w:p>
    <w:p w:rsidR="00E30963" w:rsidRDefault="007705EF">
      <w:pPr>
        <w:snapToGrid w:val="0"/>
        <w:ind w:left="425" w:firstLine="425"/>
        <w:rPr>
          <w:rFonts w:ascii="楷体_GB2312" w:eastAsia="楷体_GB2312" w:hAnsi="宋体"/>
          <w:szCs w:val="24"/>
        </w:rPr>
      </w:pPr>
      <w:r>
        <w:rPr>
          <w:rFonts w:ascii="楷体_GB2312" w:eastAsia="楷体_GB2312" w:hAnsi="宋体" w:hint="eastAsia"/>
          <w:szCs w:val="24"/>
        </w:rPr>
        <w:t>主要功能及技术性能</w:t>
      </w:r>
    </w:p>
    <w:p w:rsidR="00E30963" w:rsidRDefault="007705EF">
      <w:pPr>
        <w:snapToGrid w:val="0"/>
        <w:ind w:left="425" w:firstLine="425"/>
        <w:rPr>
          <w:rFonts w:ascii="楷体_GB2312" w:eastAsia="楷体_GB2312" w:hAnsi="宋体"/>
          <w:szCs w:val="24"/>
        </w:rPr>
      </w:pPr>
      <w:r>
        <w:rPr>
          <w:rFonts w:ascii="楷体_GB2312" w:eastAsia="楷体_GB2312" w:hAnsi="宋体" w:hint="eastAsia"/>
          <w:szCs w:val="24"/>
        </w:rPr>
        <w:t>绝缘电阻</w:t>
      </w:r>
    </w:p>
    <w:p w:rsidR="00E30963" w:rsidRDefault="007705EF">
      <w:pPr>
        <w:snapToGrid w:val="0"/>
        <w:ind w:left="425" w:firstLine="425"/>
        <w:rPr>
          <w:rFonts w:ascii="楷体_GB2312" w:eastAsia="楷体_GB2312" w:hAnsi="宋体"/>
          <w:szCs w:val="24"/>
        </w:rPr>
      </w:pPr>
      <w:r>
        <w:rPr>
          <w:rFonts w:ascii="楷体_GB2312" w:eastAsia="楷体_GB2312" w:hAnsi="宋体" w:hint="eastAsia"/>
          <w:szCs w:val="24"/>
        </w:rPr>
        <w:t>介质强度</w:t>
      </w:r>
    </w:p>
    <w:p w:rsidR="00E30963" w:rsidRDefault="007705EF">
      <w:pPr>
        <w:snapToGrid w:val="0"/>
        <w:ind w:left="425" w:firstLine="425"/>
        <w:rPr>
          <w:rFonts w:ascii="楷体_GB2312" w:eastAsia="楷体_GB2312" w:hAnsi="宋体"/>
          <w:szCs w:val="24"/>
        </w:rPr>
      </w:pPr>
      <w:r>
        <w:rPr>
          <w:rFonts w:ascii="楷体_GB2312" w:eastAsia="楷体_GB2312" w:hAnsi="宋体" w:hint="eastAsia"/>
          <w:szCs w:val="24"/>
        </w:rPr>
        <w:t>连续通电</w:t>
      </w:r>
    </w:p>
    <w:p w:rsidR="00E30963" w:rsidRDefault="007705EF">
      <w:pPr>
        <w:snapToGrid w:val="0"/>
        <w:rPr>
          <w:rFonts w:ascii="楷体_GB2312" w:eastAsia="楷体_GB2312" w:hAnsi="宋体"/>
          <w:szCs w:val="24"/>
        </w:rPr>
      </w:pPr>
      <w:r>
        <w:rPr>
          <w:rFonts w:ascii="楷体_GB2312" w:eastAsia="楷体_GB2312" w:hAnsi="宋体" w:hint="eastAsia"/>
          <w:szCs w:val="24"/>
        </w:rPr>
        <w:t>12.7   现场试验（按照《继电保护及电网安全自动装置检验条例》）</w:t>
      </w:r>
    </w:p>
    <w:p w:rsidR="00E30963" w:rsidRDefault="007705EF">
      <w:pPr>
        <w:pStyle w:val="11"/>
        <w:spacing w:before="120" w:after="120" w:line="240" w:lineRule="auto"/>
        <w:rPr>
          <w:rFonts w:ascii="楷体_GB2312" w:eastAsia="楷体_GB2312" w:hAnsi="宋体"/>
          <w:b w:val="0"/>
          <w:bCs w:val="0"/>
          <w:sz w:val="24"/>
          <w:szCs w:val="24"/>
        </w:rPr>
      </w:pPr>
      <w:r>
        <w:rPr>
          <w:rFonts w:ascii="楷体_GB2312" w:eastAsia="楷体_GB2312" w:hAnsi="宋体" w:hint="eastAsia"/>
          <w:b w:val="0"/>
          <w:bCs w:val="0"/>
          <w:sz w:val="24"/>
          <w:szCs w:val="24"/>
        </w:rPr>
        <w:t>13 技术服务和联络</w:t>
      </w:r>
    </w:p>
    <w:p w:rsidR="00E30963" w:rsidRDefault="007705EF">
      <w:pPr>
        <w:snapToGrid w:val="0"/>
        <w:rPr>
          <w:rFonts w:ascii="楷体_GB2312" w:eastAsia="楷体_GB2312" w:hAnsi="宋体"/>
          <w:color w:val="000000"/>
          <w:szCs w:val="24"/>
        </w:rPr>
      </w:pPr>
      <w:r>
        <w:rPr>
          <w:rFonts w:ascii="楷体_GB2312" w:eastAsia="楷体_GB2312" w:hAnsi="宋体" w:hint="eastAsia"/>
          <w:color w:val="000000"/>
          <w:szCs w:val="24"/>
          <w:lang w:eastAsia="zh-CN"/>
        </w:rPr>
        <w:t>13.1现场技术服务</w:t>
      </w:r>
    </w:p>
    <w:p w:rsidR="00E30963" w:rsidRDefault="007705EF">
      <w:pPr>
        <w:snapToGrid w:val="0"/>
        <w:rPr>
          <w:rFonts w:ascii="楷体_GB2312" w:eastAsia="楷体_GB2312" w:hAnsi="宋体" w:cs="宋体"/>
          <w:color w:val="000000"/>
          <w:szCs w:val="24"/>
        </w:rPr>
      </w:pPr>
      <w:r>
        <w:rPr>
          <w:rFonts w:ascii="楷体_GB2312" w:eastAsia="楷体_GB2312" w:hAnsi="宋体" w:cs="宋体" w:hint="eastAsia"/>
          <w:color w:val="000000"/>
          <w:szCs w:val="24"/>
          <w:lang w:eastAsia="zh-CN"/>
        </w:rPr>
        <w:t>13.1.1  卖方现场服务人员的目的是使所供设备安全、正常投运。卖方要派合格的现场服务人员。在投标阶段应提供包括服务人月数的现场服务计划表(格式)。如果此人月数不能满足工程需要，卖方要追加人月数，且不发生费用。若卖方现场服务人员不能胜任现场工作，业主有权要求调换现场服务人员。</w:t>
      </w:r>
    </w:p>
    <w:p w:rsidR="00E30963" w:rsidRDefault="007705EF">
      <w:pPr>
        <w:snapToGrid w:val="0"/>
        <w:jc w:val="center"/>
        <w:rPr>
          <w:rFonts w:ascii="楷体_GB2312" w:eastAsia="楷体_GB2312" w:hAnsi="宋体" w:cs="黑体"/>
          <w:color w:val="000000"/>
          <w:szCs w:val="24"/>
        </w:rPr>
      </w:pPr>
      <w:r>
        <w:rPr>
          <w:rFonts w:ascii="楷体_GB2312" w:eastAsia="楷体_GB2312" w:hAnsi="宋体" w:cs="黑体" w:hint="eastAsia"/>
          <w:color w:val="000000"/>
          <w:szCs w:val="24"/>
          <w:lang w:eastAsia="zh-CN"/>
        </w:rPr>
        <w:t>现场服务计划表(格式)</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4A0"/>
      </w:tblPr>
      <w:tblGrid>
        <w:gridCol w:w="748"/>
        <w:gridCol w:w="1522"/>
        <w:gridCol w:w="1522"/>
        <w:gridCol w:w="1522"/>
        <w:gridCol w:w="1522"/>
        <w:gridCol w:w="2025"/>
      </w:tblGrid>
      <w:tr w:rsidR="00E30963">
        <w:tc>
          <w:tcPr>
            <w:tcW w:w="748" w:type="dxa"/>
            <w:vMerge w:val="restart"/>
            <w:vAlign w:val="center"/>
          </w:tcPr>
          <w:p w:rsidR="00E30963" w:rsidRDefault="007705EF">
            <w:pPr>
              <w:snapToGrid w:val="0"/>
              <w:jc w:val="center"/>
              <w:rPr>
                <w:rFonts w:ascii="楷体_GB2312" w:eastAsia="楷体_GB2312" w:hAnsi="宋体"/>
                <w:color w:val="000000"/>
                <w:szCs w:val="24"/>
              </w:rPr>
            </w:pPr>
            <w:r>
              <w:rPr>
                <w:rFonts w:ascii="楷体_GB2312" w:eastAsia="楷体_GB2312" w:hAnsi="宋体" w:cs="宋体" w:hint="eastAsia"/>
                <w:color w:val="000000"/>
                <w:szCs w:val="24"/>
                <w:lang w:eastAsia="zh-CN"/>
              </w:rPr>
              <w:t>序号</w:t>
            </w:r>
          </w:p>
        </w:tc>
        <w:tc>
          <w:tcPr>
            <w:tcW w:w="1522" w:type="dxa"/>
            <w:vMerge w:val="restart"/>
            <w:vAlign w:val="center"/>
          </w:tcPr>
          <w:p w:rsidR="00E30963" w:rsidRDefault="007705EF">
            <w:pPr>
              <w:snapToGrid w:val="0"/>
              <w:jc w:val="center"/>
              <w:rPr>
                <w:rFonts w:ascii="楷体_GB2312" w:eastAsia="楷体_GB2312" w:hAnsi="宋体"/>
                <w:color w:val="000000"/>
                <w:szCs w:val="24"/>
              </w:rPr>
            </w:pPr>
            <w:r>
              <w:rPr>
                <w:rFonts w:ascii="楷体_GB2312" w:eastAsia="楷体_GB2312" w:hAnsi="宋体" w:cs="宋体" w:hint="eastAsia"/>
                <w:color w:val="000000"/>
                <w:szCs w:val="24"/>
                <w:lang w:eastAsia="zh-CN"/>
              </w:rPr>
              <w:t>技术服务内容</w:t>
            </w:r>
          </w:p>
        </w:tc>
        <w:tc>
          <w:tcPr>
            <w:tcW w:w="1522" w:type="dxa"/>
            <w:vMerge w:val="restart"/>
            <w:vAlign w:val="center"/>
          </w:tcPr>
          <w:p w:rsidR="00E30963" w:rsidRDefault="007705EF">
            <w:pPr>
              <w:snapToGrid w:val="0"/>
              <w:jc w:val="center"/>
              <w:rPr>
                <w:rFonts w:ascii="楷体_GB2312" w:eastAsia="楷体_GB2312" w:hAnsi="宋体"/>
                <w:color w:val="000000"/>
                <w:szCs w:val="24"/>
              </w:rPr>
            </w:pPr>
            <w:r>
              <w:rPr>
                <w:rFonts w:ascii="楷体_GB2312" w:eastAsia="楷体_GB2312" w:hAnsi="宋体" w:cs="宋体" w:hint="eastAsia"/>
                <w:color w:val="000000"/>
                <w:szCs w:val="24"/>
                <w:lang w:eastAsia="zh-CN"/>
              </w:rPr>
              <w:t>计划人月数</w:t>
            </w:r>
          </w:p>
        </w:tc>
        <w:tc>
          <w:tcPr>
            <w:tcW w:w="3044" w:type="dxa"/>
            <w:gridSpan w:val="2"/>
            <w:vAlign w:val="center"/>
          </w:tcPr>
          <w:p w:rsidR="00E30963" w:rsidRDefault="007705EF">
            <w:pPr>
              <w:snapToGrid w:val="0"/>
              <w:jc w:val="center"/>
              <w:rPr>
                <w:rFonts w:ascii="楷体_GB2312" w:eastAsia="楷体_GB2312" w:hAnsi="宋体"/>
                <w:color w:val="000000"/>
                <w:szCs w:val="24"/>
              </w:rPr>
            </w:pPr>
            <w:r>
              <w:rPr>
                <w:rFonts w:ascii="楷体_GB2312" w:eastAsia="楷体_GB2312" w:hAnsi="宋体" w:cs="宋体" w:hint="eastAsia"/>
                <w:color w:val="000000"/>
                <w:szCs w:val="24"/>
                <w:lang w:eastAsia="zh-CN"/>
              </w:rPr>
              <w:t>派出人员构成</w:t>
            </w:r>
          </w:p>
        </w:tc>
        <w:tc>
          <w:tcPr>
            <w:tcW w:w="2025" w:type="dxa"/>
            <w:vMerge w:val="restart"/>
            <w:vAlign w:val="center"/>
          </w:tcPr>
          <w:p w:rsidR="00E30963" w:rsidRDefault="007705EF">
            <w:pPr>
              <w:snapToGrid w:val="0"/>
              <w:jc w:val="center"/>
              <w:rPr>
                <w:rFonts w:ascii="楷体_GB2312" w:eastAsia="楷体_GB2312" w:hAnsi="宋体"/>
                <w:color w:val="000000"/>
                <w:szCs w:val="24"/>
              </w:rPr>
            </w:pPr>
            <w:r>
              <w:rPr>
                <w:rFonts w:ascii="楷体_GB2312" w:eastAsia="楷体_GB2312" w:hAnsi="宋体" w:cs="宋体" w:hint="eastAsia"/>
                <w:color w:val="000000"/>
                <w:szCs w:val="24"/>
                <w:lang w:eastAsia="zh-CN"/>
              </w:rPr>
              <w:t>备   注</w:t>
            </w:r>
          </w:p>
        </w:tc>
      </w:tr>
      <w:tr w:rsidR="00E30963">
        <w:trPr>
          <w:trHeight w:val="344"/>
        </w:trPr>
        <w:tc>
          <w:tcPr>
            <w:tcW w:w="748" w:type="dxa"/>
            <w:vMerge/>
            <w:vAlign w:val="center"/>
          </w:tcPr>
          <w:p w:rsidR="00E30963" w:rsidRDefault="00E30963">
            <w:pPr>
              <w:snapToGrid w:val="0"/>
              <w:jc w:val="center"/>
              <w:rPr>
                <w:rFonts w:ascii="楷体_GB2312" w:eastAsia="楷体_GB2312" w:hAnsi="宋体"/>
                <w:color w:val="000000"/>
                <w:szCs w:val="24"/>
              </w:rPr>
            </w:pPr>
          </w:p>
        </w:tc>
        <w:tc>
          <w:tcPr>
            <w:tcW w:w="1522" w:type="dxa"/>
            <w:vMerge/>
            <w:vAlign w:val="center"/>
          </w:tcPr>
          <w:p w:rsidR="00E30963" w:rsidRDefault="00E30963">
            <w:pPr>
              <w:snapToGrid w:val="0"/>
              <w:jc w:val="center"/>
              <w:rPr>
                <w:rFonts w:ascii="楷体_GB2312" w:eastAsia="楷体_GB2312" w:hAnsi="宋体"/>
                <w:color w:val="000000"/>
                <w:szCs w:val="24"/>
              </w:rPr>
            </w:pPr>
          </w:p>
        </w:tc>
        <w:tc>
          <w:tcPr>
            <w:tcW w:w="1522" w:type="dxa"/>
            <w:vMerge/>
            <w:vAlign w:val="center"/>
          </w:tcPr>
          <w:p w:rsidR="00E30963" w:rsidRDefault="00E30963">
            <w:pPr>
              <w:snapToGrid w:val="0"/>
              <w:jc w:val="center"/>
              <w:rPr>
                <w:rFonts w:ascii="楷体_GB2312" w:eastAsia="楷体_GB2312" w:hAnsi="宋体"/>
                <w:color w:val="000000"/>
                <w:szCs w:val="24"/>
              </w:rPr>
            </w:pPr>
          </w:p>
        </w:tc>
        <w:tc>
          <w:tcPr>
            <w:tcW w:w="1522" w:type="dxa"/>
            <w:vAlign w:val="center"/>
          </w:tcPr>
          <w:p w:rsidR="00E30963" w:rsidRDefault="007705EF">
            <w:pPr>
              <w:snapToGrid w:val="0"/>
              <w:jc w:val="center"/>
              <w:rPr>
                <w:rFonts w:ascii="楷体_GB2312" w:eastAsia="楷体_GB2312" w:hAnsi="宋体"/>
                <w:color w:val="000000"/>
                <w:szCs w:val="24"/>
              </w:rPr>
            </w:pPr>
            <w:r>
              <w:rPr>
                <w:rFonts w:ascii="楷体_GB2312" w:eastAsia="楷体_GB2312" w:hAnsi="宋体" w:cs="宋体" w:hint="eastAsia"/>
                <w:color w:val="000000"/>
                <w:szCs w:val="24"/>
                <w:lang w:eastAsia="zh-CN"/>
              </w:rPr>
              <w:t>职   称</w:t>
            </w:r>
          </w:p>
        </w:tc>
        <w:tc>
          <w:tcPr>
            <w:tcW w:w="1522" w:type="dxa"/>
            <w:vAlign w:val="center"/>
          </w:tcPr>
          <w:p w:rsidR="00E30963" w:rsidRDefault="007705EF">
            <w:pPr>
              <w:snapToGrid w:val="0"/>
              <w:jc w:val="center"/>
              <w:rPr>
                <w:rFonts w:ascii="楷体_GB2312" w:eastAsia="楷体_GB2312" w:hAnsi="宋体"/>
                <w:color w:val="000000"/>
                <w:szCs w:val="24"/>
              </w:rPr>
            </w:pPr>
            <w:r>
              <w:rPr>
                <w:rFonts w:ascii="楷体_GB2312" w:eastAsia="楷体_GB2312" w:hAnsi="宋体" w:cs="宋体" w:hint="eastAsia"/>
                <w:color w:val="000000"/>
                <w:szCs w:val="24"/>
                <w:lang w:eastAsia="zh-CN"/>
              </w:rPr>
              <w:t>人  数</w:t>
            </w:r>
          </w:p>
        </w:tc>
        <w:tc>
          <w:tcPr>
            <w:tcW w:w="2025" w:type="dxa"/>
            <w:vMerge/>
            <w:vAlign w:val="center"/>
          </w:tcPr>
          <w:p w:rsidR="00E30963" w:rsidRDefault="00E30963">
            <w:pPr>
              <w:snapToGrid w:val="0"/>
              <w:jc w:val="center"/>
              <w:rPr>
                <w:rFonts w:ascii="楷体_GB2312" w:eastAsia="楷体_GB2312" w:hAnsi="宋体"/>
                <w:color w:val="000000"/>
                <w:szCs w:val="24"/>
              </w:rPr>
            </w:pPr>
          </w:p>
        </w:tc>
      </w:tr>
      <w:tr w:rsidR="00E30963">
        <w:tc>
          <w:tcPr>
            <w:tcW w:w="748" w:type="dxa"/>
            <w:vAlign w:val="center"/>
          </w:tcPr>
          <w:p w:rsidR="00E30963" w:rsidRDefault="007705EF">
            <w:pPr>
              <w:pStyle w:val="16"/>
              <w:spacing w:line="240" w:lineRule="auto"/>
              <w:jc w:val="center"/>
              <w:rPr>
                <w:rFonts w:ascii="楷体_GB2312" w:eastAsia="楷体_GB2312" w:cs="Arial"/>
                <w:color w:val="000000"/>
                <w:sz w:val="24"/>
                <w:szCs w:val="24"/>
              </w:rPr>
            </w:pPr>
            <w:r>
              <w:rPr>
                <w:rFonts w:ascii="楷体_GB2312" w:eastAsia="楷体_GB2312" w:cs="Arial" w:hint="eastAsia"/>
                <w:color w:val="000000"/>
                <w:sz w:val="24"/>
                <w:szCs w:val="24"/>
              </w:rPr>
              <w:t>1</w:t>
            </w:r>
          </w:p>
        </w:tc>
        <w:tc>
          <w:tcPr>
            <w:tcW w:w="1522" w:type="dxa"/>
            <w:vAlign w:val="center"/>
          </w:tcPr>
          <w:p w:rsidR="00E30963" w:rsidRDefault="007705EF">
            <w:pPr>
              <w:tabs>
                <w:tab w:val="left" w:pos="240"/>
                <w:tab w:val="left" w:pos="600"/>
                <w:tab w:val="left" w:pos="840"/>
              </w:tabs>
              <w:snapToGrid w:val="0"/>
              <w:jc w:val="center"/>
              <w:rPr>
                <w:rFonts w:ascii="楷体_GB2312" w:eastAsia="楷体_GB2312" w:hAnsi="宋体" w:cs="Arial"/>
                <w:color w:val="000000"/>
                <w:szCs w:val="24"/>
              </w:rPr>
            </w:pPr>
            <w:r>
              <w:rPr>
                <w:rFonts w:ascii="楷体_GB2312" w:eastAsia="楷体_GB2312" w:hAnsi="宋体" w:cs="Arial" w:hint="eastAsia"/>
                <w:color w:val="000000"/>
                <w:szCs w:val="24"/>
                <w:lang w:eastAsia="zh-CN"/>
              </w:rPr>
              <w:t>指导安装</w:t>
            </w:r>
          </w:p>
        </w:tc>
        <w:tc>
          <w:tcPr>
            <w:tcW w:w="1522" w:type="dxa"/>
            <w:vAlign w:val="center"/>
          </w:tcPr>
          <w:p w:rsidR="00E30963" w:rsidRDefault="007705EF">
            <w:pPr>
              <w:tabs>
                <w:tab w:val="left" w:pos="240"/>
                <w:tab w:val="left" w:pos="600"/>
                <w:tab w:val="left" w:pos="840"/>
              </w:tabs>
              <w:snapToGrid w:val="0"/>
              <w:jc w:val="center"/>
              <w:rPr>
                <w:rFonts w:ascii="楷体_GB2312" w:eastAsia="楷体_GB2312" w:hAnsi="宋体" w:cs="Arial"/>
                <w:color w:val="000000"/>
                <w:szCs w:val="24"/>
              </w:rPr>
            </w:pPr>
            <w:r>
              <w:rPr>
                <w:rFonts w:ascii="楷体_GB2312" w:eastAsia="楷体_GB2312" w:hAnsi="宋体" w:cs="Arial" w:hint="eastAsia"/>
                <w:color w:val="000000"/>
                <w:szCs w:val="24"/>
                <w:lang w:eastAsia="zh-CN"/>
              </w:rPr>
              <w:t>3天</w:t>
            </w:r>
          </w:p>
        </w:tc>
        <w:tc>
          <w:tcPr>
            <w:tcW w:w="1522" w:type="dxa"/>
            <w:vAlign w:val="center"/>
          </w:tcPr>
          <w:p w:rsidR="00E30963" w:rsidRDefault="007705EF">
            <w:pPr>
              <w:tabs>
                <w:tab w:val="left" w:pos="240"/>
                <w:tab w:val="left" w:pos="600"/>
                <w:tab w:val="left" w:pos="840"/>
              </w:tabs>
              <w:snapToGrid w:val="0"/>
              <w:jc w:val="center"/>
              <w:rPr>
                <w:rFonts w:ascii="楷体_GB2312" w:eastAsia="楷体_GB2312" w:hAnsi="宋体" w:cs="Arial"/>
                <w:color w:val="000000"/>
                <w:szCs w:val="24"/>
              </w:rPr>
            </w:pPr>
            <w:r>
              <w:rPr>
                <w:rFonts w:ascii="楷体_GB2312" w:eastAsia="楷体_GB2312" w:hAnsi="宋体" w:cs="Arial" w:hint="eastAsia"/>
                <w:color w:val="000000"/>
                <w:szCs w:val="24"/>
                <w:lang w:eastAsia="zh-CN"/>
              </w:rPr>
              <w:t>工程师</w:t>
            </w:r>
          </w:p>
        </w:tc>
        <w:tc>
          <w:tcPr>
            <w:tcW w:w="1522" w:type="dxa"/>
            <w:vAlign w:val="center"/>
          </w:tcPr>
          <w:p w:rsidR="00E30963" w:rsidRDefault="007705EF">
            <w:pPr>
              <w:tabs>
                <w:tab w:val="left" w:pos="240"/>
                <w:tab w:val="left" w:pos="600"/>
                <w:tab w:val="left" w:pos="840"/>
              </w:tabs>
              <w:snapToGrid w:val="0"/>
              <w:jc w:val="center"/>
              <w:rPr>
                <w:rFonts w:ascii="楷体_GB2312" w:eastAsia="楷体_GB2312" w:hAnsi="宋体" w:cs="Arial"/>
                <w:color w:val="000000"/>
                <w:szCs w:val="24"/>
              </w:rPr>
            </w:pPr>
            <w:r>
              <w:rPr>
                <w:rFonts w:ascii="楷体_GB2312" w:eastAsia="楷体_GB2312" w:hAnsi="宋体" w:cs="Arial" w:hint="eastAsia"/>
                <w:color w:val="000000"/>
                <w:szCs w:val="24"/>
                <w:lang w:eastAsia="zh-CN"/>
              </w:rPr>
              <w:t>1</w:t>
            </w:r>
          </w:p>
        </w:tc>
        <w:tc>
          <w:tcPr>
            <w:tcW w:w="2025" w:type="dxa"/>
            <w:vAlign w:val="center"/>
          </w:tcPr>
          <w:p w:rsidR="00E30963" w:rsidRDefault="00E30963">
            <w:pPr>
              <w:snapToGrid w:val="0"/>
              <w:jc w:val="center"/>
              <w:rPr>
                <w:rFonts w:ascii="楷体_GB2312" w:eastAsia="楷体_GB2312" w:hAnsi="宋体"/>
                <w:color w:val="000000"/>
                <w:szCs w:val="24"/>
              </w:rPr>
            </w:pPr>
          </w:p>
        </w:tc>
      </w:tr>
      <w:tr w:rsidR="00E30963">
        <w:tc>
          <w:tcPr>
            <w:tcW w:w="748" w:type="dxa"/>
            <w:vAlign w:val="center"/>
          </w:tcPr>
          <w:p w:rsidR="00E30963" w:rsidRDefault="007705EF">
            <w:pPr>
              <w:snapToGrid w:val="0"/>
              <w:jc w:val="center"/>
              <w:rPr>
                <w:rFonts w:ascii="楷体_GB2312" w:eastAsia="楷体_GB2312" w:hAnsi="宋体" w:cs="Arial"/>
                <w:color w:val="000000"/>
                <w:szCs w:val="24"/>
              </w:rPr>
            </w:pPr>
            <w:r>
              <w:rPr>
                <w:rFonts w:ascii="楷体_GB2312" w:eastAsia="楷体_GB2312" w:hAnsi="宋体" w:cs="Arial" w:hint="eastAsia"/>
                <w:color w:val="000000"/>
                <w:szCs w:val="24"/>
                <w:lang w:eastAsia="zh-CN"/>
              </w:rPr>
              <w:t>2</w:t>
            </w:r>
          </w:p>
        </w:tc>
        <w:tc>
          <w:tcPr>
            <w:tcW w:w="1522" w:type="dxa"/>
            <w:vAlign w:val="center"/>
          </w:tcPr>
          <w:p w:rsidR="00E30963" w:rsidRDefault="007705EF">
            <w:pPr>
              <w:tabs>
                <w:tab w:val="left" w:pos="240"/>
                <w:tab w:val="left" w:pos="600"/>
                <w:tab w:val="left" w:pos="840"/>
              </w:tabs>
              <w:snapToGrid w:val="0"/>
              <w:jc w:val="center"/>
              <w:rPr>
                <w:rFonts w:ascii="楷体_GB2312" w:eastAsia="楷体_GB2312" w:hAnsi="宋体" w:cs="Arial"/>
                <w:color w:val="000000"/>
                <w:szCs w:val="24"/>
              </w:rPr>
            </w:pPr>
            <w:r>
              <w:rPr>
                <w:rFonts w:ascii="楷体_GB2312" w:eastAsia="楷体_GB2312" w:hAnsi="宋体" w:cs="Arial" w:hint="eastAsia"/>
                <w:color w:val="000000"/>
                <w:szCs w:val="24"/>
                <w:lang w:eastAsia="zh-CN"/>
              </w:rPr>
              <w:t>调试</w:t>
            </w:r>
          </w:p>
        </w:tc>
        <w:tc>
          <w:tcPr>
            <w:tcW w:w="1522" w:type="dxa"/>
            <w:vAlign w:val="center"/>
          </w:tcPr>
          <w:p w:rsidR="00E30963" w:rsidRDefault="007705EF">
            <w:pPr>
              <w:tabs>
                <w:tab w:val="left" w:pos="240"/>
                <w:tab w:val="left" w:pos="600"/>
                <w:tab w:val="left" w:pos="840"/>
              </w:tabs>
              <w:snapToGrid w:val="0"/>
              <w:jc w:val="center"/>
              <w:rPr>
                <w:rFonts w:ascii="楷体_GB2312" w:eastAsia="楷体_GB2312" w:hAnsi="宋体" w:cs="Arial"/>
                <w:color w:val="000000"/>
                <w:szCs w:val="24"/>
              </w:rPr>
            </w:pPr>
            <w:r>
              <w:rPr>
                <w:rFonts w:ascii="楷体_GB2312" w:eastAsia="楷体_GB2312" w:hAnsi="宋体" w:cs="Arial" w:hint="eastAsia"/>
                <w:color w:val="000000"/>
                <w:szCs w:val="24"/>
                <w:lang w:eastAsia="zh-CN"/>
              </w:rPr>
              <w:t>3天</w:t>
            </w:r>
          </w:p>
        </w:tc>
        <w:tc>
          <w:tcPr>
            <w:tcW w:w="1522" w:type="dxa"/>
            <w:vAlign w:val="center"/>
          </w:tcPr>
          <w:p w:rsidR="00E30963" w:rsidRDefault="007705EF">
            <w:pPr>
              <w:tabs>
                <w:tab w:val="left" w:pos="240"/>
                <w:tab w:val="left" w:pos="600"/>
                <w:tab w:val="left" w:pos="840"/>
              </w:tabs>
              <w:snapToGrid w:val="0"/>
              <w:jc w:val="center"/>
              <w:rPr>
                <w:rFonts w:ascii="楷体_GB2312" w:eastAsia="楷体_GB2312" w:hAnsi="宋体" w:cs="Arial"/>
                <w:color w:val="000000"/>
                <w:szCs w:val="24"/>
              </w:rPr>
            </w:pPr>
            <w:r>
              <w:rPr>
                <w:rFonts w:ascii="楷体_GB2312" w:eastAsia="楷体_GB2312" w:hAnsi="宋体" w:cs="Arial" w:hint="eastAsia"/>
                <w:color w:val="000000"/>
                <w:szCs w:val="24"/>
                <w:lang w:eastAsia="zh-CN"/>
              </w:rPr>
              <w:t>工程师</w:t>
            </w:r>
          </w:p>
        </w:tc>
        <w:tc>
          <w:tcPr>
            <w:tcW w:w="1522" w:type="dxa"/>
            <w:vAlign w:val="center"/>
          </w:tcPr>
          <w:p w:rsidR="00E30963" w:rsidRDefault="007705EF">
            <w:pPr>
              <w:tabs>
                <w:tab w:val="left" w:pos="240"/>
                <w:tab w:val="left" w:pos="600"/>
                <w:tab w:val="left" w:pos="840"/>
              </w:tabs>
              <w:snapToGrid w:val="0"/>
              <w:jc w:val="center"/>
              <w:rPr>
                <w:rFonts w:ascii="楷体_GB2312" w:eastAsia="楷体_GB2312" w:hAnsi="宋体" w:cs="Arial"/>
                <w:color w:val="000000"/>
                <w:szCs w:val="24"/>
              </w:rPr>
            </w:pPr>
            <w:r>
              <w:rPr>
                <w:rFonts w:ascii="楷体_GB2312" w:eastAsia="楷体_GB2312" w:hAnsi="宋体" w:cs="Arial" w:hint="eastAsia"/>
                <w:color w:val="000000"/>
                <w:szCs w:val="24"/>
                <w:lang w:eastAsia="zh-CN"/>
              </w:rPr>
              <w:t>1</w:t>
            </w:r>
          </w:p>
        </w:tc>
        <w:tc>
          <w:tcPr>
            <w:tcW w:w="2025" w:type="dxa"/>
            <w:vAlign w:val="center"/>
          </w:tcPr>
          <w:p w:rsidR="00E30963" w:rsidRDefault="00E30963">
            <w:pPr>
              <w:snapToGrid w:val="0"/>
              <w:jc w:val="center"/>
              <w:rPr>
                <w:rFonts w:ascii="楷体_GB2312" w:eastAsia="楷体_GB2312" w:hAnsi="宋体"/>
                <w:color w:val="000000"/>
                <w:szCs w:val="24"/>
              </w:rPr>
            </w:pPr>
          </w:p>
        </w:tc>
      </w:tr>
      <w:tr w:rsidR="00E30963">
        <w:tc>
          <w:tcPr>
            <w:tcW w:w="748" w:type="dxa"/>
            <w:vAlign w:val="center"/>
          </w:tcPr>
          <w:p w:rsidR="00E30963" w:rsidRDefault="007705EF">
            <w:pPr>
              <w:snapToGrid w:val="0"/>
              <w:jc w:val="center"/>
              <w:rPr>
                <w:rFonts w:ascii="楷体_GB2312" w:eastAsia="楷体_GB2312" w:hAnsi="宋体" w:cs="Arial"/>
                <w:color w:val="000000"/>
                <w:szCs w:val="24"/>
              </w:rPr>
            </w:pPr>
            <w:r>
              <w:rPr>
                <w:rFonts w:ascii="楷体_GB2312" w:eastAsia="楷体_GB2312" w:hAnsi="宋体" w:cs="Arial" w:hint="eastAsia"/>
                <w:color w:val="000000"/>
                <w:szCs w:val="24"/>
                <w:lang w:eastAsia="zh-CN"/>
              </w:rPr>
              <w:t>3</w:t>
            </w:r>
          </w:p>
        </w:tc>
        <w:tc>
          <w:tcPr>
            <w:tcW w:w="1522" w:type="dxa"/>
            <w:vAlign w:val="center"/>
          </w:tcPr>
          <w:p w:rsidR="00E30963" w:rsidRDefault="007705EF">
            <w:pPr>
              <w:tabs>
                <w:tab w:val="left" w:pos="240"/>
                <w:tab w:val="left" w:pos="600"/>
                <w:tab w:val="left" w:pos="840"/>
              </w:tabs>
              <w:snapToGrid w:val="0"/>
              <w:jc w:val="center"/>
              <w:rPr>
                <w:rFonts w:ascii="楷体_GB2312" w:eastAsia="楷体_GB2312" w:hAnsi="宋体" w:cs="Arial"/>
                <w:color w:val="000000"/>
                <w:szCs w:val="24"/>
              </w:rPr>
            </w:pPr>
            <w:r>
              <w:rPr>
                <w:rFonts w:ascii="楷体_GB2312" w:eastAsia="楷体_GB2312" w:hAnsi="宋体" w:cs="Arial" w:hint="eastAsia"/>
                <w:color w:val="000000"/>
                <w:szCs w:val="24"/>
                <w:lang w:eastAsia="zh-CN"/>
              </w:rPr>
              <w:t>性能试验</w:t>
            </w:r>
          </w:p>
        </w:tc>
        <w:tc>
          <w:tcPr>
            <w:tcW w:w="1522" w:type="dxa"/>
            <w:vAlign w:val="center"/>
          </w:tcPr>
          <w:p w:rsidR="00E30963" w:rsidRDefault="007705EF">
            <w:pPr>
              <w:tabs>
                <w:tab w:val="left" w:pos="240"/>
                <w:tab w:val="left" w:pos="600"/>
                <w:tab w:val="left" w:pos="840"/>
              </w:tabs>
              <w:snapToGrid w:val="0"/>
              <w:jc w:val="center"/>
              <w:rPr>
                <w:rFonts w:ascii="楷体_GB2312" w:eastAsia="楷体_GB2312" w:hAnsi="宋体" w:cs="Arial"/>
                <w:color w:val="000000"/>
                <w:szCs w:val="24"/>
              </w:rPr>
            </w:pPr>
            <w:r>
              <w:rPr>
                <w:rFonts w:ascii="楷体_GB2312" w:eastAsia="楷体_GB2312" w:hAnsi="宋体" w:cs="Arial" w:hint="eastAsia"/>
                <w:color w:val="000000"/>
                <w:szCs w:val="24"/>
                <w:lang w:eastAsia="zh-CN"/>
              </w:rPr>
              <w:t>3天</w:t>
            </w:r>
          </w:p>
        </w:tc>
        <w:tc>
          <w:tcPr>
            <w:tcW w:w="1522" w:type="dxa"/>
            <w:vAlign w:val="center"/>
          </w:tcPr>
          <w:p w:rsidR="00E30963" w:rsidRDefault="007705EF">
            <w:pPr>
              <w:tabs>
                <w:tab w:val="left" w:pos="240"/>
                <w:tab w:val="left" w:pos="600"/>
                <w:tab w:val="left" w:pos="840"/>
              </w:tabs>
              <w:snapToGrid w:val="0"/>
              <w:jc w:val="center"/>
              <w:rPr>
                <w:rFonts w:ascii="楷体_GB2312" w:eastAsia="楷体_GB2312" w:hAnsi="宋体" w:cs="Arial"/>
                <w:color w:val="000000"/>
                <w:szCs w:val="24"/>
              </w:rPr>
            </w:pPr>
            <w:r>
              <w:rPr>
                <w:rFonts w:ascii="楷体_GB2312" w:eastAsia="楷体_GB2312" w:hAnsi="宋体" w:cs="Arial" w:hint="eastAsia"/>
                <w:color w:val="000000"/>
                <w:szCs w:val="24"/>
                <w:lang w:eastAsia="zh-CN"/>
              </w:rPr>
              <w:t>工程师</w:t>
            </w:r>
          </w:p>
        </w:tc>
        <w:tc>
          <w:tcPr>
            <w:tcW w:w="1522" w:type="dxa"/>
            <w:vAlign w:val="center"/>
          </w:tcPr>
          <w:p w:rsidR="00E30963" w:rsidRDefault="007705EF">
            <w:pPr>
              <w:tabs>
                <w:tab w:val="left" w:pos="240"/>
                <w:tab w:val="left" w:pos="600"/>
                <w:tab w:val="left" w:pos="840"/>
              </w:tabs>
              <w:snapToGrid w:val="0"/>
              <w:jc w:val="center"/>
              <w:rPr>
                <w:rFonts w:ascii="楷体_GB2312" w:eastAsia="楷体_GB2312" w:hAnsi="宋体" w:cs="Arial"/>
                <w:color w:val="000000"/>
                <w:szCs w:val="24"/>
              </w:rPr>
            </w:pPr>
            <w:r>
              <w:rPr>
                <w:rFonts w:ascii="楷体_GB2312" w:eastAsia="楷体_GB2312" w:hAnsi="宋体" w:cs="Arial" w:hint="eastAsia"/>
                <w:color w:val="000000"/>
                <w:szCs w:val="24"/>
                <w:lang w:eastAsia="zh-CN"/>
              </w:rPr>
              <w:t>1</w:t>
            </w:r>
          </w:p>
        </w:tc>
        <w:tc>
          <w:tcPr>
            <w:tcW w:w="2025" w:type="dxa"/>
            <w:vAlign w:val="center"/>
          </w:tcPr>
          <w:p w:rsidR="00E30963" w:rsidRDefault="00E30963">
            <w:pPr>
              <w:snapToGrid w:val="0"/>
              <w:jc w:val="center"/>
              <w:rPr>
                <w:rFonts w:ascii="楷体_GB2312" w:eastAsia="楷体_GB2312" w:hAnsi="宋体"/>
                <w:color w:val="000000"/>
                <w:szCs w:val="24"/>
              </w:rPr>
            </w:pPr>
          </w:p>
        </w:tc>
      </w:tr>
      <w:tr w:rsidR="00E30963">
        <w:tc>
          <w:tcPr>
            <w:tcW w:w="748" w:type="dxa"/>
            <w:vAlign w:val="center"/>
          </w:tcPr>
          <w:p w:rsidR="00E30963" w:rsidRDefault="007705EF">
            <w:pPr>
              <w:snapToGrid w:val="0"/>
              <w:jc w:val="center"/>
              <w:rPr>
                <w:rFonts w:ascii="楷体_GB2312" w:eastAsia="楷体_GB2312" w:hAnsi="宋体" w:cs="Arial"/>
                <w:color w:val="000000"/>
                <w:szCs w:val="24"/>
              </w:rPr>
            </w:pPr>
            <w:r>
              <w:rPr>
                <w:rFonts w:ascii="楷体_GB2312" w:eastAsia="楷体_GB2312" w:hAnsi="宋体" w:cs="Arial" w:hint="eastAsia"/>
                <w:color w:val="000000"/>
                <w:szCs w:val="24"/>
                <w:lang w:eastAsia="zh-CN"/>
              </w:rPr>
              <w:lastRenderedPageBreak/>
              <w:t>4</w:t>
            </w:r>
          </w:p>
        </w:tc>
        <w:tc>
          <w:tcPr>
            <w:tcW w:w="1522" w:type="dxa"/>
            <w:vAlign w:val="center"/>
          </w:tcPr>
          <w:p w:rsidR="00E30963" w:rsidRDefault="007705EF">
            <w:pPr>
              <w:tabs>
                <w:tab w:val="left" w:pos="240"/>
                <w:tab w:val="left" w:pos="600"/>
                <w:tab w:val="left" w:pos="840"/>
              </w:tabs>
              <w:snapToGrid w:val="0"/>
              <w:jc w:val="center"/>
              <w:rPr>
                <w:rFonts w:ascii="楷体_GB2312" w:eastAsia="楷体_GB2312" w:hAnsi="宋体" w:cs="Arial"/>
                <w:color w:val="000000"/>
                <w:szCs w:val="24"/>
              </w:rPr>
            </w:pPr>
            <w:r>
              <w:rPr>
                <w:rFonts w:ascii="楷体_GB2312" w:eastAsia="楷体_GB2312" w:hAnsi="宋体" w:cs="Arial" w:hint="eastAsia"/>
                <w:color w:val="000000"/>
                <w:szCs w:val="24"/>
                <w:lang w:eastAsia="zh-CN"/>
              </w:rPr>
              <w:t>交货验收</w:t>
            </w:r>
          </w:p>
        </w:tc>
        <w:tc>
          <w:tcPr>
            <w:tcW w:w="1522" w:type="dxa"/>
            <w:vAlign w:val="center"/>
          </w:tcPr>
          <w:p w:rsidR="00E30963" w:rsidRDefault="007705EF">
            <w:pPr>
              <w:tabs>
                <w:tab w:val="left" w:pos="240"/>
                <w:tab w:val="left" w:pos="600"/>
                <w:tab w:val="left" w:pos="840"/>
              </w:tabs>
              <w:snapToGrid w:val="0"/>
              <w:jc w:val="center"/>
              <w:rPr>
                <w:rFonts w:ascii="楷体_GB2312" w:eastAsia="楷体_GB2312" w:hAnsi="宋体" w:cs="Arial"/>
                <w:color w:val="000000"/>
                <w:szCs w:val="24"/>
              </w:rPr>
            </w:pPr>
            <w:r>
              <w:rPr>
                <w:rFonts w:ascii="楷体_GB2312" w:eastAsia="楷体_GB2312" w:hAnsi="宋体" w:cs="Arial" w:hint="eastAsia"/>
                <w:color w:val="000000"/>
                <w:szCs w:val="24"/>
                <w:lang w:eastAsia="zh-CN"/>
              </w:rPr>
              <w:t>3天</w:t>
            </w:r>
          </w:p>
        </w:tc>
        <w:tc>
          <w:tcPr>
            <w:tcW w:w="1522" w:type="dxa"/>
            <w:vAlign w:val="center"/>
          </w:tcPr>
          <w:p w:rsidR="00E30963" w:rsidRDefault="007705EF">
            <w:pPr>
              <w:tabs>
                <w:tab w:val="left" w:pos="240"/>
                <w:tab w:val="left" w:pos="600"/>
                <w:tab w:val="left" w:pos="840"/>
              </w:tabs>
              <w:snapToGrid w:val="0"/>
              <w:jc w:val="center"/>
              <w:rPr>
                <w:rFonts w:ascii="楷体_GB2312" w:eastAsia="楷体_GB2312" w:hAnsi="宋体" w:cs="Arial"/>
                <w:color w:val="000000"/>
                <w:szCs w:val="24"/>
              </w:rPr>
            </w:pPr>
            <w:r>
              <w:rPr>
                <w:rFonts w:ascii="楷体_GB2312" w:eastAsia="楷体_GB2312" w:hAnsi="宋体" w:cs="Arial" w:hint="eastAsia"/>
                <w:color w:val="000000"/>
                <w:szCs w:val="24"/>
                <w:lang w:eastAsia="zh-CN"/>
              </w:rPr>
              <w:t>工程师</w:t>
            </w:r>
          </w:p>
        </w:tc>
        <w:tc>
          <w:tcPr>
            <w:tcW w:w="1522" w:type="dxa"/>
            <w:vAlign w:val="center"/>
          </w:tcPr>
          <w:p w:rsidR="00E30963" w:rsidRDefault="007705EF">
            <w:pPr>
              <w:tabs>
                <w:tab w:val="left" w:pos="240"/>
                <w:tab w:val="left" w:pos="600"/>
                <w:tab w:val="left" w:pos="840"/>
              </w:tabs>
              <w:snapToGrid w:val="0"/>
              <w:jc w:val="center"/>
              <w:rPr>
                <w:rFonts w:ascii="楷体_GB2312" w:eastAsia="楷体_GB2312" w:hAnsi="宋体" w:cs="Arial"/>
                <w:color w:val="000000"/>
                <w:szCs w:val="24"/>
              </w:rPr>
            </w:pPr>
            <w:r>
              <w:rPr>
                <w:rFonts w:ascii="楷体_GB2312" w:eastAsia="楷体_GB2312" w:hAnsi="宋体" w:cs="Arial" w:hint="eastAsia"/>
                <w:color w:val="000000"/>
                <w:szCs w:val="24"/>
                <w:lang w:eastAsia="zh-CN"/>
              </w:rPr>
              <w:t>1</w:t>
            </w:r>
          </w:p>
        </w:tc>
        <w:tc>
          <w:tcPr>
            <w:tcW w:w="2025" w:type="dxa"/>
            <w:vAlign w:val="center"/>
          </w:tcPr>
          <w:p w:rsidR="00E30963" w:rsidRDefault="00E30963">
            <w:pPr>
              <w:snapToGrid w:val="0"/>
              <w:jc w:val="center"/>
              <w:rPr>
                <w:rFonts w:ascii="楷体_GB2312" w:eastAsia="楷体_GB2312" w:hAnsi="宋体"/>
                <w:color w:val="000000"/>
                <w:szCs w:val="24"/>
              </w:rPr>
            </w:pPr>
          </w:p>
        </w:tc>
      </w:tr>
    </w:tbl>
    <w:p w:rsidR="00E30963" w:rsidRDefault="007705EF">
      <w:pPr>
        <w:snapToGrid w:val="0"/>
        <w:rPr>
          <w:rFonts w:ascii="楷体_GB2312" w:eastAsia="楷体_GB2312" w:hAnsi="宋体"/>
          <w:color w:val="000000"/>
          <w:szCs w:val="24"/>
        </w:rPr>
      </w:pPr>
      <w:r>
        <w:rPr>
          <w:rFonts w:ascii="楷体_GB2312" w:eastAsia="楷体_GB2312" w:hAnsi="宋体" w:cs="宋体" w:hint="eastAsia"/>
          <w:color w:val="000000"/>
          <w:szCs w:val="24"/>
          <w:lang w:eastAsia="zh-CN"/>
        </w:rPr>
        <w:t>13.2  卖方现场服务人员应具有下列资质：</w:t>
      </w:r>
    </w:p>
    <w:p w:rsidR="00E30963" w:rsidRDefault="007705EF">
      <w:pPr>
        <w:adjustRightInd w:val="0"/>
        <w:snapToGrid w:val="0"/>
        <w:textAlignment w:val="baseline"/>
        <w:rPr>
          <w:rFonts w:ascii="楷体_GB2312" w:eastAsia="楷体_GB2312" w:hAnsi="宋体" w:cs="宋体"/>
          <w:color w:val="000000"/>
          <w:szCs w:val="24"/>
        </w:rPr>
      </w:pPr>
      <w:r>
        <w:rPr>
          <w:rFonts w:ascii="楷体_GB2312" w:eastAsia="楷体_GB2312" w:hAnsi="宋体" w:cs="宋体" w:hint="eastAsia"/>
          <w:color w:val="000000"/>
          <w:szCs w:val="24"/>
          <w:lang w:eastAsia="zh-CN"/>
        </w:rPr>
        <w:t>13.2.1遵守法纪，遵守现场的各项规章和制度；</w:t>
      </w:r>
    </w:p>
    <w:p w:rsidR="00E30963" w:rsidRDefault="007705EF">
      <w:pPr>
        <w:adjustRightInd w:val="0"/>
        <w:snapToGrid w:val="0"/>
        <w:textAlignment w:val="baseline"/>
        <w:rPr>
          <w:rFonts w:ascii="楷体_GB2312" w:eastAsia="楷体_GB2312" w:hAnsi="宋体" w:cs="宋体"/>
          <w:color w:val="000000"/>
          <w:szCs w:val="24"/>
        </w:rPr>
      </w:pPr>
      <w:r>
        <w:rPr>
          <w:rFonts w:ascii="楷体_GB2312" w:eastAsia="楷体_GB2312" w:hAnsi="宋体" w:cs="宋体" w:hint="eastAsia"/>
          <w:color w:val="000000"/>
          <w:szCs w:val="24"/>
          <w:lang w:eastAsia="zh-CN"/>
        </w:rPr>
        <w:t>13.2.2有较强的责任感和事业心，按时到位；</w:t>
      </w:r>
    </w:p>
    <w:p w:rsidR="00E30963" w:rsidRDefault="007705EF">
      <w:pPr>
        <w:snapToGrid w:val="0"/>
        <w:ind w:left="900" w:hangingChars="375" w:hanging="900"/>
        <w:rPr>
          <w:rFonts w:ascii="楷体_GB2312" w:eastAsia="楷体_GB2312" w:hAnsi="宋体"/>
          <w:color w:val="000000"/>
          <w:szCs w:val="24"/>
        </w:rPr>
      </w:pPr>
      <w:r>
        <w:rPr>
          <w:rFonts w:ascii="楷体_GB2312" w:eastAsia="楷体_GB2312" w:hAnsi="宋体" w:cs="宋体" w:hint="eastAsia"/>
          <w:color w:val="000000"/>
          <w:szCs w:val="24"/>
          <w:lang w:eastAsia="zh-CN"/>
        </w:rPr>
        <w:t>13.2.3  了解合同设备的设计，熟悉其结构，有类似工程的现场工作经验，能够正确地进行现场指导；</w:t>
      </w:r>
    </w:p>
    <w:p w:rsidR="00E30963" w:rsidRDefault="007705EF">
      <w:pPr>
        <w:snapToGrid w:val="0"/>
        <w:rPr>
          <w:rFonts w:ascii="楷体_GB2312" w:eastAsia="楷体_GB2312" w:hAnsi="宋体" w:cs="宋体"/>
          <w:b/>
          <w:color w:val="000000"/>
          <w:szCs w:val="24"/>
        </w:rPr>
      </w:pPr>
      <w:r>
        <w:rPr>
          <w:rFonts w:ascii="楷体_GB2312" w:eastAsia="楷体_GB2312" w:hAnsi="宋体" w:cs="宋体" w:hint="eastAsia"/>
          <w:color w:val="000000"/>
          <w:szCs w:val="24"/>
        </w:rPr>
        <w:t>13.2.4  身体健康，适应现场工作的条件。</w:t>
      </w:r>
    </w:p>
    <w:p w:rsidR="00E30963" w:rsidRDefault="007705EF">
      <w:pPr>
        <w:snapToGrid w:val="0"/>
        <w:rPr>
          <w:rFonts w:ascii="楷体_GB2312" w:eastAsia="楷体_GB2312" w:hAnsi="宋体"/>
          <w:color w:val="000000"/>
          <w:szCs w:val="24"/>
        </w:rPr>
      </w:pPr>
      <w:r>
        <w:rPr>
          <w:rFonts w:ascii="楷体_GB2312" w:eastAsia="楷体_GB2312" w:hAnsi="宋体" w:cs="宋体" w:hint="eastAsia"/>
          <w:b/>
          <w:color w:val="000000"/>
          <w:szCs w:val="24"/>
          <w:lang w:eastAsia="zh-CN"/>
        </w:rPr>
        <w:t xml:space="preserve">13.3  </w:t>
      </w:r>
      <w:r>
        <w:rPr>
          <w:rFonts w:ascii="楷体_GB2312" w:eastAsia="楷体_GB2312" w:hAnsi="宋体" w:cs="宋体" w:hint="eastAsia"/>
          <w:color w:val="000000"/>
          <w:szCs w:val="24"/>
          <w:lang w:eastAsia="zh-CN"/>
        </w:rPr>
        <w:t>卖方现场服务人员的职责</w:t>
      </w:r>
    </w:p>
    <w:p w:rsidR="00E30963" w:rsidRDefault="007705EF">
      <w:pPr>
        <w:snapToGrid w:val="0"/>
        <w:ind w:left="998" w:hangingChars="416" w:hanging="998"/>
        <w:rPr>
          <w:rFonts w:ascii="楷体_GB2312" w:eastAsia="楷体_GB2312" w:hAnsi="宋体"/>
          <w:color w:val="000000"/>
          <w:szCs w:val="24"/>
        </w:rPr>
      </w:pPr>
      <w:r>
        <w:rPr>
          <w:rFonts w:ascii="楷体_GB2312" w:eastAsia="楷体_GB2312" w:hAnsi="宋体" w:cs="宋体" w:hint="eastAsia"/>
          <w:color w:val="000000"/>
          <w:szCs w:val="24"/>
          <w:lang w:eastAsia="zh-CN"/>
        </w:rPr>
        <w:t>13.3.1  卖方现场服务人员的任务主要包括设备催交、货物的开箱检验、设备质量问题的处理、指导安装和调试、参加试运和性能验收试验。</w:t>
      </w:r>
    </w:p>
    <w:p w:rsidR="00E30963" w:rsidRDefault="007705EF">
      <w:pPr>
        <w:snapToGrid w:val="0"/>
        <w:ind w:left="998" w:hangingChars="416" w:hanging="998"/>
        <w:rPr>
          <w:rFonts w:ascii="楷体_GB2312" w:eastAsia="楷体_GB2312" w:hAnsi="宋体"/>
          <w:color w:val="000000"/>
          <w:szCs w:val="24"/>
        </w:rPr>
      </w:pPr>
      <w:r>
        <w:rPr>
          <w:rFonts w:ascii="楷体_GB2312" w:eastAsia="楷体_GB2312" w:hAnsi="宋体" w:cs="宋体" w:hint="eastAsia"/>
          <w:color w:val="000000"/>
          <w:szCs w:val="24"/>
          <w:lang w:eastAsia="zh-CN"/>
        </w:rPr>
        <w:t>13.3.2  在安装和调试前，卖方技术服务人员应向业主技术交底，讲解和示范将要进行</w:t>
      </w:r>
      <w:r>
        <w:rPr>
          <w:rFonts w:ascii="楷体_GB2312" w:eastAsia="楷体_GB2312" w:hAnsi="宋体" w:cs="宋体" w:hint="eastAsia"/>
          <w:color w:val="000000"/>
          <w:szCs w:val="24"/>
        </w:rPr>
        <w:t>的程序和方法。对重要工序(见下表)，卖方技术人员要对施工情况进行确认和签证，否则业主不</w:t>
      </w:r>
      <w:r>
        <w:rPr>
          <w:rFonts w:ascii="楷体_GB2312" w:eastAsia="楷体_GB2312" w:hAnsi="宋体" w:cs="宋体" w:hint="eastAsia"/>
          <w:color w:val="000000"/>
          <w:szCs w:val="24"/>
          <w:lang w:eastAsia="zh-CN"/>
        </w:rPr>
        <w:t>能进行下一道工序。经卖方确认和签证的工序如因卖方技术服务人员指导错误而发生问题，卖方负全部责任。</w:t>
      </w:r>
    </w:p>
    <w:p w:rsidR="00E30963" w:rsidRDefault="007705EF">
      <w:pPr>
        <w:snapToGrid w:val="0"/>
        <w:ind w:left="998" w:hangingChars="416" w:hanging="998"/>
        <w:rPr>
          <w:rFonts w:ascii="楷体_GB2312" w:eastAsia="楷体_GB2312" w:hAnsi="宋体"/>
          <w:color w:val="000000"/>
          <w:szCs w:val="24"/>
          <w:lang w:eastAsia="zh-CN"/>
        </w:rPr>
      </w:pPr>
      <w:r>
        <w:rPr>
          <w:rFonts w:ascii="楷体_GB2312" w:eastAsia="楷体_GB2312" w:hAnsi="宋体" w:cs="宋体" w:hint="eastAsia"/>
          <w:color w:val="000000"/>
          <w:szCs w:val="24"/>
          <w:lang w:eastAsia="zh-CN"/>
        </w:rPr>
        <w:t>13.3.3  卖方现场服务人员应有权全权处理现场出现的一切技术和商务问题。如现场发生质量问题，卖方现场人员要在业主规定的时间内处理解决。如卖方委托业主进行处理，卖方现场服务人员要出委托书并承担相应的经济责任。</w:t>
      </w:r>
    </w:p>
    <w:p w:rsidR="00E30963" w:rsidRDefault="007705EF">
      <w:pPr>
        <w:snapToGrid w:val="0"/>
        <w:rPr>
          <w:rFonts w:ascii="楷体_GB2312" w:eastAsia="楷体_GB2312" w:hAnsi="宋体"/>
          <w:color w:val="000000"/>
          <w:szCs w:val="24"/>
        </w:rPr>
      </w:pPr>
      <w:r>
        <w:rPr>
          <w:rFonts w:ascii="楷体_GB2312" w:eastAsia="楷体_GB2312" w:hAnsi="宋体" w:cs="宋体" w:hint="eastAsia"/>
          <w:color w:val="000000"/>
          <w:szCs w:val="24"/>
          <w:lang w:eastAsia="zh-CN"/>
        </w:rPr>
        <w:t>13.3.4  卖方对其现场服务人员的一切行为负全部责任。</w:t>
      </w:r>
    </w:p>
    <w:p w:rsidR="00E30963" w:rsidRDefault="007705EF">
      <w:pPr>
        <w:snapToGrid w:val="0"/>
        <w:rPr>
          <w:rFonts w:ascii="楷体_GB2312" w:eastAsia="楷体_GB2312" w:hAnsi="宋体"/>
          <w:color w:val="000000"/>
          <w:szCs w:val="24"/>
        </w:rPr>
      </w:pPr>
      <w:r>
        <w:rPr>
          <w:rFonts w:ascii="楷体_GB2312" w:eastAsia="楷体_GB2312" w:hAnsi="宋体" w:cs="宋体" w:hint="eastAsia"/>
          <w:color w:val="000000"/>
          <w:szCs w:val="24"/>
          <w:lang w:eastAsia="zh-CN"/>
        </w:rPr>
        <w:t>13.3.5  卖方现场服务人员的正常来去和更换事先应与业主协商。</w:t>
      </w:r>
    </w:p>
    <w:p w:rsidR="00E30963" w:rsidRDefault="007705EF">
      <w:pPr>
        <w:snapToGrid w:val="0"/>
        <w:rPr>
          <w:rFonts w:ascii="楷体_GB2312" w:eastAsia="楷体_GB2312" w:hAnsi="宋体"/>
          <w:color w:val="000000"/>
          <w:szCs w:val="24"/>
        </w:rPr>
      </w:pPr>
      <w:r>
        <w:rPr>
          <w:rFonts w:ascii="楷体_GB2312" w:eastAsia="楷体_GB2312" w:hAnsi="宋体" w:cs="宋体" w:hint="eastAsia"/>
          <w:color w:val="000000"/>
          <w:szCs w:val="24"/>
          <w:lang w:eastAsia="zh-CN"/>
        </w:rPr>
        <w:t>13.4  业主的义务</w:t>
      </w:r>
    </w:p>
    <w:p w:rsidR="00E30963" w:rsidRDefault="007705EF">
      <w:pPr>
        <w:snapToGrid w:val="0"/>
        <w:rPr>
          <w:rFonts w:ascii="楷体_GB2312" w:eastAsia="楷体_GB2312" w:hAnsi="宋体"/>
          <w:color w:val="000000"/>
          <w:szCs w:val="24"/>
        </w:rPr>
      </w:pPr>
      <w:r>
        <w:rPr>
          <w:rFonts w:ascii="楷体_GB2312" w:eastAsia="楷体_GB2312" w:hAnsi="宋体" w:cs="宋体" w:hint="eastAsia"/>
          <w:color w:val="000000"/>
          <w:szCs w:val="24"/>
        </w:rPr>
        <w:t xml:space="preserve">    业主要配合卖方现场服务人员的工作，并在生活、交通和通讯上提供方便。</w:t>
      </w:r>
    </w:p>
    <w:p w:rsidR="00E30963" w:rsidRDefault="007705EF">
      <w:pPr>
        <w:snapToGrid w:val="0"/>
        <w:rPr>
          <w:rFonts w:ascii="楷体_GB2312" w:eastAsia="楷体_GB2312" w:hAnsi="宋体"/>
          <w:color w:val="000000"/>
          <w:szCs w:val="24"/>
        </w:rPr>
      </w:pPr>
      <w:r>
        <w:rPr>
          <w:rFonts w:ascii="楷体_GB2312" w:eastAsia="楷体_GB2312" w:hAnsi="宋体" w:cs="宋体" w:hint="eastAsia"/>
          <w:color w:val="000000"/>
          <w:szCs w:val="24"/>
        </w:rPr>
        <w:t>13.5  培训</w:t>
      </w:r>
    </w:p>
    <w:p w:rsidR="00E30963" w:rsidRDefault="007705EF">
      <w:pPr>
        <w:numPr>
          <w:ilvl w:val="2"/>
          <w:numId w:val="39"/>
        </w:numPr>
        <w:snapToGrid w:val="0"/>
        <w:rPr>
          <w:rFonts w:ascii="楷体_GB2312" w:eastAsia="楷体_GB2312" w:hAnsi="宋体"/>
          <w:color w:val="000000"/>
          <w:szCs w:val="24"/>
        </w:rPr>
      </w:pPr>
      <w:r>
        <w:rPr>
          <w:rFonts w:ascii="楷体_GB2312" w:eastAsia="楷体_GB2312" w:hAnsi="宋体" w:cs="宋体" w:hint="eastAsia"/>
          <w:color w:val="000000"/>
          <w:szCs w:val="24"/>
        </w:rPr>
        <w:t>为使合同设备能正常安装和运行，卖方有责任提供相应的技术培训。培训内容应与工程进度相一致。</w:t>
      </w:r>
    </w:p>
    <w:p w:rsidR="00E30963" w:rsidRDefault="007705EF">
      <w:pPr>
        <w:numPr>
          <w:ilvl w:val="2"/>
          <w:numId w:val="39"/>
        </w:numPr>
        <w:snapToGrid w:val="0"/>
        <w:rPr>
          <w:rFonts w:ascii="楷体_GB2312" w:eastAsia="楷体_GB2312" w:hAnsi="宋体"/>
          <w:color w:val="000000"/>
          <w:szCs w:val="24"/>
        </w:rPr>
      </w:pPr>
      <w:r>
        <w:rPr>
          <w:rFonts w:ascii="楷体_GB2312" w:eastAsia="楷体_GB2312" w:hAnsi="宋体" w:cs="宋体" w:hint="eastAsia"/>
          <w:color w:val="000000"/>
          <w:szCs w:val="24"/>
        </w:rPr>
        <w:t>卖方</w:t>
      </w:r>
      <w:r>
        <w:rPr>
          <w:rFonts w:ascii="楷体_GB2312" w:eastAsia="楷体_GB2312" w:hAnsi="宋体" w:hint="eastAsia"/>
          <w:color w:val="000000"/>
          <w:szCs w:val="24"/>
        </w:rPr>
        <w:t>应保证受训的人员应能达到运行和维护手册（规程）的编制以及熟练操作、检修的程度；</w:t>
      </w:r>
      <w:r>
        <w:rPr>
          <w:rFonts w:ascii="楷体_GB2312" w:eastAsia="楷体_GB2312" w:hAnsi="宋体" w:cs="宋体" w:hint="eastAsia"/>
          <w:color w:val="000000"/>
          <w:szCs w:val="24"/>
        </w:rPr>
        <w:t>培训的时间、地点等具体内容由卖</w:t>
      </w:r>
      <w:r>
        <w:rPr>
          <w:rFonts w:ascii="楷体_GB2312" w:eastAsia="楷体_GB2312" w:hAnsi="宋体" w:cs="宋体" w:hint="eastAsia"/>
          <w:color w:val="000000"/>
          <w:szCs w:val="24"/>
          <w:lang w:eastAsia="zh-CN"/>
        </w:rPr>
        <w:t>方、业主</w:t>
      </w:r>
      <w:r>
        <w:rPr>
          <w:rFonts w:ascii="楷体_GB2312" w:eastAsia="楷体_GB2312" w:hAnsi="宋体" w:cs="宋体" w:hint="eastAsia"/>
          <w:color w:val="000000"/>
          <w:szCs w:val="24"/>
        </w:rPr>
        <w:t>双方商定。</w:t>
      </w:r>
    </w:p>
    <w:p w:rsidR="00E30963" w:rsidRDefault="007705EF">
      <w:pPr>
        <w:numPr>
          <w:ilvl w:val="2"/>
          <w:numId w:val="39"/>
        </w:numPr>
        <w:snapToGrid w:val="0"/>
        <w:rPr>
          <w:rFonts w:ascii="楷体_GB2312" w:eastAsia="楷体_GB2312" w:hAnsi="宋体"/>
          <w:color w:val="000000"/>
          <w:szCs w:val="24"/>
        </w:rPr>
      </w:pPr>
      <w:r>
        <w:rPr>
          <w:rFonts w:ascii="楷体_GB2312" w:eastAsia="楷体_GB2312" w:hAnsi="宋体" w:cs="宋体" w:hint="eastAsia"/>
          <w:color w:val="000000"/>
          <w:szCs w:val="24"/>
        </w:rPr>
        <w:t>卖方为业主培训人员提供设备、场地、资料等培训条件，并提供食宿和交通方便。</w:t>
      </w:r>
    </w:p>
    <w:p w:rsidR="00E30963" w:rsidRDefault="007705EF">
      <w:pPr>
        <w:pStyle w:val="11"/>
        <w:spacing w:before="120" w:after="120" w:line="240" w:lineRule="auto"/>
        <w:rPr>
          <w:rFonts w:ascii="楷体_GB2312" w:eastAsia="楷体_GB2312" w:hAnsi="宋体"/>
          <w:b w:val="0"/>
          <w:bCs w:val="0"/>
          <w:sz w:val="24"/>
          <w:szCs w:val="24"/>
        </w:rPr>
      </w:pPr>
      <w:r>
        <w:rPr>
          <w:rFonts w:ascii="楷体_GB2312" w:eastAsia="楷体_GB2312" w:hAnsi="宋体" w:hint="eastAsia"/>
          <w:b w:val="0"/>
          <w:bCs w:val="0"/>
          <w:sz w:val="24"/>
          <w:szCs w:val="24"/>
        </w:rPr>
        <w:t>14 主要材料明细表</w:t>
      </w:r>
    </w:p>
    <w:p w:rsidR="00E30963" w:rsidRDefault="007705EF">
      <w:pPr>
        <w:snapToGrid w:val="0"/>
        <w:ind w:firstLineChars="200" w:firstLine="480"/>
        <w:rPr>
          <w:rFonts w:ascii="楷体_GB2312" w:eastAsia="楷体_GB2312" w:hAnsi="宋体"/>
          <w:szCs w:val="24"/>
        </w:rPr>
      </w:pPr>
      <w:r>
        <w:rPr>
          <w:rFonts w:ascii="楷体_GB2312" w:eastAsia="楷体_GB2312" w:hAnsi="宋体" w:hint="eastAsia"/>
          <w:szCs w:val="24"/>
          <w:lang w:eastAsia="zh-CN"/>
        </w:rPr>
        <w:t>卖方应提供快切装置及其关键部件材料的型号规格、原产地（或供货商）明细表。</w:t>
      </w:r>
    </w:p>
    <w:tbl>
      <w:tblPr>
        <w:tblW w:w="930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816"/>
        <w:gridCol w:w="1540"/>
        <w:gridCol w:w="1316"/>
        <w:gridCol w:w="1080"/>
        <w:gridCol w:w="1080"/>
        <w:gridCol w:w="1080"/>
        <w:gridCol w:w="1316"/>
        <w:gridCol w:w="1080"/>
      </w:tblGrid>
      <w:tr w:rsidR="00E30963">
        <w:trPr>
          <w:cantSplit/>
          <w:trHeight w:val="285"/>
          <w:tblHeader/>
          <w:jc w:val="center"/>
        </w:trPr>
        <w:tc>
          <w:tcPr>
            <w:tcW w:w="816" w:type="dxa"/>
            <w:shd w:val="clear" w:color="auto" w:fill="auto"/>
            <w:vAlign w:val="center"/>
          </w:tcPr>
          <w:p w:rsidR="00E30963" w:rsidRDefault="007705EF">
            <w:pPr>
              <w:widowControl/>
              <w:snapToGrid w:val="0"/>
              <w:jc w:val="center"/>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序号</w:t>
            </w:r>
          </w:p>
        </w:tc>
        <w:tc>
          <w:tcPr>
            <w:tcW w:w="1540" w:type="dxa"/>
            <w:shd w:val="clear" w:color="auto" w:fill="auto"/>
            <w:vAlign w:val="center"/>
          </w:tcPr>
          <w:p w:rsidR="00E30963" w:rsidRDefault="007705EF">
            <w:pPr>
              <w:widowControl/>
              <w:snapToGrid w:val="0"/>
              <w:jc w:val="center"/>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名称</w:t>
            </w:r>
          </w:p>
        </w:tc>
        <w:tc>
          <w:tcPr>
            <w:tcW w:w="1316" w:type="dxa"/>
            <w:shd w:val="clear" w:color="auto" w:fill="auto"/>
            <w:vAlign w:val="center"/>
          </w:tcPr>
          <w:p w:rsidR="00E30963" w:rsidRDefault="007705EF">
            <w:pPr>
              <w:widowControl/>
              <w:snapToGrid w:val="0"/>
              <w:jc w:val="center"/>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规格型号</w:t>
            </w:r>
          </w:p>
        </w:tc>
        <w:tc>
          <w:tcPr>
            <w:tcW w:w="1080" w:type="dxa"/>
            <w:shd w:val="clear" w:color="auto" w:fill="auto"/>
            <w:vAlign w:val="center"/>
          </w:tcPr>
          <w:p w:rsidR="00E30963" w:rsidRDefault="007705EF">
            <w:pPr>
              <w:widowControl/>
              <w:snapToGrid w:val="0"/>
              <w:jc w:val="center"/>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单位</w:t>
            </w:r>
          </w:p>
        </w:tc>
        <w:tc>
          <w:tcPr>
            <w:tcW w:w="1080" w:type="dxa"/>
            <w:shd w:val="clear" w:color="auto" w:fill="auto"/>
            <w:vAlign w:val="center"/>
          </w:tcPr>
          <w:p w:rsidR="00E30963" w:rsidRDefault="007705EF">
            <w:pPr>
              <w:widowControl/>
              <w:snapToGrid w:val="0"/>
              <w:jc w:val="center"/>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数量</w:t>
            </w:r>
          </w:p>
        </w:tc>
        <w:tc>
          <w:tcPr>
            <w:tcW w:w="1080" w:type="dxa"/>
            <w:shd w:val="clear" w:color="auto" w:fill="auto"/>
            <w:vAlign w:val="center"/>
          </w:tcPr>
          <w:p w:rsidR="00E30963" w:rsidRDefault="007705EF">
            <w:pPr>
              <w:widowControl/>
              <w:snapToGrid w:val="0"/>
              <w:jc w:val="center"/>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产地</w:t>
            </w:r>
          </w:p>
        </w:tc>
        <w:tc>
          <w:tcPr>
            <w:tcW w:w="1316" w:type="dxa"/>
            <w:shd w:val="clear" w:color="auto" w:fill="auto"/>
            <w:vAlign w:val="center"/>
          </w:tcPr>
          <w:p w:rsidR="00E30963" w:rsidRDefault="007705EF">
            <w:pPr>
              <w:widowControl/>
              <w:snapToGrid w:val="0"/>
              <w:jc w:val="center"/>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生产厂家</w:t>
            </w:r>
          </w:p>
        </w:tc>
        <w:tc>
          <w:tcPr>
            <w:tcW w:w="1080" w:type="dxa"/>
            <w:shd w:val="clear" w:color="auto" w:fill="auto"/>
            <w:vAlign w:val="center"/>
          </w:tcPr>
          <w:p w:rsidR="00E30963" w:rsidRDefault="007705EF">
            <w:pPr>
              <w:widowControl/>
              <w:snapToGrid w:val="0"/>
              <w:jc w:val="center"/>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备注</w:t>
            </w:r>
          </w:p>
        </w:tc>
      </w:tr>
      <w:tr w:rsidR="00E30963">
        <w:trPr>
          <w:trHeight w:val="285"/>
          <w:jc w:val="center"/>
        </w:trPr>
        <w:tc>
          <w:tcPr>
            <w:tcW w:w="816"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1</w:t>
            </w:r>
          </w:p>
        </w:tc>
        <w:tc>
          <w:tcPr>
            <w:tcW w:w="1540"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快切装置</w:t>
            </w: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r>
      <w:tr w:rsidR="00E30963">
        <w:trPr>
          <w:trHeight w:val="285"/>
          <w:jc w:val="center"/>
        </w:trPr>
        <w:tc>
          <w:tcPr>
            <w:tcW w:w="816"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2</w:t>
            </w:r>
          </w:p>
        </w:tc>
        <w:tc>
          <w:tcPr>
            <w:tcW w:w="1540"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备品备件</w:t>
            </w: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r>
      <w:tr w:rsidR="00E30963">
        <w:trPr>
          <w:trHeight w:val="285"/>
          <w:jc w:val="center"/>
        </w:trPr>
        <w:tc>
          <w:tcPr>
            <w:tcW w:w="816"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3</w:t>
            </w:r>
          </w:p>
        </w:tc>
        <w:tc>
          <w:tcPr>
            <w:tcW w:w="1540"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CPU</w:t>
            </w: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r>
      <w:tr w:rsidR="00E30963">
        <w:trPr>
          <w:trHeight w:val="285"/>
          <w:jc w:val="center"/>
        </w:trPr>
        <w:tc>
          <w:tcPr>
            <w:tcW w:w="816"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4</w:t>
            </w:r>
          </w:p>
        </w:tc>
        <w:tc>
          <w:tcPr>
            <w:tcW w:w="1540"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DSP</w:t>
            </w: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r>
      <w:tr w:rsidR="00E30963">
        <w:trPr>
          <w:trHeight w:val="285"/>
          <w:jc w:val="center"/>
        </w:trPr>
        <w:tc>
          <w:tcPr>
            <w:tcW w:w="816"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5</w:t>
            </w:r>
          </w:p>
        </w:tc>
        <w:tc>
          <w:tcPr>
            <w:tcW w:w="1540"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AD</w:t>
            </w: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r>
      <w:tr w:rsidR="00E30963">
        <w:trPr>
          <w:trHeight w:val="285"/>
          <w:jc w:val="center"/>
        </w:trPr>
        <w:tc>
          <w:tcPr>
            <w:tcW w:w="816"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6</w:t>
            </w:r>
          </w:p>
        </w:tc>
        <w:tc>
          <w:tcPr>
            <w:tcW w:w="1540"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SRAM</w:t>
            </w: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r>
      <w:tr w:rsidR="00E30963">
        <w:trPr>
          <w:trHeight w:val="285"/>
          <w:jc w:val="center"/>
        </w:trPr>
        <w:tc>
          <w:tcPr>
            <w:tcW w:w="816"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7</w:t>
            </w:r>
          </w:p>
        </w:tc>
        <w:tc>
          <w:tcPr>
            <w:tcW w:w="1540"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RAM</w:t>
            </w: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r>
      <w:tr w:rsidR="00E30963">
        <w:trPr>
          <w:trHeight w:val="285"/>
          <w:jc w:val="center"/>
        </w:trPr>
        <w:tc>
          <w:tcPr>
            <w:tcW w:w="816"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8</w:t>
            </w:r>
          </w:p>
        </w:tc>
        <w:tc>
          <w:tcPr>
            <w:tcW w:w="1540"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FLASH</w:t>
            </w: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r>
      <w:tr w:rsidR="00E30963">
        <w:trPr>
          <w:trHeight w:val="285"/>
          <w:jc w:val="center"/>
        </w:trPr>
        <w:tc>
          <w:tcPr>
            <w:tcW w:w="816"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9</w:t>
            </w:r>
          </w:p>
        </w:tc>
        <w:tc>
          <w:tcPr>
            <w:tcW w:w="1540"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EEPROM</w:t>
            </w: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r>
      <w:tr w:rsidR="00E30963">
        <w:trPr>
          <w:trHeight w:val="285"/>
          <w:jc w:val="center"/>
        </w:trPr>
        <w:tc>
          <w:tcPr>
            <w:tcW w:w="816"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10</w:t>
            </w:r>
          </w:p>
        </w:tc>
        <w:tc>
          <w:tcPr>
            <w:tcW w:w="1540"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高速光隔</w:t>
            </w: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r>
      <w:tr w:rsidR="00E30963">
        <w:trPr>
          <w:trHeight w:val="285"/>
          <w:jc w:val="center"/>
        </w:trPr>
        <w:tc>
          <w:tcPr>
            <w:tcW w:w="816"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11</w:t>
            </w:r>
          </w:p>
        </w:tc>
        <w:tc>
          <w:tcPr>
            <w:tcW w:w="1540"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光隔</w:t>
            </w: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r>
      <w:tr w:rsidR="00E30963">
        <w:trPr>
          <w:trHeight w:val="285"/>
          <w:jc w:val="center"/>
        </w:trPr>
        <w:tc>
          <w:tcPr>
            <w:tcW w:w="816"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12</w:t>
            </w:r>
          </w:p>
        </w:tc>
        <w:tc>
          <w:tcPr>
            <w:tcW w:w="1540"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复位芯片</w:t>
            </w: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r>
      <w:tr w:rsidR="00E30963">
        <w:trPr>
          <w:trHeight w:val="285"/>
          <w:jc w:val="center"/>
        </w:trPr>
        <w:tc>
          <w:tcPr>
            <w:tcW w:w="816"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13</w:t>
            </w:r>
          </w:p>
        </w:tc>
        <w:tc>
          <w:tcPr>
            <w:tcW w:w="1540"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CPLD</w:t>
            </w: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r>
      <w:tr w:rsidR="00E30963">
        <w:trPr>
          <w:trHeight w:val="285"/>
          <w:jc w:val="center"/>
        </w:trPr>
        <w:tc>
          <w:tcPr>
            <w:tcW w:w="816"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lastRenderedPageBreak/>
              <w:t>14</w:t>
            </w:r>
          </w:p>
        </w:tc>
        <w:tc>
          <w:tcPr>
            <w:tcW w:w="1540"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继电器</w:t>
            </w: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r>
      <w:tr w:rsidR="00E30963">
        <w:trPr>
          <w:trHeight w:val="285"/>
          <w:jc w:val="center"/>
        </w:trPr>
        <w:tc>
          <w:tcPr>
            <w:tcW w:w="816"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15</w:t>
            </w:r>
          </w:p>
        </w:tc>
        <w:tc>
          <w:tcPr>
            <w:tcW w:w="1540"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分板接插件</w:t>
            </w: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r>
      <w:tr w:rsidR="00E30963">
        <w:trPr>
          <w:trHeight w:val="285"/>
          <w:jc w:val="center"/>
        </w:trPr>
        <w:tc>
          <w:tcPr>
            <w:tcW w:w="816"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16</w:t>
            </w:r>
          </w:p>
        </w:tc>
        <w:tc>
          <w:tcPr>
            <w:tcW w:w="1540"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外部端子</w:t>
            </w: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r>
      <w:tr w:rsidR="00E30963">
        <w:trPr>
          <w:trHeight w:val="285"/>
          <w:jc w:val="center"/>
        </w:trPr>
        <w:tc>
          <w:tcPr>
            <w:tcW w:w="816"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17</w:t>
            </w:r>
          </w:p>
        </w:tc>
        <w:tc>
          <w:tcPr>
            <w:tcW w:w="1540"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液晶屏</w:t>
            </w: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r>
      <w:tr w:rsidR="00E30963">
        <w:trPr>
          <w:trHeight w:val="285"/>
          <w:jc w:val="center"/>
        </w:trPr>
        <w:tc>
          <w:tcPr>
            <w:tcW w:w="816"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18</w:t>
            </w:r>
          </w:p>
        </w:tc>
        <w:tc>
          <w:tcPr>
            <w:tcW w:w="1540"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轻触按键</w:t>
            </w: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r>
      <w:tr w:rsidR="00E30963">
        <w:trPr>
          <w:trHeight w:val="285"/>
          <w:jc w:val="center"/>
        </w:trPr>
        <w:tc>
          <w:tcPr>
            <w:tcW w:w="816"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19</w:t>
            </w:r>
          </w:p>
        </w:tc>
        <w:tc>
          <w:tcPr>
            <w:tcW w:w="1540" w:type="dxa"/>
            <w:shd w:val="clear" w:color="auto" w:fill="auto"/>
            <w:vAlign w:val="center"/>
          </w:tcPr>
          <w:p w:rsidR="00E30963" w:rsidRDefault="007705EF">
            <w:pPr>
              <w:widowControl/>
              <w:snapToGrid w:val="0"/>
              <w:rPr>
                <w:rFonts w:ascii="楷体_GB2312" w:eastAsia="楷体_GB2312" w:hAnsi="宋体" w:cs="宋体"/>
                <w:color w:val="000000"/>
                <w:kern w:val="0"/>
                <w:szCs w:val="24"/>
              </w:rPr>
            </w:pPr>
            <w:r>
              <w:rPr>
                <w:rFonts w:ascii="楷体_GB2312" w:eastAsia="楷体_GB2312" w:hAnsi="宋体" w:cs="宋体" w:hint="eastAsia"/>
                <w:color w:val="000000"/>
                <w:kern w:val="0"/>
                <w:szCs w:val="24"/>
                <w:lang w:eastAsia="zh-CN"/>
              </w:rPr>
              <w:t>发光二极管</w:t>
            </w: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r>
      <w:tr w:rsidR="00E30963">
        <w:trPr>
          <w:trHeight w:val="285"/>
          <w:jc w:val="center"/>
        </w:trPr>
        <w:tc>
          <w:tcPr>
            <w:tcW w:w="8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54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316"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c>
          <w:tcPr>
            <w:tcW w:w="1080" w:type="dxa"/>
            <w:shd w:val="clear" w:color="auto" w:fill="auto"/>
            <w:vAlign w:val="center"/>
          </w:tcPr>
          <w:p w:rsidR="00E30963" w:rsidRDefault="00E30963">
            <w:pPr>
              <w:widowControl/>
              <w:snapToGrid w:val="0"/>
              <w:rPr>
                <w:rFonts w:ascii="楷体_GB2312" w:eastAsia="楷体_GB2312" w:hAnsi="宋体" w:cs="宋体"/>
                <w:color w:val="000000"/>
                <w:kern w:val="0"/>
                <w:szCs w:val="24"/>
              </w:rPr>
            </w:pPr>
          </w:p>
        </w:tc>
      </w:tr>
    </w:tbl>
    <w:p w:rsidR="00E30963" w:rsidRDefault="00E30963">
      <w:pPr>
        <w:rPr>
          <w:rFonts w:ascii="楷体_GB2312" w:eastAsia="楷体_GB2312" w:hAnsi="宋体"/>
          <w:szCs w:val="24"/>
        </w:rPr>
      </w:pPr>
    </w:p>
    <w:p w:rsidR="00E30963" w:rsidRDefault="007705EF">
      <w:pPr>
        <w:pStyle w:val="11"/>
        <w:spacing w:before="120" w:after="120" w:line="240" w:lineRule="auto"/>
        <w:rPr>
          <w:rFonts w:ascii="楷体_GB2312" w:eastAsia="楷体_GB2312" w:hAnsi="宋体"/>
          <w:b w:val="0"/>
          <w:bCs w:val="0"/>
          <w:sz w:val="24"/>
          <w:szCs w:val="24"/>
        </w:rPr>
      </w:pPr>
      <w:r>
        <w:rPr>
          <w:rFonts w:ascii="楷体_GB2312" w:eastAsia="楷体_GB2312" w:hAnsi="宋体" w:hint="eastAsia"/>
          <w:b w:val="0"/>
          <w:bCs w:val="0"/>
          <w:sz w:val="24"/>
          <w:szCs w:val="24"/>
        </w:rPr>
        <w:t>15 技术偏离（投标方填写）</w:t>
      </w:r>
    </w:p>
    <w:p w:rsidR="00E30963" w:rsidRDefault="007705EF">
      <w:pPr>
        <w:ind w:firstLineChars="150" w:firstLine="360"/>
        <w:rPr>
          <w:rFonts w:ascii="楷体_GB2312" w:eastAsia="楷体_GB2312" w:hAnsi="宋体"/>
          <w:szCs w:val="24"/>
        </w:rPr>
      </w:pPr>
      <w:r>
        <w:rPr>
          <w:rFonts w:ascii="楷体_GB2312" w:eastAsia="楷体_GB2312" w:hAnsi="宋体" w:hint="eastAsia"/>
          <w:szCs w:val="24"/>
          <w:lang w:eastAsia="zh-CN"/>
        </w:rPr>
        <w:t>若有正负偏离，统一汇总于下表：</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0"/>
        <w:gridCol w:w="1155"/>
        <w:gridCol w:w="3765"/>
        <w:gridCol w:w="3690"/>
      </w:tblGrid>
      <w:tr w:rsidR="00E30963">
        <w:trPr>
          <w:cantSplit/>
          <w:trHeight w:val="592"/>
          <w:jc w:val="center"/>
        </w:trPr>
        <w:tc>
          <w:tcPr>
            <w:tcW w:w="660" w:type="dxa"/>
            <w:vAlign w:val="center"/>
          </w:tcPr>
          <w:p w:rsidR="00E30963" w:rsidRDefault="007705EF">
            <w:pPr>
              <w:rPr>
                <w:rFonts w:ascii="楷体_GB2312" w:eastAsia="楷体_GB2312" w:hAnsi="宋体"/>
                <w:szCs w:val="24"/>
              </w:rPr>
            </w:pPr>
            <w:r>
              <w:rPr>
                <w:rFonts w:ascii="楷体_GB2312" w:eastAsia="楷体_GB2312" w:hAnsi="宋体" w:hint="eastAsia"/>
                <w:szCs w:val="24"/>
                <w:lang w:eastAsia="zh-CN"/>
              </w:rPr>
              <w:t>序号</w:t>
            </w:r>
          </w:p>
        </w:tc>
        <w:tc>
          <w:tcPr>
            <w:tcW w:w="1155" w:type="dxa"/>
            <w:vAlign w:val="center"/>
          </w:tcPr>
          <w:p w:rsidR="00E30963" w:rsidRDefault="007705EF">
            <w:pPr>
              <w:rPr>
                <w:rFonts w:ascii="楷体_GB2312" w:eastAsia="楷体_GB2312" w:hAnsi="宋体"/>
                <w:szCs w:val="24"/>
              </w:rPr>
            </w:pPr>
            <w:r>
              <w:rPr>
                <w:rFonts w:ascii="楷体_GB2312" w:eastAsia="楷体_GB2312" w:hAnsi="宋体" w:hint="eastAsia"/>
                <w:szCs w:val="24"/>
                <w:lang w:eastAsia="zh-CN"/>
              </w:rPr>
              <w:t>条款号</w:t>
            </w:r>
          </w:p>
        </w:tc>
        <w:tc>
          <w:tcPr>
            <w:tcW w:w="3765" w:type="dxa"/>
            <w:vAlign w:val="center"/>
          </w:tcPr>
          <w:p w:rsidR="00E30963" w:rsidRDefault="007705EF">
            <w:pPr>
              <w:rPr>
                <w:rFonts w:ascii="楷体_GB2312" w:eastAsia="楷体_GB2312" w:hAnsi="宋体"/>
                <w:szCs w:val="24"/>
              </w:rPr>
            </w:pPr>
            <w:r>
              <w:rPr>
                <w:rFonts w:ascii="楷体_GB2312" w:eastAsia="楷体_GB2312" w:hAnsi="宋体" w:hint="eastAsia"/>
                <w:szCs w:val="24"/>
                <w:lang w:eastAsia="zh-CN"/>
              </w:rPr>
              <w:t>原条款内容</w:t>
            </w:r>
          </w:p>
        </w:tc>
        <w:tc>
          <w:tcPr>
            <w:tcW w:w="3690" w:type="dxa"/>
            <w:vAlign w:val="center"/>
          </w:tcPr>
          <w:p w:rsidR="00E30963" w:rsidRDefault="007705EF">
            <w:pPr>
              <w:rPr>
                <w:rFonts w:ascii="楷体_GB2312" w:eastAsia="楷体_GB2312" w:hAnsi="宋体"/>
                <w:szCs w:val="24"/>
              </w:rPr>
            </w:pPr>
            <w:r>
              <w:rPr>
                <w:rFonts w:ascii="楷体_GB2312" w:eastAsia="楷体_GB2312" w:hAnsi="宋体" w:hint="eastAsia"/>
                <w:szCs w:val="24"/>
                <w:lang w:eastAsia="zh-CN"/>
              </w:rPr>
              <w:t>修改后条款内容</w:t>
            </w:r>
          </w:p>
        </w:tc>
      </w:tr>
      <w:tr w:rsidR="00E30963">
        <w:trPr>
          <w:cantSplit/>
          <w:jc w:val="center"/>
        </w:trPr>
        <w:tc>
          <w:tcPr>
            <w:tcW w:w="660" w:type="dxa"/>
            <w:vAlign w:val="center"/>
          </w:tcPr>
          <w:p w:rsidR="00E30963" w:rsidRDefault="007705EF">
            <w:pPr>
              <w:rPr>
                <w:rFonts w:ascii="楷体_GB2312" w:eastAsia="楷体_GB2312" w:hAnsi="宋体"/>
                <w:szCs w:val="24"/>
              </w:rPr>
            </w:pPr>
            <w:r>
              <w:rPr>
                <w:rFonts w:ascii="楷体_GB2312" w:eastAsia="楷体_GB2312" w:hAnsi="宋体" w:hint="eastAsia"/>
                <w:szCs w:val="24"/>
                <w:lang w:eastAsia="zh-CN"/>
              </w:rPr>
              <w:t>1</w:t>
            </w:r>
          </w:p>
        </w:tc>
        <w:tc>
          <w:tcPr>
            <w:tcW w:w="1155" w:type="dxa"/>
            <w:vAlign w:val="center"/>
          </w:tcPr>
          <w:p w:rsidR="00E30963" w:rsidRDefault="00E30963">
            <w:pPr>
              <w:rPr>
                <w:rFonts w:ascii="楷体_GB2312" w:eastAsia="楷体_GB2312" w:hAnsi="宋体"/>
                <w:szCs w:val="24"/>
              </w:rPr>
            </w:pPr>
          </w:p>
        </w:tc>
        <w:tc>
          <w:tcPr>
            <w:tcW w:w="3765" w:type="dxa"/>
            <w:vAlign w:val="center"/>
          </w:tcPr>
          <w:p w:rsidR="00E30963" w:rsidRDefault="00E30963">
            <w:pPr>
              <w:rPr>
                <w:rFonts w:ascii="楷体_GB2312" w:eastAsia="楷体_GB2312" w:hAnsi="宋体"/>
                <w:szCs w:val="24"/>
              </w:rPr>
            </w:pPr>
          </w:p>
        </w:tc>
        <w:tc>
          <w:tcPr>
            <w:tcW w:w="3690" w:type="dxa"/>
            <w:vAlign w:val="center"/>
          </w:tcPr>
          <w:p w:rsidR="00E30963" w:rsidRDefault="00E30963">
            <w:pPr>
              <w:rPr>
                <w:rFonts w:ascii="楷体_GB2312" w:eastAsia="楷体_GB2312" w:hAnsi="宋体"/>
                <w:szCs w:val="24"/>
              </w:rPr>
            </w:pPr>
          </w:p>
        </w:tc>
      </w:tr>
      <w:tr w:rsidR="00E30963">
        <w:trPr>
          <w:cantSplit/>
          <w:jc w:val="center"/>
        </w:trPr>
        <w:tc>
          <w:tcPr>
            <w:tcW w:w="660" w:type="dxa"/>
            <w:vAlign w:val="center"/>
          </w:tcPr>
          <w:p w:rsidR="00E30963" w:rsidRDefault="007705EF">
            <w:pPr>
              <w:rPr>
                <w:rFonts w:ascii="楷体_GB2312" w:eastAsia="楷体_GB2312" w:hAnsi="宋体"/>
                <w:szCs w:val="24"/>
              </w:rPr>
            </w:pPr>
            <w:r>
              <w:rPr>
                <w:rFonts w:ascii="楷体_GB2312" w:eastAsia="楷体_GB2312" w:hAnsi="宋体" w:hint="eastAsia"/>
                <w:szCs w:val="24"/>
                <w:lang w:eastAsia="zh-CN"/>
              </w:rPr>
              <w:t>2</w:t>
            </w:r>
          </w:p>
        </w:tc>
        <w:tc>
          <w:tcPr>
            <w:tcW w:w="1155" w:type="dxa"/>
            <w:vAlign w:val="center"/>
          </w:tcPr>
          <w:p w:rsidR="00E30963" w:rsidRDefault="00E30963">
            <w:pPr>
              <w:rPr>
                <w:rFonts w:ascii="楷体_GB2312" w:eastAsia="楷体_GB2312" w:hAnsi="宋体"/>
                <w:szCs w:val="24"/>
              </w:rPr>
            </w:pPr>
          </w:p>
        </w:tc>
        <w:tc>
          <w:tcPr>
            <w:tcW w:w="3765" w:type="dxa"/>
            <w:vAlign w:val="center"/>
          </w:tcPr>
          <w:p w:rsidR="00E30963" w:rsidRDefault="00E30963">
            <w:pPr>
              <w:rPr>
                <w:rFonts w:ascii="楷体_GB2312" w:eastAsia="楷体_GB2312" w:hAnsi="宋体"/>
                <w:szCs w:val="24"/>
              </w:rPr>
            </w:pPr>
          </w:p>
        </w:tc>
        <w:tc>
          <w:tcPr>
            <w:tcW w:w="3690" w:type="dxa"/>
            <w:vAlign w:val="center"/>
          </w:tcPr>
          <w:p w:rsidR="00E30963" w:rsidRDefault="00E30963">
            <w:pPr>
              <w:rPr>
                <w:rFonts w:ascii="楷体_GB2312" w:eastAsia="楷体_GB2312" w:hAnsi="宋体"/>
                <w:szCs w:val="24"/>
              </w:rPr>
            </w:pPr>
          </w:p>
        </w:tc>
      </w:tr>
      <w:tr w:rsidR="00E30963">
        <w:trPr>
          <w:cantSplit/>
          <w:jc w:val="center"/>
        </w:trPr>
        <w:tc>
          <w:tcPr>
            <w:tcW w:w="660" w:type="dxa"/>
            <w:vAlign w:val="center"/>
          </w:tcPr>
          <w:p w:rsidR="00E30963" w:rsidRDefault="007705EF">
            <w:pPr>
              <w:rPr>
                <w:rFonts w:ascii="楷体_GB2312" w:eastAsia="楷体_GB2312" w:hAnsi="宋体"/>
                <w:szCs w:val="24"/>
              </w:rPr>
            </w:pPr>
            <w:r>
              <w:rPr>
                <w:rFonts w:ascii="楷体_GB2312" w:eastAsia="楷体_GB2312" w:hAnsi="宋体" w:hint="eastAsia"/>
                <w:szCs w:val="24"/>
                <w:lang w:eastAsia="zh-CN"/>
              </w:rPr>
              <w:t>3</w:t>
            </w:r>
          </w:p>
        </w:tc>
        <w:tc>
          <w:tcPr>
            <w:tcW w:w="1155" w:type="dxa"/>
            <w:vAlign w:val="center"/>
          </w:tcPr>
          <w:p w:rsidR="00E30963" w:rsidRDefault="00E30963">
            <w:pPr>
              <w:rPr>
                <w:rFonts w:ascii="楷体_GB2312" w:eastAsia="楷体_GB2312" w:hAnsi="宋体"/>
                <w:szCs w:val="24"/>
              </w:rPr>
            </w:pPr>
          </w:p>
        </w:tc>
        <w:tc>
          <w:tcPr>
            <w:tcW w:w="3765" w:type="dxa"/>
            <w:vAlign w:val="center"/>
          </w:tcPr>
          <w:p w:rsidR="00E30963" w:rsidRDefault="00E30963">
            <w:pPr>
              <w:rPr>
                <w:rFonts w:ascii="楷体_GB2312" w:eastAsia="楷体_GB2312" w:hAnsi="宋体"/>
                <w:szCs w:val="24"/>
              </w:rPr>
            </w:pPr>
          </w:p>
        </w:tc>
        <w:tc>
          <w:tcPr>
            <w:tcW w:w="3690" w:type="dxa"/>
            <w:vAlign w:val="center"/>
          </w:tcPr>
          <w:p w:rsidR="00E30963" w:rsidRDefault="00E30963">
            <w:pPr>
              <w:rPr>
                <w:rFonts w:ascii="楷体_GB2312" w:eastAsia="楷体_GB2312" w:hAnsi="宋体"/>
                <w:szCs w:val="24"/>
              </w:rPr>
            </w:pPr>
          </w:p>
        </w:tc>
      </w:tr>
      <w:tr w:rsidR="00E30963">
        <w:trPr>
          <w:cantSplit/>
          <w:jc w:val="center"/>
        </w:trPr>
        <w:tc>
          <w:tcPr>
            <w:tcW w:w="660" w:type="dxa"/>
            <w:vAlign w:val="center"/>
          </w:tcPr>
          <w:p w:rsidR="00E30963" w:rsidRDefault="007705EF">
            <w:pPr>
              <w:rPr>
                <w:rFonts w:ascii="楷体_GB2312" w:eastAsia="楷体_GB2312" w:hAnsi="宋体"/>
                <w:szCs w:val="24"/>
              </w:rPr>
            </w:pPr>
            <w:r>
              <w:rPr>
                <w:rFonts w:ascii="楷体_GB2312" w:eastAsia="楷体_GB2312" w:hAnsi="宋体" w:hint="eastAsia"/>
                <w:szCs w:val="24"/>
                <w:lang w:eastAsia="zh-CN"/>
              </w:rPr>
              <w:t>4</w:t>
            </w:r>
          </w:p>
        </w:tc>
        <w:tc>
          <w:tcPr>
            <w:tcW w:w="1155" w:type="dxa"/>
            <w:vAlign w:val="center"/>
          </w:tcPr>
          <w:p w:rsidR="00E30963" w:rsidRDefault="00E30963">
            <w:pPr>
              <w:rPr>
                <w:rFonts w:ascii="楷体_GB2312" w:eastAsia="楷体_GB2312" w:hAnsi="宋体"/>
                <w:szCs w:val="24"/>
              </w:rPr>
            </w:pPr>
          </w:p>
        </w:tc>
        <w:tc>
          <w:tcPr>
            <w:tcW w:w="3765" w:type="dxa"/>
            <w:vAlign w:val="center"/>
          </w:tcPr>
          <w:p w:rsidR="00E30963" w:rsidRDefault="00E30963">
            <w:pPr>
              <w:rPr>
                <w:rFonts w:ascii="楷体_GB2312" w:eastAsia="楷体_GB2312" w:hAnsi="宋体"/>
                <w:szCs w:val="24"/>
              </w:rPr>
            </w:pPr>
          </w:p>
        </w:tc>
        <w:tc>
          <w:tcPr>
            <w:tcW w:w="3690" w:type="dxa"/>
            <w:vAlign w:val="center"/>
          </w:tcPr>
          <w:p w:rsidR="00E30963" w:rsidRDefault="00E30963">
            <w:pPr>
              <w:rPr>
                <w:rFonts w:ascii="楷体_GB2312" w:eastAsia="楷体_GB2312" w:hAnsi="宋体"/>
                <w:szCs w:val="24"/>
              </w:rPr>
            </w:pPr>
          </w:p>
        </w:tc>
      </w:tr>
      <w:tr w:rsidR="00E30963">
        <w:trPr>
          <w:cantSplit/>
          <w:jc w:val="center"/>
        </w:trPr>
        <w:tc>
          <w:tcPr>
            <w:tcW w:w="660" w:type="dxa"/>
            <w:vAlign w:val="center"/>
          </w:tcPr>
          <w:p w:rsidR="00E30963" w:rsidRDefault="007705EF">
            <w:pPr>
              <w:rPr>
                <w:rFonts w:ascii="楷体_GB2312" w:eastAsia="楷体_GB2312" w:hAnsi="宋体"/>
                <w:szCs w:val="24"/>
              </w:rPr>
            </w:pPr>
            <w:r>
              <w:rPr>
                <w:rFonts w:ascii="楷体_GB2312" w:eastAsia="楷体_GB2312" w:hAnsi="宋体" w:hint="eastAsia"/>
                <w:szCs w:val="24"/>
                <w:lang w:eastAsia="zh-CN"/>
              </w:rPr>
              <w:t>5</w:t>
            </w:r>
          </w:p>
        </w:tc>
        <w:tc>
          <w:tcPr>
            <w:tcW w:w="1155" w:type="dxa"/>
            <w:vAlign w:val="center"/>
          </w:tcPr>
          <w:p w:rsidR="00E30963" w:rsidRDefault="00E30963">
            <w:pPr>
              <w:rPr>
                <w:rFonts w:ascii="楷体_GB2312" w:eastAsia="楷体_GB2312" w:hAnsi="宋体"/>
                <w:szCs w:val="24"/>
              </w:rPr>
            </w:pPr>
          </w:p>
        </w:tc>
        <w:tc>
          <w:tcPr>
            <w:tcW w:w="3765" w:type="dxa"/>
            <w:vAlign w:val="center"/>
          </w:tcPr>
          <w:p w:rsidR="00E30963" w:rsidRDefault="00E30963">
            <w:pPr>
              <w:rPr>
                <w:rFonts w:ascii="楷体_GB2312" w:eastAsia="楷体_GB2312" w:hAnsi="宋体"/>
                <w:szCs w:val="24"/>
              </w:rPr>
            </w:pPr>
          </w:p>
        </w:tc>
        <w:tc>
          <w:tcPr>
            <w:tcW w:w="3690" w:type="dxa"/>
            <w:vAlign w:val="center"/>
          </w:tcPr>
          <w:p w:rsidR="00E30963" w:rsidRDefault="00E30963">
            <w:pPr>
              <w:rPr>
                <w:rFonts w:ascii="楷体_GB2312" w:eastAsia="楷体_GB2312" w:hAnsi="宋体"/>
                <w:szCs w:val="24"/>
              </w:rPr>
            </w:pPr>
          </w:p>
        </w:tc>
      </w:tr>
      <w:tr w:rsidR="00E30963">
        <w:trPr>
          <w:cantSplit/>
          <w:jc w:val="center"/>
        </w:trPr>
        <w:tc>
          <w:tcPr>
            <w:tcW w:w="660" w:type="dxa"/>
            <w:vAlign w:val="center"/>
          </w:tcPr>
          <w:p w:rsidR="00E30963" w:rsidRDefault="007705EF">
            <w:pPr>
              <w:rPr>
                <w:rFonts w:ascii="楷体_GB2312" w:eastAsia="楷体_GB2312" w:hAnsi="宋体"/>
                <w:szCs w:val="24"/>
              </w:rPr>
            </w:pPr>
            <w:r>
              <w:rPr>
                <w:rFonts w:ascii="楷体_GB2312" w:eastAsia="楷体_GB2312" w:hAnsi="宋体" w:hint="eastAsia"/>
                <w:szCs w:val="24"/>
                <w:lang w:eastAsia="zh-CN"/>
              </w:rPr>
              <w:t>6</w:t>
            </w:r>
          </w:p>
        </w:tc>
        <w:tc>
          <w:tcPr>
            <w:tcW w:w="1155" w:type="dxa"/>
            <w:vAlign w:val="center"/>
          </w:tcPr>
          <w:p w:rsidR="00E30963" w:rsidRDefault="00E30963">
            <w:pPr>
              <w:rPr>
                <w:rFonts w:ascii="楷体_GB2312" w:eastAsia="楷体_GB2312" w:hAnsi="宋体"/>
                <w:szCs w:val="24"/>
              </w:rPr>
            </w:pPr>
          </w:p>
        </w:tc>
        <w:tc>
          <w:tcPr>
            <w:tcW w:w="3765" w:type="dxa"/>
            <w:vAlign w:val="center"/>
          </w:tcPr>
          <w:p w:rsidR="00E30963" w:rsidRDefault="00E30963">
            <w:pPr>
              <w:rPr>
                <w:rFonts w:ascii="楷体_GB2312" w:eastAsia="楷体_GB2312" w:hAnsi="宋体"/>
                <w:szCs w:val="24"/>
              </w:rPr>
            </w:pPr>
          </w:p>
        </w:tc>
        <w:tc>
          <w:tcPr>
            <w:tcW w:w="3690" w:type="dxa"/>
            <w:vAlign w:val="center"/>
          </w:tcPr>
          <w:p w:rsidR="00E30963" w:rsidRDefault="00E30963">
            <w:pPr>
              <w:rPr>
                <w:rFonts w:ascii="楷体_GB2312" w:eastAsia="楷体_GB2312" w:hAnsi="宋体"/>
                <w:szCs w:val="24"/>
              </w:rPr>
            </w:pPr>
          </w:p>
        </w:tc>
      </w:tr>
      <w:tr w:rsidR="00E30963">
        <w:trPr>
          <w:cantSplit/>
          <w:jc w:val="center"/>
        </w:trPr>
        <w:tc>
          <w:tcPr>
            <w:tcW w:w="9270" w:type="dxa"/>
            <w:gridSpan w:val="4"/>
            <w:vAlign w:val="center"/>
          </w:tcPr>
          <w:p w:rsidR="00E30963" w:rsidRDefault="007705EF">
            <w:pPr>
              <w:rPr>
                <w:rFonts w:ascii="楷体_GB2312" w:eastAsia="楷体_GB2312" w:hAnsi="宋体"/>
                <w:szCs w:val="24"/>
              </w:rPr>
            </w:pPr>
            <w:r>
              <w:rPr>
                <w:rFonts w:ascii="楷体_GB2312" w:eastAsia="楷体_GB2312" w:hAnsi="宋体" w:hint="eastAsia"/>
                <w:szCs w:val="24"/>
                <w:lang w:eastAsia="zh-CN"/>
              </w:rPr>
              <w:t>注：增加或删除的条款，请在本表中标明条款位置或添加位置。</w:t>
            </w:r>
          </w:p>
        </w:tc>
      </w:tr>
    </w:tbl>
    <w:p w:rsidR="00E30963" w:rsidRDefault="00E30963">
      <w:pPr>
        <w:snapToGrid w:val="0"/>
        <w:rPr>
          <w:rFonts w:ascii="楷体_GB2312" w:eastAsia="楷体_GB2312" w:hAnsi="宋体"/>
          <w:b/>
          <w:szCs w:val="24"/>
        </w:rPr>
      </w:pPr>
    </w:p>
    <w:p w:rsidR="00E30963" w:rsidRDefault="00E30963">
      <w:pPr>
        <w:rPr>
          <w:rFonts w:ascii="楷体_GB2312" w:eastAsia="楷体_GB2312"/>
          <w:b/>
          <w:szCs w:val="24"/>
        </w:rPr>
      </w:pPr>
    </w:p>
    <w:p w:rsidR="00E30963" w:rsidRDefault="00E30963">
      <w:pPr>
        <w:topLinePunct/>
        <w:spacing w:before="36" w:after="36"/>
        <w:outlineLvl w:val="0"/>
        <w:rPr>
          <w:rFonts w:ascii="楷体_GB2312" w:eastAsia="楷体_GB2312" w:hAnsi="宋体"/>
          <w:bCs/>
          <w:szCs w:val="24"/>
          <w:lang w:eastAsia="zh-CN"/>
        </w:rPr>
      </w:pPr>
    </w:p>
    <w:p w:rsidR="00E30963" w:rsidRDefault="007705EF">
      <w:pPr>
        <w:widowControl/>
        <w:rPr>
          <w:rFonts w:ascii="楷体_GB2312" w:eastAsia="楷体_GB2312" w:hAnsi="宋体"/>
          <w:bCs/>
          <w:szCs w:val="24"/>
          <w:lang w:eastAsia="zh-CN"/>
        </w:rPr>
      </w:pPr>
      <w:r>
        <w:rPr>
          <w:rFonts w:ascii="楷体_GB2312" w:eastAsia="楷体_GB2312" w:hAnsi="宋体"/>
          <w:bCs/>
          <w:szCs w:val="24"/>
          <w:lang w:eastAsia="zh-CN"/>
        </w:rPr>
        <w:br w:type="page"/>
      </w:r>
    </w:p>
    <w:p w:rsidR="00E30963" w:rsidRDefault="007705EF">
      <w:pPr>
        <w:rPr>
          <w:rFonts w:ascii="楷体_GB2312" w:eastAsia="楷体_GB2312"/>
          <w:b/>
          <w:color w:val="000000"/>
          <w:szCs w:val="24"/>
          <w:lang w:eastAsia="zh-CN"/>
        </w:rPr>
      </w:pPr>
      <w:r>
        <w:rPr>
          <w:rFonts w:ascii="楷体_GB2312" w:eastAsia="楷体_GB2312" w:hint="eastAsia"/>
          <w:b/>
          <w:color w:val="000000"/>
          <w:szCs w:val="24"/>
          <w:lang w:eastAsia="zh-CN"/>
        </w:rPr>
        <w:lastRenderedPageBreak/>
        <w:t>附件五 35KV微机线路保护技术规范书</w:t>
      </w:r>
    </w:p>
    <w:p w:rsidR="00E30963" w:rsidRDefault="00E30963">
      <w:pPr>
        <w:jc w:val="center"/>
        <w:rPr>
          <w:rFonts w:ascii="楷体_GB2312" w:eastAsia="楷体_GB2312"/>
          <w:b/>
          <w:color w:val="000000"/>
          <w:szCs w:val="24"/>
          <w:lang w:eastAsia="zh-CN"/>
        </w:rPr>
      </w:pPr>
    </w:p>
    <w:p w:rsidR="00E30963" w:rsidRDefault="00E30963">
      <w:pPr>
        <w:jc w:val="center"/>
        <w:rPr>
          <w:rFonts w:ascii="楷体_GB2312" w:eastAsia="楷体_GB2312"/>
          <w:b/>
          <w:color w:val="000000"/>
          <w:szCs w:val="24"/>
          <w:lang w:eastAsia="zh-CN"/>
        </w:rPr>
      </w:pPr>
    </w:p>
    <w:p w:rsidR="00E30963" w:rsidRDefault="00E30963">
      <w:pPr>
        <w:jc w:val="center"/>
        <w:rPr>
          <w:rFonts w:ascii="楷体_GB2312" w:eastAsia="楷体_GB2312"/>
          <w:b/>
          <w:color w:val="000000"/>
          <w:szCs w:val="24"/>
          <w:lang w:eastAsia="zh-CN"/>
        </w:rPr>
      </w:pPr>
    </w:p>
    <w:p w:rsidR="00E30963" w:rsidRDefault="00E30963">
      <w:pPr>
        <w:jc w:val="center"/>
        <w:rPr>
          <w:rFonts w:ascii="楷体_GB2312" w:eastAsia="楷体_GB2312"/>
          <w:b/>
          <w:color w:val="000000"/>
          <w:szCs w:val="24"/>
          <w:lang w:eastAsia="zh-CN"/>
        </w:rPr>
      </w:pPr>
    </w:p>
    <w:p w:rsidR="00E30963" w:rsidRDefault="00E30963">
      <w:pPr>
        <w:jc w:val="center"/>
        <w:rPr>
          <w:rFonts w:ascii="楷体_GB2312" w:eastAsia="楷体_GB2312"/>
          <w:b/>
          <w:color w:val="000000"/>
          <w:szCs w:val="24"/>
          <w:lang w:eastAsia="zh-CN"/>
        </w:rPr>
      </w:pPr>
    </w:p>
    <w:p w:rsidR="00E30963" w:rsidRDefault="00E30963">
      <w:pPr>
        <w:jc w:val="center"/>
        <w:rPr>
          <w:rFonts w:ascii="楷体_GB2312" w:eastAsia="楷体_GB2312"/>
          <w:b/>
          <w:color w:val="000000"/>
          <w:szCs w:val="24"/>
          <w:lang w:eastAsia="zh-CN"/>
        </w:rPr>
      </w:pPr>
    </w:p>
    <w:p w:rsidR="00E30963" w:rsidRDefault="00E30963">
      <w:pPr>
        <w:jc w:val="center"/>
        <w:rPr>
          <w:rFonts w:ascii="楷体_GB2312" w:eastAsia="楷体_GB2312"/>
          <w:b/>
          <w:color w:val="000000"/>
          <w:szCs w:val="24"/>
          <w:lang w:eastAsia="zh-CN"/>
        </w:rPr>
      </w:pPr>
    </w:p>
    <w:p w:rsidR="00E30963" w:rsidRDefault="00E30963">
      <w:pPr>
        <w:jc w:val="center"/>
        <w:rPr>
          <w:rFonts w:ascii="楷体_GB2312" w:eastAsia="楷体_GB2312"/>
          <w:b/>
          <w:color w:val="000000"/>
          <w:szCs w:val="24"/>
          <w:lang w:eastAsia="zh-CN"/>
        </w:rPr>
      </w:pPr>
    </w:p>
    <w:p w:rsidR="00E30963" w:rsidRDefault="00E30963">
      <w:pPr>
        <w:jc w:val="center"/>
        <w:rPr>
          <w:rFonts w:ascii="楷体_GB2312" w:eastAsia="楷体_GB2312"/>
          <w:b/>
          <w:color w:val="000000"/>
          <w:szCs w:val="24"/>
          <w:lang w:eastAsia="zh-CN"/>
        </w:rPr>
      </w:pPr>
    </w:p>
    <w:p w:rsidR="00E30963" w:rsidRDefault="00E30963">
      <w:pPr>
        <w:jc w:val="center"/>
        <w:rPr>
          <w:rFonts w:ascii="楷体_GB2312" w:eastAsia="楷体_GB2312"/>
          <w:b/>
          <w:color w:val="000000"/>
          <w:szCs w:val="24"/>
          <w:lang w:eastAsia="zh-CN"/>
        </w:rPr>
      </w:pPr>
    </w:p>
    <w:p w:rsidR="00E30963" w:rsidRDefault="00E30963">
      <w:pPr>
        <w:jc w:val="center"/>
        <w:rPr>
          <w:rFonts w:ascii="楷体_GB2312" w:eastAsia="楷体_GB2312"/>
          <w:b/>
          <w:color w:val="000000"/>
          <w:szCs w:val="24"/>
          <w:lang w:eastAsia="zh-CN"/>
        </w:rPr>
      </w:pPr>
    </w:p>
    <w:p w:rsidR="00E30963" w:rsidRDefault="00E30963">
      <w:pPr>
        <w:jc w:val="center"/>
        <w:rPr>
          <w:rFonts w:ascii="楷体_GB2312" w:eastAsia="楷体_GB2312"/>
          <w:b/>
          <w:color w:val="000000"/>
          <w:szCs w:val="24"/>
          <w:lang w:eastAsia="zh-CN"/>
        </w:rPr>
      </w:pPr>
    </w:p>
    <w:p w:rsidR="00E30963" w:rsidRDefault="00E30963">
      <w:pPr>
        <w:jc w:val="center"/>
        <w:rPr>
          <w:rFonts w:ascii="楷体_GB2312" w:eastAsia="楷体_GB2312"/>
          <w:b/>
          <w:color w:val="000000"/>
          <w:szCs w:val="24"/>
          <w:lang w:eastAsia="zh-CN"/>
        </w:rPr>
      </w:pPr>
    </w:p>
    <w:p w:rsidR="00E30963" w:rsidRDefault="00E30963">
      <w:pPr>
        <w:jc w:val="center"/>
        <w:rPr>
          <w:rFonts w:ascii="楷体_GB2312" w:eastAsia="楷体_GB2312"/>
          <w:b/>
          <w:color w:val="000000"/>
          <w:szCs w:val="24"/>
          <w:lang w:eastAsia="zh-CN"/>
        </w:rPr>
      </w:pPr>
    </w:p>
    <w:p w:rsidR="00E30963" w:rsidRDefault="00E30963">
      <w:pPr>
        <w:jc w:val="center"/>
        <w:rPr>
          <w:rFonts w:ascii="楷体_GB2312" w:eastAsia="楷体_GB2312"/>
          <w:b/>
          <w:color w:val="000000"/>
          <w:szCs w:val="24"/>
          <w:lang w:eastAsia="zh-CN"/>
        </w:rPr>
      </w:pPr>
    </w:p>
    <w:p w:rsidR="00E30963" w:rsidRDefault="00E30963">
      <w:pPr>
        <w:jc w:val="center"/>
        <w:rPr>
          <w:rFonts w:ascii="楷体_GB2312" w:eastAsia="楷体_GB2312"/>
          <w:b/>
          <w:color w:val="000000"/>
          <w:szCs w:val="24"/>
          <w:lang w:eastAsia="zh-CN"/>
        </w:rPr>
      </w:pPr>
    </w:p>
    <w:p w:rsidR="00E30963" w:rsidRDefault="00E30963">
      <w:pPr>
        <w:jc w:val="center"/>
        <w:rPr>
          <w:rFonts w:ascii="楷体_GB2312" w:eastAsia="楷体_GB2312"/>
          <w:b/>
          <w:color w:val="000000"/>
          <w:szCs w:val="24"/>
          <w:lang w:eastAsia="zh-CN"/>
        </w:rPr>
      </w:pPr>
    </w:p>
    <w:p w:rsidR="00E30963" w:rsidRDefault="00E30963">
      <w:pPr>
        <w:jc w:val="center"/>
        <w:rPr>
          <w:rFonts w:ascii="楷体_GB2312" w:eastAsia="楷体_GB2312"/>
          <w:b/>
          <w:color w:val="000000"/>
          <w:szCs w:val="24"/>
          <w:lang w:eastAsia="zh-CN"/>
        </w:rPr>
      </w:pPr>
    </w:p>
    <w:p w:rsidR="00E30963" w:rsidRDefault="007705EF">
      <w:pPr>
        <w:jc w:val="center"/>
        <w:rPr>
          <w:rFonts w:ascii="楷体_GB2312" w:eastAsia="楷体_GB2312"/>
          <w:b/>
          <w:color w:val="000000"/>
          <w:sz w:val="52"/>
          <w:szCs w:val="52"/>
        </w:rPr>
      </w:pPr>
      <w:r>
        <w:rPr>
          <w:rFonts w:ascii="楷体_GB2312" w:eastAsia="楷体_GB2312" w:hint="eastAsia"/>
          <w:b/>
          <w:color w:val="000000"/>
          <w:sz w:val="52"/>
          <w:szCs w:val="52"/>
        </w:rPr>
        <w:t xml:space="preserve">35kV微机线路保护 </w:t>
      </w:r>
    </w:p>
    <w:p w:rsidR="00E30963" w:rsidRDefault="007705EF">
      <w:pPr>
        <w:jc w:val="center"/>
        <w:rPr>
          <w:rFonts w:ascii="楷体_GB2312" w:eastAsia="楷体_GB2312"/>
          <w:b/>
          <w:color w:val="000000"/>
          <w:sz w:val="52"/>
          <w:szCs w:val="52"/>
        </w:rPr>
      </w:pPr>
      <w:r>
        <w:rPr>
          <w:rFonts w:ascii="楷体_GB2312" w:eastAsia="楷体_GB2312" w:hint="eastAsia"/>
          <w:b/>
          <w:color w:val="000000"/>
          <w:sz w:val="52"/>
          <w:szCs w:val="52"/>
        </w:rPr>
        <w:t>技术规范书</w:t>
      </w:r>
    </w:p>
    <w:p w:rsidR="00E30963" w:rsidRDefault="00E30963">
      <w:pPr>
        <w:jc w:val="center"/>
        <w:rPr>
          <w:rFonts w:ascii="楷体_GB2312" w:eastAsia="楷体_GB2312"/>
          <w:b/>
          <w:color w:val="000000"/>
          <w:szCs w:val="24"/>
        </w:rPr>
      </w:pPr>
    </w:p>
    <w:p w:rsidR="00E30963" w:rsidRDefault="00E30963">
      <w:pPr>
        <w:jc w:val="center"/>
        <w:rPr>
          <w:rFonts w:ascii="楷体_GB2312" w:eastAsia="楷体_GB2312"/>
          <w:b/>
          <w:color w:val="000000"/>
          <w:szCs w:val="24"/>
        </w:rPr>
      </w:pPr>
    </w:p>
    <w:p w:rsidR="00E30963" w:rsidRDefault="00E30963">
      <w:pPr>
        <w:ind w:firstLineChars="457" w:firstLine="1503"/>
        <w:jc w:val="both"/>
        <w:rPr>
          <w:rFonts w:ascii="楷体_GB2312" w:eastAsia="楷体_GB2312" w:hAnsi="宋体"/>
          <w:b/>
          <w:spacing w:val="44"/>
          <w:szCs w:val="24"/>
          <w:lang w:eastAsia="zh-CN"/>
        </w:rPr>
      </w:pPr>
    </w:p>
    <w:p w:rsidR="00E30963" w:rsidRDefault="00E30963">
      <w:pPr>
        <w:ind w:firstLineChars="457" w:firstLine="1503"/>
        <w:jc w:val="both"/>
        <w:rPr>
          <w:rFonts w:ascii="楷体_GB2312" w:eastAsia="楷体_GB2312" w:hAnsi="宋体"/>
          <w:b/>
          <w:spacing w:val="44"/>
          <w:szCs w:val="24"/>
          <w:lang w:eastAsia="zh-CN"/>
        </w:rPr>
      </w:pPr>
    </w:p>
    <w:p w:rsidR="00E30963" w:rsidRDefault="00E30963">
      <w:pPr>
        <w:ind w:firstLineChars="457" w:firstLine="1503"/>
        <w:jc w:val="both"/>
        <w:rPr>
          <w:rFonts w:ascii="楷体_GB2312" w:eastAsia="楷体_GB2312" w:hAnsi="宋体"/>
          <w:b/>
          <w:spacing w:val="44"/>
          <w:szCs w:val="24"/>
          <w:lang w:eastAsia="zh-CN"/>
        </w:rPr>
      </w:pPr>
    </w:p>
    <w:p w:rsidR="00E30963" w:rsidRDefault="00E30963">
      <w:pPr>
        <w:ind w:firstLineChars="457" w:firstLine="1503"/>
        <w:jc w:val="both"/>
        <w:rPr>
          <w:rFonts w:ascii="楷体_GB2312" w:eastAsia="楷体_GB2312" w:hAnsi="宋体"/>
          <w:b/>
          <w:spacing w:val="44"/>
          <w:szCs w:val="24"/>
          <w:lang w:eastAsia="zh-CN"/>
        </w:rPr>
      </w:pPr>
    </w:p>
    <w:p w:rsidR="00E30963" w:rsidRDefault="00E30963">
      <w:pPr>
        <w:ind w:firstLineChars="457" w:firstLine="1503"/>
        <w:jc w:val="both"/>
        <w:rPr>
          <w:rFonts w:ascii="楷体_GB2312" w:eastAsia="楷体_GB2312" w:hAnsi="宋体"/>
          <w:b/>
          <w:spacing w:val="44"/>
          <w:szCs w:val="24"/>
          <w:lang w:eastAsia="zh-CN"/>
        </w:rPr>
      </w:pPr>
    </w:p>
    <w:p w:rsidR="00E30963" w:rsidRDefault="007705EF">
      <w:pPr>
        <w:ind w:firstLineChars="457" w:firstLine="1503"/>
        <w:jc w:val="both"/>
        <w:rPr>
          <w:rFonts w:ascii="楷体_GB2312" w:eastAsia="楷体_GB2312" w:hAnsi="宋体"/>
          <w:b/>
          <w:spacing w:val="44"/>
          <w:szCs w:val="24"/>
        </w:rPr>
      </w:pPr>
      <w:r>
        <w:rPr>
          <w:rFonts w:ascii="楷体_GB2312" w:eastAsia="楷体_GB2312" w:hAnsi="宋体" w:hint="eastAsia"/>
          <w:b/>
          <w:spacing w:val="44"/>
          <w:szCs w:val="24"/>
          <w:lang w:eastAsia="zh-CN"/>
        </w:rPr>
        <w:t>业主单位：</w:t>
      </w:r>
      <w:r w:rsidR="009D5101">
        <w:rPr>
          <w:rFonts w:ascii="楷体_GB2312" w:eastAsia="楷体_GB2312" w:hAnsi="宋体" w:hint="eastAsia"/>
          <w:b/>
          <w:spacing w:val="44"/>
          <w:szCs w:val="24"/>
          <w:lang w:eastAsia="zh-CN"/>
        </w:rPr>
        <w:t>福建省</w:t>
      </w:r>
      <w:r>
        <w:rPr>
          <w:rFonts w:ascii="楷体_GB2312" w:eastAsia="楷体_GB2312" w:hAnsi="宋体" w:hint="eastAsia"/>
          <w:b/>
          <w:spacing w:val="44"/>
          <w:szCs w:val="24"/>
          <w:lang w:eastAsia="zh-CN"/>
        </w:rPr>
        <w:t>福化古蕾化学有限公司</w:t>
      </w:r>
    </w:p>
    <w:p w:rsidR="00E30963" w:rsidRDefault="007705EF">
      <w:pPr>
        <w:snapToGrid w:val="0"/>
        <w:ind w:firstLineChars="457" w:firstLine="1503"/>
        <w:jc w:val="both"/>
        <w:rPr>
          <w:rFonts w:ascii="楷体_GB2312" w:eastAsia="楷体_GB2312" w:hAnsi="宋体"/>
          <w:b/>
          <w:spacing w:val="44"/>
          <w:szCs w:val="24"/>
        </w:rPr>
      </w:pPr>
      <w:r>
        <w:rPr>
          <w:rFonts w:ascii="楷体_GB2312" w:eastAsia="楷体_GB2312" w:hAnsi="宋体" w:hint="eastAsia"/>
          <w:b/>
          <w:spacing w:val="44"/>
          <w:szCs w:val="24"/>
          <w:lang w:eastAsia="zh-CN"/>
        </w:rPr>
        <w:t>设计单位：辽宁省石油规划设计院</w:t>
      </w:r>
    </w:p>
    <w:p w:rsidR="00E30963" w:rsidRDefault="00E30963">
      <w:pPr>
        <w:rPr>
          <w:rFonts w:ascii="楷体_GB2312" w:eastAsia="楷体_GB2312"/>
          <w:b/>
          <w:szCs w:val="24"/>
        </w:rPr>
      </w:pPr>
    </w:p>
    <w:p w:rsidR="00E30963" w:rsidRDefault="00E30963">
      <w:pPr>
        <w:rPr>
          <w:rFonts w:ascii="楷体_GB2312" w:eastAsia="楷体_GB2312"/>
          <w:b/>
          <w:szCs w:val="24"/>
        </w:rPr>
      </w:pPr>
    </w:p>
    <w:p w:rsidR="00E30963" w:rsidRDefault="00E30963">
      <w:pPr>
        <w:rPr>
          <w:rFonts w:ascii="楷体_GB2312" w:eastAsia="楷体_GB2312"/>
          <w:b/>
          <w:szCs w:val="24"/>
        </w:rPr>
      </w:pPr>
    </w:p>
    <w:p w:rsidR="00E30963" w:rsidRDefault="00E30963">
      <w:pPr>
        <w:rPr>
          <w:rFonts w:ascii="楷体_GB2312" w:eastAsia="楷体_GB2312"/>
          <w:b/>
          <w:szCs w:val="24"/>
        </w:rPr>
      </w:pPr>
    </w:p>
    <w:p w:rsidR="00E30963" w:rsidRDefault="00E30963">
      <w:pPr>
        <w:rPr>
          <w:rFonts w:ascii="楷体_GB2312" w:eastAsia="楷体_GB2312"/>
          <w:b/>
          <w:szCs w:val="24"/>
        </w:rPr>
      </w:pPr>
    </w:p>
    <w:p w:rsidR="00E30963" w:rsidRDefault="00E30963">
      <w:pPr>
        <w:rPr>
          <w:rFonts w:ascii="楷体_GB2312" w:eastAsia="楷体_GB2312"/>
          <w:b/>
          <w:szCs w:val="24"/>
        </w:rPr>
      </w:pPr>
    </w:p>
    <w:p w:rsidR="00E30963" w:rsidRDefault="007705EF">
      <w:pPr>
        <w:widowControl/>
        <w:rPr>
          <w:rFonts w:ascii="楷体_GB2312" w:eastAsia="楷体_GB2312"/>
          <w:b/>
          <w:szCs w:val="24"/>
        </w:rPr>
      </w:pPr>
      <w:r>
        <w:rPr>
          <w:rFonts w:ascii="楷体_GB2312" w:eastAsia="楷体_GB2312"/>
          <w:b/>
          <w:szCs w:val="24"/>
        </w:rPr>
        <w:br w:type="page"/>
      </w:r>
    </w:p>
    <w:p w:rsidR="00E30963" w:rsidRDefault="00E30963">
      <w:pPr>
        <w:rPr>
          <w:rFonts w:ascii="楷体_GB2312" w:eastAsia="楷体_GB2312"/>
          <w:b/>
          <w:szCs w:val="24"/>
        </w:rPr>
      </w:pPr>
    </w:p>
    <w:p w:rsidR="00E30963" w:rsidRDefault="007705EF">
      <w:pPr>
        <w:jc w:val="center"/>
        <w:rPr>
          <w:rFonts w:ascii="楷体_GB2312" w:eastAsia="楷体_GB2312" w:hAnsi="宋体"/>
          <w:b/>
          <w:color w:val="000000"/>
          <w:sz w:val="28"/>
          <w:szCs w:val="28"/>
        </w:rPr>
      </w:pPr>
      <w:r>
        <w:rPr>
          <w:rFonts w:ascii="楷体_GB2312" w:eastAsia="楷体_GB2312" w:hAnsi="宋体" w:hint="eastAsia"/>
          <w:b/>
          <w:color w:val="000000"/>
          <w:sz w:val="28"/>
          <w:szCs w:val="28"/>
          <w:lang w:eastAsia="zh-CN"/>
        </w:rPr>
        <w:t>目     录</w:t>
      </w:r>
    </w:p>
    <w:bookmarkStart w:id="644" w:name="_Toc475167107"/>
    <w:p w:rsidR="00E30963" w:rsidRDefault="00487203">
      <w:pPr>
        <w:pStyle w:val="12"/>
        <w:spacing w:line="240" w:lineRule="auto"/>
        <w:rPr>
          <w:rFonts w:ascii="楷体_GB2312" w:eastAsia="楷体_GB2312"/>
          <w:sz w:val="24"/>
          <w:szCs w:val="24"/>
        </w:rPr>
      </w:pPr>
      <w:r w:rsidRPr="00487203">
        <w:rPr>
          <w:rFonts w:ascii="楷体_GB2312" w:eastAsia="楷体_GB2312" w:hint="eastAsia"/>
          <w:color w:val="000000"/>
          <w:sz w:val="24"/>
          <w:szCs w:val="24"/>
        </w:rPr>
        <w:fldChar w:fldCharType="begin"/>
      </w:r>
      <w:r w:rsidR="007705EF">
        <w:rPr>
          <w:rFonts w:ascii="楷体_GB2312" w:eastAsia="楷体_GB2312" w:hint="eastAsia"/>
          <w:color w:val="000000"/>
          <w:sz w:val="24"/>
          <w:szCs w:val="24"/>
        </w:rPr>
        <w:instrText xml:space="preserve"> TOC \o "1-1" \u </w:instrText>
      </w:r>
      <w:r w:rsidRPr="00487203">
        <w:rPr>
          <w:rFonts w:ascii="楷体_GB2312" w:eastAsia="楷体_GB2312" w:hint="eastAsia"/>
          <w:color w:val="000000"/>
          <w:sz w:val="24"/>
          <w:szCs w:val="24"/>
        </w:rPr>
        <w:fldChar w:fldCharType="separate"/>
      </w:r>
      <w:r w:rsidR="007705EF">
        <w:rPr>
          <w:rFonts w:ascii="楷体_GB2312" w:eastAsia="楷体_GB2312" w:hint="eastAsia"/>
          <w:color w:val="000000"/>
          <w:sz w:val="24"/>
          <w:szCs w:val="24"/>
        </w:rPr>
        <w:t xml:space="preserve">1. </w:t>
      </w:r>
      <w:r w:rsidR="007705EF">
        <w:rPr>
          <w:rFonts w:ascii="楷体_GB2312" w:eastAsia="楷体_GB2312" w:hint="eastAsia"/>
          <w:sz w:val="24"/>
          <w:szCs w:val="24"/>
        </w:rPr>
        <w:t>1. 总则</w:t>
      </w:r>
      <w:r w:rsidR="007705EF">
        <w:rPr>
          <w:rFonts w:ascii="楷体_GB2312" w:eastAsia="楷体_GB2312" w:hint="eastAsia"/>
          <w:sz w:val="24"/>
          <w:szCs w:val="24"/>
        </w:rPr>
        <w:tab/>
      </w:r>
      <w:r w:rsidR="007705EF">
        <w:rPr>
          <w:rFonts w:ascii="楷体_GB2312" w:eastAsia="楷体_GB2312" w:hint="eastAsia"/>
          <w:sz w:val="24"/>
          <w:szCs w:val="24"/>
        </w:rPr>
        <w:tab/>
        <w:t>3</w:t>
      </w:r>
    </w:p>
    <w:p w:rsidR="00E30963" w:rsidRDefault="007705EF">
      <w:pPr>
        <w:pStyle w:val="12"/>
        <w:spacing w:line="240" w:lineRule="auto"/>
        <w:rPr>
          <w:rFonts w:ascii="楷体_GB2312" w:eastAsia="楷体_GB2312"/>
          <w:kern w:val="0"/>
          <w:sz w:val="24"/>
          <w:szCs w:val="24"/>
        </w:rPr>
      </w:pPr>
      <w:r>
        <w:rPr>
          <w:rFonts w:ascii="楷体_GB2312" w:eastAsia="楷体_GB2312" w:hint="eastAsia"/>
          <w:sz w:val="24"/>
          <w:szCs w:val="24"/>
        </w:rPr>
        <w:t>2. 范围</w:t>
      </w:r>
      <w:r>
        <w:rPr>
          <w:rFonts w:ascii="楷体_GB2312" w:eastAsia="楷体_GB2312" w:hint="eastAsia"/>
          <w:sz w:val="24"/>
          <w:szCs w:val="24"/>
        </w:rPr>
        <w:tab/>
      </w:r>
      <w:r>
        <w:rPr>
          <w:rFonts w:ascii="楷体_GB2312" w:eastAsia="楷体_GB2312" w:hint="eastAsia"/>
          <w:sz w:val="24"/>
          <w:szCs w:val="24"/>
        </w:rPr>
        <w:tab/>
      </w:r>
      <w:r>
        <w:rPr>
          <w:rFonts w:ascii="楷体_GB2312" w:eastAsia="楷体_GB2312" w:cs="Arial" w:hint="eastAsia"/>
          <w:sz w:val="24"/>
          <w:szCs w:val="24"/>
        </w:rPr>
        <w:t>3</w:t>
      </w:r>
    </w:p>
    <w:p w:rsidR="00E30963" w:rsidRDefault="007705EF">
      <w:pPr>
        <w:pStyle w:val="12"/>
        <w:spacing w:line="240" w:lineRule="auto"/>
        <w:rPr>
          <w:rFonts w:ascii="楷体_GB2312" w:eastAsia="楷体_GB2312"/>
          <w:kern w:val="0"/>
          <w:sz w:val="24"/>
          <w:szCs w:val="24"/>
        </w:rPr>
      </w:pPr>
      <w:r>
        <w:rPr>
          <w:rFonts w:ascii="楷体_GB2312" w:eastAsia="楷体_GB2312" w:hint="eastAsia"/>
          <w:color w:val="000000"/>
          <w:sz w:val="24"/>
          <w:szCs w:val="24"/>
        </w:rPr>
        <w:t>3. 规范和标准</w:t>
      </w:r>
      <w:r>
        <w:rPr>
          <w:rFonts w:ascii="楷体_GB2312" w:eastAsia="楷体_GB2312" w:hint="eastAsia"/>
          <w:sz w:val="24"/>
          <w:szCs w:val="24"/>
        </w:rPr>
        <w:tab/>
      </w:r>
      <w:r>
        <w:rPr>
          <w:rFonts w:ascii="楷体_GB2312" w:eastAsia="楷体_GB2312" w:hint="eastAsia"/>
          <w:sz w:val="24"/>
          <w:szCs w:val="24"/>
        </w:rPr>
        <w:tab/>
        <w:t>4</w:t>
      </w:r>
    </w:p>
    <w:p w:rsidR="00E30963" w:rsidRDefault="007705EF">
      <w:pPr>
        <w:pStyle w:val="12"/>
        <w:spacing w:line="240" w:lineRule="auto"/>
        <w:rPr>
          <w:rFonts w:ascii="楷体_GB2312" w:eastAsia="楷体_GB2312"/>
          <w:kern w:val="0"/>
          <w:sz w:val="24"/>
          <w:szCs w:val="24"/>
        </w:rPr>
      </w:pPr>
      <w:r>
        <w:rPr>
          <w:rFonts w:ascii="楷体_GB2312" w:eastAsia="楷体_GB2312" w:hint="eastAsia"/>
          <w:color w:val="000000"/>
          <w:sz w:val="24"/>
          <w:szCs w:val="24"/>
        </w:rPr>
        <w:t>4. 主要技术参数</w:t>
      </w:r>
      <w:r>
        <w:rPr>
          <w:rFonts w:ascii="楷体_GB2312" w:eastAsia="楷体_GB2312" w:hint="eastAsia"/>
          <w:sz w:val="24"/>
          <w:szCs w:val="24"/>
        </w:rPr>
        <w:tab/>
      </w:r>
      <w:r>
        <w:rPr>
          <w:rFonts w:ascii="楷体_GB2312" w:eastAsia="楷体_GB2312" w:hint="eastAsia"/>
          <w:sz w:val="24"/>
          <w:szCs w:val="24"/>
        </w:rPr>
        <w:tab/>
        <w:t>5</w:t>
      </w:r>
    </w:p>
    <w:p w:rsidR="00E30963" w:rsidRDefault="007705EF">
      <w:pPr>
        <w:pStyle w:val="12"/>
        <w:spacing w:line="240" w:lineRule="auto"/>
        <w:rPr>
          <w:rFonts w:ascii="楷体_GB2312" w:eastAsia="楷体_GB2312"/>
          <w:kern w:val="0"/>
          <w:sz w:val="24"/>
          <w:szCs w:val="24"/>
        </w:rPr>
      </w:pPr>
      <w:r>
        <w:rPr>
          <w:rFonts w:ascii="楷体_GB2312" w:eastAsia="楷体_GB2312" w:cs="宋体" w:hint="eastAsia"/>
          <w:color w:val="000000"/>
          <w:sz w:val="24"/>
          <w:szCs w:val="24"/>
        </w:rPr>
        <w:t>5.</w:t>
      </w:r>
      <w:r>
        <w:rPr>
          <w:rFonts w:ascii="楷体_GB2312" w:eastAsia="楷体_GB2312" w:hint="eastAsia"/>
          <w:color w:val="000000"/>
          <w:sz w:val="24"/>
          <w:szCs w:val="24"/>
        </w:rPr>
        <w:t xml:space="preserve"> 技术要求</w:t>
      </w:r>
      <w:r>
        <w:rPr>
          <w:rFonts w:ascii="楷体_GB2312" w:eastAsia="楷体_GB2312" w:hint="eastAsia"/>
          <w:sz w:val="24"/>
          <w:szCs w:val="24"/>
        </w:rPr>
        <w:tab/>
      </w:r>
      <w:r>
        <w:rPr>
          <w:rFonts w:ascii="楷体_GB2312" w:eastAsia="楷体_GB2312" w:hint="eastAsia"/>
          <w:sz w:val="24"/>
          <w:szCs w:val="24"/>
        </w:rPr>
        <w:tab/>
        <w:t>7</w:t>
      </w:r>
    </w:p>
    <w:p w:rsidR="00E30963" w:rsidRDefault="007705EF">
      <w:pPr>
        <w:pStyle w:val="12"/>
        <w:spacing w:line="240" w:lineRule="auto"/>
        <w:rPr>
          <w:rFonts w:ascii="楷体_GB2312" w:eastAsia="楷体_GB2312"/>
          <w:kern w:val="0"/>
          <w:sz w:val="24"/>
          <w:szCs w:val="24"/>
        </w:rPr>
      </w:pPr>
      <w:r>
        <w:rPr>
          <w:rFonts w:ascii="楷体_GB2312" w:eastAsia="楷体_GB2312" w:hint="eastAsia"/>
          <w:color w:val="000000"/>
          <w:sz w:val="24"/>
          <w:szCs w:val="24"/>
        </w:rPr>
        <w:t>6. 试验和验收</w:t>
      </w:r>
      <w:r>
        <w:rPr>
          <w:rFonts w:ascii="楷体_GB2312" w:eastAsia="楷体_GB2312" w:hint="eastAsia"/>
          <w:sz w:val="24"/>
          <w:szCs w:val="24"/>
        </w:rPr>
        <w:tab/>
      </w:r>
      <w:r>
        <w:rPr>
          <w:rFonts w:ascii="楷体_GB2312" w:eastAsia="楷体_GB2312" w:hint="eastAsia"/>
          <w:sz w:val="24"/>
          <w:szCs w:val="24"/>
        </w:rPr>
        <w:tab/>
        <w:t>15</w:t>
      </w:r>
    </w:p>
    <w:p w:rsidR="00E30963" w:rsidRDefault="007705EF">
      <w:pPr>
        <w:pStyle w:val="12"/>
        <w:tabs>
          <w:tab w:val="clear" w:pos="8296"/>
        </w:tabs>
        <w:spacing w:line="240" w:lineRule="auto"/>
        <w:ind w:firstLineChars="400" w:firstLine="960"/>
        <w:jc w:val="left"/>
        <w:rPr>
          <w:rFonts w:ascii="楷体_GB2312" w:eastAsia="楷体_GB2312"/>
          <w:kern w:val="0"/>
          <w:sz w:val="24"/>
          <w:szCs w:val="24"/>
        </w:rPr>
      </w:pPr>
      <w:r>
        <w:rPr>
          <w:rFonts w:ascii="楷体_GB2312" w:eastAsia="楷体_GB2312" w:hint="eastAsia"/>
          <w:color w:val="000000"/>
          <w:sz w:val="24"/>
          <w:szCs w:val="24"/>
        </w:rPr>
        <w:t>7. 备品备件、专用工具和试验仪表</w:t>
      </w:r>
      <w:r>
        <w:rPr>
          <w:rFonts w:ascii="楷体_GB2312" w:eastAsia="楷体_GB2312" w:hint="eastAsia"/>
          <w:sz w:val="24"/>
          <w:szCs w:val="24"/>
        </w:rPr>
        <w:tab/>
        <w:t>16</w:t>
      </w:r>
    </w:p>
    <w:p w:rsidR="00E30963" w:rsidRDefault="007705EF">
      <w:pPr>
        <w:pStyle w:val="12"/>
        <w:spacing w:line="240" w:lineRule="auto"/>
        <w:rPr>
          <w:rFonts w:ascii="楷体_GB2312" w:eastAsia="楷体_GB2312"/>
          <w:kern w:val="0"/>
          <w:sz w:val="24"/>
          <w:szCs w:val="24"/>
        </w:rPr>
      </w:pPr>
      <w:r>
        <w:rPr>
          <w:rFonts w:ascii="楷体_GB2312" w:eastAsia="楷体_GB2312" w:hint="eastAsia"/>
          <w:color w:val="000000"/>
          <w:sz w:val="24"/>
          <w:szCs w:val="24"/>
        </w:rPr>
        <w:t>8. 设计联络会</w:t>
      </w:r>
      <w:r>
        <w:rPr>
          <w:rFonts w:ascii="楷体_GB2312" w:eastAsia="楷体_GB2312" w:hint="eastAsia"/>
          <w:sz w:val="24"/>
          <w:szCs w:val="24"/>
        </w:rPr>
        <w:tab/>
      </w:r>
      <w:r>
        <w:rPr>
          <w:rFonts w:ascii="楷体_GB2312" w:eastAsia="楷体_GB2312" w:hint="eastAsia"/>
          <w:sz w:val="24"/>
          <w:szCs w:val="24"/>
        </w:rPr>
        <w:tab/>
        <w:t>16</w:t>
      </w:r>
    </w:p>
    <w:p w:rsidR="00E30963" w:rsidRDefault="00487203">
      <w:pPr>
        <w:outlineLvl w:val="1"/>
        <w:rPr>
          <w:rFonts w:ascii="楷体_GB2312" w:eastAsia="楷体_GB2312" w:hAnsi="宋体"/>
          <w:b/>
          <w:color w:val="000000"/>
          <w:szCs w:val="24"/>
        </w:rPr>
      </w:pPr>
      <w:r>
        <w:rPr>
          <w:rFonts w:ascii="楷体_GB2312" w:eastAsia="楷体_GB2312" w:hAnsi="宋体" w:hint="eastAsia"/>
          <w:b/>
          <w:color w:val="000000"/>
          <w:szCs w:val="24"/>
        </w:rPr>
        <w:fldChar w:fldCharType="end"/>
      </w:r>
    </w:p>
    <w:p w:rsidR="00E30963" w:rsidRDefault="00E30963">
      <w:pPr>
        <w:outlineLvl w:val="1"/>
        <w:rPr>
          <w:rFonts w:ascii="楷体_GB2312" w:eastAsia="楷体_GB2312" w:hAnsi="宋体"/>
          <w:b/>
          <w:color w:val="000000"/>
          <w:szCs w:val="24"/>
        </w:rPr>
      </w:pPr>
    </w:p>
    <w:p w:rsidR="00E30963" w:rsidRDefault="007705EF">
      <w:pPr>
        <w:outlineLvl w:val="0"/>
        <w:rPr>
          <w:rFonts w:ascii="楷体_GB2312" w:eastAsia="楷体_GB2312" w:hAnsi="宋体"/>
          <w:color w:val="000000"/>
          <w:szCs w:val="24"/>
        </w:rPr>
      </w:pPr>
      <w:r>
        <w:rPr>
          <w:rFonts w:ascii="楷体_GB2312" w:eastAsia="楷体_GB2312" w:hAnsi="宋体" w:hint="eastAsia"/>
          <w:b/>
          <w:color w:val="000000"/>
          <w:szCs w:val="24"/>
        </w:rPr>
        <w:br w:type="page"/>
      </w:r>
      <w:bookmarkStart w:id="645" w:name="_Toc279048580"/>
      <w:bookmarkStart w:id="646" w:name="_Toc279048452"/>
      <w:r>
        <w:rPr>
          <w:rFonts w:ascii="楷体_GB2312" w:eastAsia="楷体_GB2312" w:hAnsi="宋体" w:hint="eastAsia"/>
          <w:color w:val="000000"/>
          <w:szCs w:val="24"/>
        </w:rPr>
        <w:lastRenderedPageBreak/>
        <w:t>1.</w:t>
      </w:r>
      <w:bookmarkEnd w:id="644"/>
      <w:bookmarkEnd w:id="645"/>
      <w:bookmarkEnd w:id="646"/>
      <w:r>
        <w:rPr>
          <w:rFonts w:ascii="楷体_GB2312" w:eastAsia="楷体_GB2312" w:hAnsi="宋体" w:hint="eastAsia"/>
          <w:color w:val="000000"/>
          <w:szCs w:val="24"/>
          <w:lang w:eastAsia="zh-CN"/>
        </w:rPr>
        <w:t xml:space="preserve"> 总则</w:t>
      </w:r>
    </w:p>
    <w:p w:rsidR="00E30963" w:rsidRDefault="007705EF">
      <w:pPr>
        <w:pStyle w:val="2"/>
        <w:numPr>
          <w:ilvl w:val="1"/>
          <w:numId w:val="0"/>
        </w:numPr>
        <w:spacing w:line="240" w:lineRule="auto"/>
        <w:rPr>
          <w:rFonts w:ascii="楷体_GB2312" w:eastAsia="楷体_GB2312" w:hAnsi="宋体"/>
          <w:b w:val="0"/>
          <w:color w:val="000000"/>
          <w:sz w:val="24"/>
          <w:szCs w:val="24"/>
        </w:rPr>
      </w:pPr>
      <w:r>
        <w:rPr>
          <w:rFonts w:ascii="楷体_GB2312" w:eastAsia="楷体_GB2312" w:hAnsi="宋体" w:hint="eastAsia"/>
          <w:b w:val="0"/>
          <w:color w:val="000000"/>
          <w:sz w:val="24"/>
          <w:szCs w:val="24"/>
        </w:rPr>
        <w:t>1.1投标须知</w:t>
      </w:r>
    </w:p>
    <w:p w:rsidR="00E30963" w:rsidRDefault="007705EF">
      <w:pPr>
        <w:rPr>
          <w:rFonts w:ascii="楷体_GB2312" w:eastAsia="楷体_GB2312" w:hAnsi="宋体"/>
          <w:color w:val="000000"/>
          <w:kern w:val="30"/>
          <w:szCs w:val="24"/>
          <w:lang w:eastAsia="zh-CN"/>
        </w:rPr>
      </w:pPr>
      <w:r>
        <w:rPr>
          <w:rFonts w:ascii="楷体_GB2312" w:eastAsia="楷体_GB2312" w:hAnsi="宋体" w:hint="eastAsia"/>
          <w:b/>
          <w:color w:val="000000"/>
          <w:kern w:val="30"/>
          <w:szCs w:val="24"/>
          <w:lang w:eastAsia="zh-CN"/>
        </w:rPr>
        <w:t xml:space="preserve">1.1.1  </w:t>
      </w:r>
      <w:r>
        <w:rPr>
          <w:rFonts w:ascii="楷体_GB2312" w:eastAsia="楷体_GB2312" w:hAnsi="宋体" w:hint="eastAsia"/>
          <w:color w:val="000000"/>
          <w:kern w:val="30"/>
          <w:szCs w:val="24"/>
          <w:lang w:eastAsia="zh-CN"/>
        </w:rPr>
        <w:t>要求投标者仔细阅读标书文件中，技术部分的所有规定。由投标者提供的货物技术规范应与规范书中规定的要求相一致，投标者也可以推荐满足规范书中要求的类似定型产品，但必须提出详细的规范偏差。</w:t>
      </w:r>
      <w:r>
        <w:rPr>
          <w:rFonts w:ascii="楷体_GB2312" w:eastAsia="楷体_GB2312" w:hAnsi="宋体" w:hint="eastAsia"/>
          <w:color w:val="000000"/>
          <w:szCs w:val="24"/>
          <w:lang w:eastAsia="zh-CN"/>
        </w:rPr>
        <w:t>具体工程的技术要求将在招标文件及中标人的投标文件基础上，由供需双方进行签订详细技术协议，技术协议作为供货的依据。</w:t>
      </w:r>
    </w:p>
    <w:p w:rsidR="00E30963" w:rsidRDefault="007705EF">
      <w:pPr>
        <w:rPr>
          <w:rFonts w:ascii="楷体_GB2312" w:eastAsia="楷体_GB2312" w:hAnsi="宋体"/>
          <w:color w:val="000000"/>
          <w:szCs w:val="24"/>
          <w:lang w:eastAsia="zh-CN"/>
        </w:rPr>
      </w:pPr>
      <w:r>
        <w:rPr>
          <w:rFonts w:ascii="楷体_GB2312" w:eastAsia="楷体_GB2312" w:hAnsi="宋体" w:hint="eastAsia"/>
          <w:color w:val="000000"/>
          <w:szCs w:val="24"/>
          <w:lang w:eastAsia="zh-CN"/>
        </w:rPr>
        <w:t>1.1.2 本招标书技术部分是针对相关设备编制的。未尽事宜由招标方结合实际运行工况提出，由供需双方协商解决。</w:t>
      </w:r>
    </w:p>
    <w:p w:rsidR="00E30963" w:rsidRDefault="00E30963">
      <w:pPr>
        <w:ind w:left="802" w:hangingChars="333" w:hanging="802"/>
        <w:rPr>
          <w:rFonts w:ascii="楷体_GB2312" w:eastAsia="楷体_GB2312" w:hAnsi="宋体"/>
          <w:b/>
          <w:color w:val="000000"/>
          <w:szCs w:val="24"/>
          <w:lang w:eastAsia="zh-CN"/>
        </w:rPr>
      </w:pPr>
    </w:p>
    <w:p w:rsidR="00E30963" w:rsidRDefault="007705EF">
      <w:pPr>
        <w:pStyle w:val="2"/>
        <w:spacing w:line="240" w:lineRule="auto"/>
        <w:rPr>
          <w:rFonts w:ascii="楷体_GB2312" w:eastAsia="楷体_GB2312" w:hAnsi="宋体"/>
          <w:b w:val="0"/>
          <w:color w:val="000000"/>
          <w:sz w:val="24"/>
          <w:szCs w:val="24"/>
        </w:rPr>
      </w:pPr>
      <w:r>
        <w:rPr>
          <w:rFonts w:ascii="楷体_GB2312" w:eastAsia="楷体_GB2312" w:hAnsi="宋体" w:hint="eastAsia"/>
          <w:b w:val="0"/>
          <w:color w:val="000000"/>
          <w:sz w:val="24"/>
          <w:szCs w:val="24"/>
        </w:rPr>
        <w:t>1.2 卖方在投标时应提供的技术文件</w:t>
      </w:r>
    </w:p>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1.2.1 卖方应提供所投标产品的生产许可证、产品鉴定证书；</w:t>
      </w:r>
    </w:p>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1.2.2卖方应提供所投标产品的型式试验报告，保护软件版本号。</w:t>
      </w:r>
    </w:p>
    <w:p w:rsidR="00E30963" w:rsidRDefault="007705EF">
      <w:pPr>
        <w:ind w:left="698" w:hangingChars="291" w:hanging="698"/>
        <w:rPr>
          <w:rFonts w:ascii="楷体_GB2312" w:eastAsia="楷体_GB2312" w:hAnsi="宋体"/>
          <w:color w:val="000000"/>
          <w:szCs w:val="24"/>
          <w:lang w:eastAsia="zh-CN"/>
        </w:rPr>
      </w:pPr>
      <w:r>
        <w:rPr>
          <w:rFonts w:ascii="楷体_GB2312" w:eastAsia="楷体_GB2312" w:hAnsi="宋体" w:hint="eastAsia"/>
          <w:color w:val="000000"/>
          <w:szCs w:val="24"/>
          <w:lang w:eastAsia="zh-CN"/>
        </w:rPr>
        <w:t>1.2.3卖方应具备完整、有效的质量保证体系，并将有关的认证证明或质量保证模式提供给招标方。</w:t>
      </w:r>
    </w:p>
    <w:p w:rsidR="00E30963" w:rsidRDefault="007705EF">
      <w:pPr>
        <w:ind w:left="698" w:hangingChars="291" w:hanging="698"/>
        <w:rPr>
          <w:rFonts w:ascii="楷体_GB2312" w:eastAsia="楷体_GB2312" w:hAnsi="宋体"/>
          <w:color w:val="000000"/>
          <w:szCs w:val="24"/>
          <w:lang w:eastAsia="zh-CN"/>
        </w:rPr>
      </w:pPr>
      <w:r>
        <w:rPr>
          <w:rFonts w:ascii="楷体_GB2312" w:eastAsia="楷体_GB2312" w:hAnsi="宋体" w:hint="eastAsia"/>
          <w:color w:val="000000"/>
          <w:szCs w:val="24"/>
          <w:lang w:eastAsia="zh-CN"/>
        </w:rPr>
        <w:t>1.2.4投标者或供货厂(商)最近三年内同类设备的销售记录及履行类似供货合同(如信誉、质量、交货、服务等)的状况，如发现有不真实的情况，业主有权拒绝投标。</w:t>
      </w:r>
    </w:p>
    <w:p w:rsidR="00E30963" w:rsidRDefault="00E30963">
      <w:pPr>
        <w:ind w:leftChars="250" w:left="1298" w:hangingChars="291" w:hanging="698"/>
        <w:rPr>
          <w:rFonts w:ascii="楷体_GB2312" w:eastAsia="楷体_GB2312" w:hAnsi="宋体"/>
          <w:color w:val="000000"/>
          <w:szCs w:val="24"/>
        </w:rPr>
      </w:pPr>
    </w:p>
    <w:p w:rsidR="00E30963" w:rsidRDefault="007705EF">
      <w:pPr>
        <w:pStyle w:val="2"/>
        <w:spacing w:line="240" w:lineRule="auto"/>
        <w:rPr>
          <w:rFonts w:ascii="楷体_GB2312" w:eastAsia="楷体_GB2312" w:hAnsi="宋体"/>
          <w:b w:val="0"/>
          <w:color w:val="000000"/>
          <w:sz w:val="24"/>
          <w:szCs w:val="24"/>
        </w:rPr>
      </w:pPr>
      <w:r>
        <w:rPr>
          <w:rFonts w:ascii="楷体_GB2312" w:eastAsia="楷体_GB2312" w:hAnsi="宋体" w:hint="eastAsia"/>
          <w:b w:val="0"/>
          <w:color w:val="000000"/>
          <w:sz w:val="24"/>
          <w:szCs w:val="24"/>
        </w:rPr>
        <w:t>1.3  对设计图纸及说明书的要求</w:t>
      </w:r>
    </w:p>
    <w:p w:rsidR="00E30963" w:rsidRDefault="007705EF">
      <w:pPr>
        <w:ind w:left="799" w:hangingChars="333" w:hanging="799"/>
        <w:rPr>
          <w:rStyle w:val="afc"/>
          <w:rFonts w:ascii="楷体_GB2312" w:eastAsia="楷体_GB2312" w:hAnsi="宋体"/>
          <w:color w:val="000000"/>
          <w:szCs w:val="24"/>
        </w:rPr>
      </w:pPr>
      <w:r>
        <w:rPr>
          <w:rStyle w:val="afc"/>
          <w:rFonts w:ascii="楷体_GB2312" w:eastAsia="楷体_GB2312" w:hAnsi="宋体" w:hint="eastAsia"/>
          <w:color w:val="000000"/>
          <w:szCs w:val="24"/>
          <w:lang w:eastAsia="zh-CN"/>
        </w:rPr>
        <w:t>1.3.1  投标者应按下文合同规定时间提交用于变电站设计、现场安装、运行及维护方面的图纸、说明书、试验报告及技术数据。</w:t>
      </w:r>
    </w:p>
    <w:p w:rsidR="00E30963" w:rsidRDefault="007705EF">
      <w:pPr>
        <w:ind w:left="799" w:hangingChars="333" w:hanging="799"/>
        <w:rPr>
          <w:rStyle w:val="afc"/>
          <w:rFonts w:ascii="楷体_GB2312" w:eastAsia="楷体_GB2312" w:hAnsi="宋体"/>
          <w:color w:val="000000"/>
          <w:szCs w:val="24"/>
          <w:lang w:eastAsia="zh-CN"/>
        </w:rPr>
      </w:pPr>
      <w:r>
        <w:rPr>
          <w:rStyle w:val="afc"/>
          <w:rFonts w:ascii="楷体_GB2312" w:eastAsia="楷体_GB2312" w:hAnsi="宋体" w:hint="eastAsia"/>
          <w:color w:val="000000"/>
          <w:szCs w:val="24"/>
          <w:lang w:eastAsia="zh-CN"/>
        </w:rPr>
        <w:t>1.3.2  设计图纸、说明书等交付份数和时间详见招标文件。</w:t>
      </w:r>
    </w:p>
    <w:p w:rsidR="00E30963" w:rsidRDefault="00E30963">
      <w:pPr>
        <w:rPr>
          <w:rFonts w:ascii="楷体_GB2312" w:eastAsia="楷体_GB2312" w:hAnsi="宋体"/>
          <w:b/>
          <w:color w:val="000000"/>
          <w:szCs w:val="24"/>
        </w:rPr>
      </w:pPr>
    </w:p>
    <w:p w:rsidR="00E30963" w:rsidRDefault="007705EF">
      <w:pPr>
        <w:numPr>
          <w:ilvl w:val="0"/>
          <w:numId w:val="40"/>
        </w:numPr>
        <w:jc w:val="both"/>
        <w:outlineLvl w:val="0"/>
        <w:rPr>
          <w:rFonts w:ascii="楷体_GB2312" w:eastAsia="楷体_GB2312" w:hAnsi="宋体"/>
          <w:color w:val="000000"/>
          <w:szCs w:val="24"/>
        </w:rPr>
      </w:pPr>
      <w:r>
        <w:rPr>
          <w:rFonts w:ascii="楷体_GB2312" w:eastAsia="楷体_GB2312" w:hAnsi="宋体" w:hint="eastAsia"/>
          <w:color w:val="000000"/>
          <w:szCs w:val="24"/>
          <w:lang w:eastAsia="zh-CN"/>
        </w:rPr>
        <w:t>范围</w:t>
      </w:r>
    </w:p>
    <w:p w:rsidR="00E30963" w:rsidRDefault="007705EF">
      <w:pPr>
        <w:numPr>
          <w:ilvl w:val="1"/>
          <w:numId w:val="40"/>
        </w:numPr>
        <w:jc w:val="both"/>
        <w:rPr>
          <w:rFonts w:ascii="楷体_GB2312" w:eastAsia="楷体_GB2312" w:hAnsi="宋体"/>
          <w:color w:val="000000"/>
          <w:szCs w:val="24"/>
        </w:rPr>
      </w:pPr>
      <w:r>
        <w:rPr>
          <w:rFonts w:ascii="楷体_GB2312" w:eastAsia="楷体_GB2312" w:hAnsi="宋体" w:hint="eastAsia"/>
          <w:color w:val="000000"/>
          <w:szCs w:val="24"/>
          <w:lang w:eastAsia="zh-CN"/>
        </w:rPr>
        <w:t>供货范围</w:t>
      </w:r>
    </w:p>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2.1.1详见招标文件设备清单。</w:t>
      </w:r>
    </w:p>
    <w:tbl>
      <w:tblPr>
        <w:tblW w:w="0" w:type="auto"/>
        <w:tblBorders>
          <w:top w:val="single" w:sz="6" w:space="0" w:color="auto"/>
          <w:bottom w:val="single" w:sz="6" w:space="0" w:color="auto"/>
        </w:tblBorders>
        <w:tblLayout w:type="fixed"/>
        <w:tblCellMar>
          <w:left w:w="28" w:type="dxa"/>
          <w:right w:w="28" w:type="dxa"/>
        </w:tblCellMar>
        <w:tblLook w:val="04A0"/>
      </w:tblPr>
      <w:tblGrid>
        <w:gridCol w:w="2728"/>
        <w:gridCol w:w="3100"/>
        <w:gridCol w:w="1000"/>
        <w:gridCol w:w="2200"/>
      </w:tblGrid>
      <w:tr w:rsidR="00E30963">
        <w:tc>
          <w:tcPr>
            <w:tcW w:w="2728" w:type="dxa"/>
            <w:tcBorders>
              <w:top w:val="single" w:sz="6" w:space="0" w:color="auto"/>
              <w:left w:val="single" w:sz="6" w:space="0" w:color="auto"/>
              <w:bottom w:val="single" w:sz="6" w:space="0" w:color="auto"/>
              <w:right w:val="single" w:sz="6" w:space="0" w:color="auto"/>
            </w:tcBorders>
            <w:vAlign w:val="center"/>
          </w:tcPr>
          <w:p w:rsidR="00E30963" w:rsidRDefault="007705EF">
            <w:pPr>
              <w:jc w:val="center"/>
              <w:rPr>
                <w:rFonts w:ascii="楷体_GB2312" w:eastAsia="楷体_GB2312" w:hAnsi="宋体"/>
                <w:color w:val="000000"/>
                <w:szCs w:val="24"/>
              </w:rPr>
            </w:pPr>
            <w:r>
              <w:rPr>
                <w:rFonts w:ascii="楷体_GB2312" w:eastAsia="楷体_GB2312" w:hAnsi="宋体" w:hint="eastAsia"/>
                <w:color w:val="000000"/>
                <w:szCs w:val="24"/>
                <w:lang w:eastAsia="zh-CN"/>
              </w:rPr>
              <w:t>设备名称</w:t>
            </w:r>
          </w:p>
        </w:tc>
        <w:tc>
          <w:tcPr>
            <w:tcW w:w="3100" w:type="dxa"/>
            <w:tcBorders>
              <w:top w:val="single" w:sz="6" w:space="0" w:color="auto"/>
              <w:left w:val="nil"/>
              <w:bottom w:val="single" w:sz="6" w:space="0" w:color="auto"/>
              <w:right w:val="nil"/>
            </w:tcBorders>
            <w:vAlign w:val="center"/>
          </w:tcPr>
          <w:p w:rsidR="00E30963" w:rsidRDefault="007705EF">
            <w:pPr>
              <w:jc w:val="center"/>
              <w:rPr>
                <w:rFonts w:ascii="楷体_GB2312" w:eastAsia="楷体_GB2312" w:hAnsi="宋体"/>
                <w:color w:val="000000"/>
                <w:szCs w:val="24"/>
              </w:rPr>
            </w:pPr>
            <w:r>
              <w:rPr>
                <w:rFonts w:ascii="楷体_GB2312" w:eastAsia="楷体_GB2312" w:hAnsi="宋体" w:hint="eastAsia"/>
                <w:color w:val="000000"/>
                <w:szCs w:val="24"/>
                <w:lang w:eastAsia="zh-CN"/>
              </w:rPr>
              <w:t>具体装置及说明</w:t>
            </w:r>
          </w:p>
        </w:tc>
        <w:tc>
          <w:tcPr>
            <w:tcW w:w="1000" w:type="dxa"/>
            <w:tcBorders>
              <w:top w:val="single" w:sz="6" w:space="0" w:color="auto"/>
              <w:left w:val="single" w:sz="6" w:space="0" w:color="auto"/>
              <w:bottom w:val="single" w:sz="6" w:space="0" w:color="auto"/>
              <w:right w:val="single" w:sz="6" w:space="0" w:color="auto"/>
            </w:tcBorders>
            <w:vAlign w:val="center"/>
          </w:tcPr>
          <w:p w:rsidR="00E30963" w:rsidRDefault="007705EF">
            <w:pPr>
              <w:jc w:val="center"/>
              <w:rPr>
                <w:rFonts w:ascii="楷体_GB2312" w:eastAsia="楷体_GB2312" w:hAnsi="宋体"/>
                <w:color w:val="000000"/>
                <w:szCs w:val="24"/>
              </w:rPr>
            </w:pPr>
            <w:r>
              <w:rPr>
                <w:rFonts w:ascii="楷体_GB2312" w:eastAsia="楷体_GB2312" w:hAnsi="宋体" w:hint="eastAsia"/>
                <w:color w:val="000000"/>
                <w:szCs w:val="24"/>
                <w:lang w:eastAsia="zh-CN"/>
              </w:rPr>
              <w:t>数量</w:t>
            </w:r>
          </w:p>
        </w:tc>
        <w:tc>
          <w:tcPr>
            <w:tcW w:w="2200" w:type="dxa"/>
            <w:tcBorders>
              <w:top w:val="single" w:sz="6" w:space="0" w:color="auto"/>
              <w:left w:val="nil"/>
              <w:bottom w:val="single" w:sz="6" w:space="0" w:color="auto"/>
              <w:right w:val="single" w:sz="4" w:space="0" w:color="auto"/>
            </w:tcBorders>
            <w:vAlign w:val="center"/>
          </w:tcPr>
          <w:p w:rsidR="00E30963" w:rsidRDefault="007705EF">
            <w:pPr>
              <w:jc w:val="center"/>
              <w:rPr>
                <w:rFonts w:ascii="楷体_GB2312" w:eastAsia="楷体_GB2312" w:hAnsi="宋体"/>
                <w:color w:val="000000"/>
                <w:szCs w:val="24"/>
              </w:rPr>
            </w:pPr>
            <w:r>
              <w:rPr>
                <w:rFonts w:ascii="楷体_GB2312" w:eastAsia="楷体_GB2312" w:hAnsi="宋体" w:hint="eastAsia"/>
                <w:color w:val="000000"/>
                <w:szCs w:val="24"/>
                <w:lang w:eastAsia="zh-CN"/>
              </w:rPr>
              <w:t>备注</w:t>
            </w:r>
          </w:p>
        </w:tc>
      </w:tr>
      <w:tr w:rsidR="00E30963">
        <w:trPr>
          <w:cantSplit/>
          <w:trHeight w:val="434"/>
        </w:trPr>
        <w:tc>
          <w:tcPr>
            <w:tcW w:w="2728" w:type="dxa"/>
            <w:tcBorders>
              <w:top w:val="single" w:sz="6" w:space="0" w:color="auto"/>
              <w:left w:val="single" w:sz="6" w:space="0" w:color="auto"/>
              <w:bottom w:val="single" w:sz="6" w:space="0" w:color="auto"/>
              <w:right w:val="single" w:sz="6" w:space="0" w:color="auto"/>
            </w:tcBorders>
            <w:vAlign w:val="center"/>
          </w:tcPr>
          <w:p w:rsidR="00E30963" w:rsidRDefault="007705EF">
            <w:pPr>
              <w:jc w:val="center"/>
              <w:rPr>
                <w:rFonts w:ascii="楷体_GB2312" w:eastAsia="楷体_GB2312" w:hAnsi="宋体"/>
                <w:color w:val="000000"/>
                <w:szCs w:val="24"/>
              </w:rPr>
            </w:pPr>
            <w:r>
              <w:rPr>
                <w:rFonts w:ascii="楷体_GB2312" w:eastAsia="楷体_GB2312" w:hAnsi="宋体" w:hint="eastAsia"/>
                <w:color w:val="000000"/>
                <w:szCs w:val="24"/>
                <w:lang w:eastAsia="zh-CN"/>
              </w:rPr>
              <w:t>35kV线路光纤差动保护</w:t>
            </w:r>
          </w:p>
        </w:tc>
        <w:tc>
          <w:tcPr>
            <w:tcW w:w="3100" w:type="dxa"/>
            <w:tcBorders>
              <w:top w:val="single" w:sz="6" w:space="0" w:color="auto"/>
              <w:left w:val="nil"/>
              <w:bottom w:val="single" w:sz="6" w:space="0" w:color="auto"/>
              <w:right w:val="nil"/>
            </w:tcBorders>
            <w:vAlign w:val="center"/>
          </w:tcPr>
          <w:p w:rsidR="00E30963" w:rsidRDefault="007705EF">
            <w:pPr>
              <w:jc w:val="center"/>
              <w:rPr>
                <w:rFonts w:ascii="楷体_GB2312" w:eastAsia="楷体_GB2312" w:hAnsi="宋体"/>
                <w:color w:val="000000"/>
                <w:szCs w:val="24"/>
              </w:rPr>
            </w:pPr>
            <w:r>
              <w:rPr>
                <w:rFonts w:ascii="楷体_GB2312" w:eastAsia="楷体_GB2312" w:hAnsi="宋体" w:hint="eastAsia"/>
                <w:color w:val="000000"/>
                <w:szCs w:val="24"/>
                <w:lang w:eastAsia="zh-CN"/>
              </w:rPr>
              <w:t>线路长度小于8km</w:t>
            </w:r>
          </w:p>
        </w:tc>
        <w:tc>
          <w:tcPr>
            <w:tcW w:w="1000" w:type="dxa"/>
            <w:tcBorders>
              <w:top w:val="single" w:sz="6" w:space="0" w:color="auto"/>
              <w:left w:val="single" w:sz="6" w:space="0" w:color="auto"/>
              <w:bottom w:val="single" w:sz="6" w:space="0" w:color="auto"/>
              <w:right w:val="single" w:sz="6" w:space="0" w:color="auto"/>
            </w:tcBorders>
            <w:vAlign w:val="center"/>
          </w:tcPr>
          <w:p w:rsidR="00E30963" w:rsidRDefault="007705EF">
            <w:pPr>
              <w:jc w:val="center"/>
              <w:rPr>
                <w:rFonts w:ascii="楷体_GB2312" w:eastAsia="楷体_GB2312" w:hAnsi="宋体"/>
                <w:color w:val="000000"/>
                <w:szCs w:val="24"/>
              </w:rPr>
            </w:pPr>
            <w:r>
              <w:rPr>
                <w:rFonts w:ascii="楷体_GB2312" w:eastAsia="楷体_GB2312" w:hAnsi="宋体" w:hint="eastAsia"/>
                <w:color w:val="000000"/>
                <w:szCs w:val="24"/>
                <w:lang w:eastAsia="zh-CN"/>
              </w:rPr>
              <w:t>2</w:t>
            </w:r>
          </w:p>
        </w:tc>
        <w:tc>
          <w:tcPr>
            <w:tcW w:w="2200" w:type="dxa"/>
            <w:tcBorders>
              <w:top w:val="single" w:sz="6" w:space="0" w:color="auto"/>
              <w:left w:val="nil"/>
              <w:bottom w:val="single" w:sz="6" w:space="0" w:color="auto"/>
              <w:right w:val="single" w:sz="4" w:space="0" w:color="auto"/>
            </w:tcBorders>
            <w:vAlign w:val="center"/>
          </w:tcPr>
          <w:p w:rsidR="00E30963" w:rsidRDefault="00E30963">
            <w:pPr>
              <w:jc w:val="center"/>
              <w:rPr>
                <w:rFonts w:ascii="楷体_GB2312" w:eastAsia="楷体_GB2312" w:hAnsi="宋体"/>
                <w:color w:val="000000"/>
                <w:szCs w:val="24"/>
              </w:rPr>
            </w:pPr>
          </w:p>
        </w:tc>
      </w:tr>
      <w:tr w:rsidR="00E30963">
        <w:trPr>
          <w:trHeight w:val="427"/>
        </w:trPr>
        <w:tc>
          <w:tcPr>
            <w:tcW w:w="2728" w:type="dxa"/>
            <w:tcBorders>
              <w:top w:val="single" w:sz="6" w:space="0" w:color="auto"/>
              <w:left w:val="single" w:sz="6" w:space="0" w:color="auto"/>
              <w:bottom w:val="single" w:sz="6" w:space="0" w:color="auto"/>
              <w:right w:val="single" w:sz="6" w:space="0" w:color="auto"/>
            </w:tcBorders>
            <w:vAlign w:val="center"/>
          </w:tcPr>
          <w:p w:rsidR="00E30963" w:rsidRDefault="007705EF">
            <w:pPr>
              <w:jc w:val="center"/>
              <w:rPr>
                <w:rFonts w:ascii="楷体_GB2312" w:eastAsia="楷体_GB2312" w:hAnsi="宋体"/>
                <w:color w:val="000000"/>
                <w:szCs w:val="24"/>
              </w:rPr>
            </w:pPr>
            <w:r>
              <w:rPr>
                <w:rFonts w:ascii="楷体_GB2312" w:eastAsia="楷体_GB2312" w:hAnsi="宋体" w:hint="eastAsia"/>
                <w:color w:val="000000"/>
                <w:szCs w:val="24"/>
                <w:lang w:eastAsia="zh-CN"/>
              </w:rPr>
              <w:t>35kV线路后备保护</w:t>
            </w:r>
          </w:p>
        </w:tc>
        <w:tc>
          <w:tcPr>
            <w:tcW w:w="3100" w:type="dxa"/>
            <w:tcBorders>
              <w:top w:val="single" w:sz="6" w:space="0" w:color="auto"/>
              <w:left w:val="nil"/>
              <w:bottom w:val="single" w:sz="6" w:space="0" w:color="auto"/>
              <w:right w:val="nil"/>
            </w:tcBorders>
            <w:vAlign w:val="center"/>
          </w:tcPr>
          <w:p w:rsidR="00E30963" w:rsidRDefault="007705EF">
            <w:pPr>
              <w:jc w:val="center"/>
              <w:rPr>
                <w:rFonts w:ascii="楷体_GB2312" w:eastAsia="楷体_GB2312" w:hAnsi="宋体"/>
                <w:color w:val="000000"/>
                <w:szCs w:val="24"/>
              </w:rPr>
            </w:pPr>
            <w:r>
              <w:rPr>
                <w:rFonts w:ascii="楷体_GB2312" w:eastAsia="楷体_GB2312" w:hAnsi="宋体" w:hint="eastAsia"/>
                <w:color w:val="000000"/>
                <w:szCs w:val="24"/>
                <w:lang w:eastAsia="zh-CN"/>
              </w:rPr>
              <w:t>保护、测控一体化装置</w:t>
            </w:r>
          </w:p>
        </w:tc>
        <w:tc>
          <w:tcPr>
            <w:tcW w:w="1000" w:type="dxa"/>
            <w:tcBorders>
              <w:top w:val="single" w:sz="6" w:space="0" w:color="auto"/>
              <w:left w:val="single" w:sz="6" w:space="0" w:color="auto"/>
              <w:bottom w:val="single" w:sz="6" w:space="0" w:color="auto"/>
              <w:right w:val="single" w:sz="6" w:space="0" w:color="auto"/>
            </w:tcBorders>
            <w:vAlign w:val="center"/>
          </w:tcPr>
          <w:p w:rsidR="00E30963" w:rsidRDefault="007705EF">
            <w:pPr>
              <w:jc w:val="center"/>
              <w:rPr>
                <w:rFonts w:ascii="楷体_GB2312" w:eastAsia="楷体_GB2312" w:hAnsi="宋体"/>
                <w:color w:val="000000"/>
                <w:szCs w:val="24"/>
              </w:rPr>
            </w:pPr>
            <w:r>
              <w:rPr>
                <w:rFonts w:ascii="楷体_GB2312" w:eastAsia="楷体_GB2312" w:hAnsi="宋体" w:hint="eastAsia"/>
                <w:color w:val="000000"/>
                <w:szCs w:val="24"/>
                <w:lang w:eastAsia="zh-CN"/>
              </w:rPr>
              <w:t>2</w:t>
            </w:r>
          </w:p>
        </w:tc>
        <w:tc>
          <w:tcPr>
            <w:tcW w:w="2200" w:type="dxa"/>
            <w:tcBorders>
              <w:top w:val="single" w:sz="6" w:space="0" w:color="auto"/>
              <w:left w:val="nil"/>
              <w:bottom w:val="single" w:sz="6" w:space="0" w:color="auto"/>
              <w:right w:val="single" w:sz="4" w:space="0" w:color="auto"/>
            </w:tcBorders>
            <w:vAlign w:val="center"/>
          </w:tcPr>
          <w:p w:rsidR="00E30963" w:rsidRDefault="00E30963">
            <w:pPr>
              <w:jc w:val="center"/>
              <w:rPr>
                <w:rFonts w:ascii="楷体_GB2312" w:eastAsia="楷体_GB2312" w:hAnsi="宋体"/>
                <w:color w:val="000000"/>
                <w:szCs w:val="24"/>
              </w:rPr>
            </w:pPr>
          </w:p>
        </w:tc>
      </w:tr>
    </w:tbl>
    <w:p w:rsidR="00E30963" w:rsidRDefault="00E30963">
      <w:pPr>
        <w:rPr>
          <w:rFonts w:ascii="楷体_GB2312" w:eastAsia="楷体_GB2312" w:hAnsi="宋体"/>
          <w:b/>
          <w:color w:val="000000"/>
          <w:szCs w:val="24"/>
        </w:rPr>
      </w:pPr>
    </w:p>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2.1.2卖方提供的设备应包括主设备及运行所必需的辅助设备</w:t>
      </w:r>
    </w:p>
    <w:p w:rsidR="00E30963" w:rsidRDefault="007705EF">
      <w:pPr>
        <w:numPr>
          <w:ilvl w:val="1"/>
          <w:numId w:val="40"/>
        </w:numPr>
        <w:jc w:val="both"/>
        <w:rPr>
          <w:rFonts w:ascii="楷体_GB2312" w:eastAsia="楷体_GB2312" w:hAnsi="宋体"/>
          <w:color w:val="000000"/>
          <w:szCs w:val="24"/>
        </w:rPr>
      </w:pPr>
      <w:r>
        <w:rPr>
          <w:rFonts w:ascii="楷体_GB2312" w:eastAsia="楷体_GB2312" w:hAnsi="宋体" w:hint="eastAsia"/>
          <w:color w:val="000000"/>
          <w:szCs w:val="24"/>
          <w:lang w:eastAsia="zh-CN"/>
        </w:rPr>
        <w:t xml:space="preserve"> 工作范围</w:t>
      </w:r>
    </w:p>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 xml:space="preserve">    卖方要为产品设计、制造、装配、工厂试验、现场投运负责, 包括:</w:t>
      </w:r>
    </w:p>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 xml:space="preserve">    a)  提供合同内所有设备及相关配套设备</w:t>
      </w:r>
    </w:p>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 xml:space="preserve">    b)  出厂试验</w:t>
      </w:r>
    </w:p>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 xml:space="preserve">    c)  发货</w:t>
      </w:r>
    </w:p>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d)  培训</w:t>
      </w:r>
    </w:p>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 xml:space="preserve">    e)  备品备件、试验议器议表、专用工具</w:t>
      </w:r>
    </w:p>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lastRenderedPageBreak/>
        <w:t xml:space="preserve">    f)  一年保证期(从投产日开始)</w:t>
      </w:r>
    </w:p>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 xml:space="preserve">    g)  所有文件资料</w:t>
      </w:r>
    </w:p>
    <w:p w:rsidR="00E30963" w:rsidRDefault="007705EF">
      <w:pPr>
        <w:numPr>
          <w:ilvl w:val="0"/>
          <w:numId w:val="41"/>
        </w:numPr>
        <w:jc w:val="both"/>
        <w:rPr>
          <w:rFonts w:ascii="楷体_GB2312" w:eastAsia="楷体_GB2312" w:hAnsi="宋体"/>
          <w:color w:val="000000"/>
          <w:szCs w:val="24"/>
        </w:rPr>
      </w:pPr>
      <w:r>
        <w:rPr>
          <w:rFonts w:ascii="楷体_GB2312" w:eastAsia="楷体_GB2312" w:hAnsi="宋体" w:hint="eastAsia"/>
          <w:color w:val="000000"/>
          <w:szCs w:val="24"/>
          <w:lang w:eastAsia="zh-CN"/>
        </w:rPr>
        <w:t xml:space="preserve"> 图纸和手册</w:t>
      </w:r>
    </w:p>
    <w:p w:rsidR="00E30963" w:rsidRDefault="00E30963">
      <w:pPr>
        <w:ind w:left="432"/>
        <w:jc w:val="both"/>
        <w:rPr>
          <w:rFonts w:ascii="楷体_GB2312" w:eastAsia="楷体_GB2312" w:hAnsi="宋体"/>
          <w:color w:val="000000"/>
          <w:szCs w:val="24"/>
        </w:rPr>
      </w:pPr>
    </w:p>
    <w:p w:rsidR="00E30963" w:rsidRDefault="007705EF">
      <w:pPr>
        <w:numPr>
          <w:ilvl w:val="0"/>
          <w:numId w:val="40"/>
        </w:numPr>
        <w:jc w:val="both"/>
        <w:outlineLvl w:val="0"/>
        <w:rPr>
          <w:rFonts w:ascii="楷体_GB2312" w:eastAsia="楷体_GB2312" w:hAnsi="宋体"/>
          <w:color w:val="000000"/>
          <w:szCs w:val="24"/>
        </w:rPr>
      </w:pPr>
      <w:r>
        <w:rPr>
          <w:rFonts w:ascii="楷体_GB2312" w:eastAsia="楷体_GB2312" w:hAnsi="宋体" w:hint="eastAsia"/>
          <w:color w:val="000000"/>
          <w:szCs w:val="24"/>
          <w:lang w:eastAsia="zh-CN"/>
        </w:rPr>
        <w:t>规范和标准</w:t>
      </w:r>
    </w:p>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 xml:space="preserve">    卖方提供的保护设备应符合, 但不限于以下规范和标准（包括修改的最新版及增添版。）</w:t>
      </w:r>
    </w:p>
    <w:p w:rsidR="00E30963" w:rsidRDefault="007705EF" w:rsidP="00DB3F9D">
      <w:pPr>
        <w:ind w:firstLineChars="192" w:firstLine="461"/>
        <w:rPr>
          <w:rFonts w:ascii="楷体_GB2312" w:eastAsia="楷体_GB2312" w:hAnsi="宋体"/>
          <w:color w:val="000000"/>
          <w:szCs w:val="24"/>
        </w:rPr>
      </w:pPr>
      <w:r>
        <w:rPr>
          <w:rFonts w:ascii="楷体_GB2312" w:eastAsia="楷体_GB2312" w:hAnsi="宋体" w:hint="eastAsia"/>
          <w:color w:val="000000"/>
          <w:szCs w:val="24"/>
          <w:lang w:eastAsia="zh-CN"/>
        </w:rPr>
        <w:t xml:space="preserve"> GB14285-2006  “继电保护和安全自动装置技术规程”。</w:t>
      </w:r>
    </w:p>
    <w:p w:rsidR="00E30963" w:rsidRDefault="007705EF">
      <w:pPr>
        <w:ind w:firstLine="576"/>
        <w:rPr>
          <w:rFonts w:ascii="楷体_GB2312" w:eastAsia="楷体_GB2312" w:hAnsi="宋体"/>
          <w:color w:val="000000"/>
          <w:szCs w:val="24"/>
        </w:rPr>
      </w:pPr>
      <w:r>
        <w:rPr>
          <w:rFonts w:ascii="楷体_GB2312" w:eastAsia="楷体_GB2312" w:hAnsi="宋体" w:hint="eastAsia"/>
          <w:color w:val="000000"/>
          <w:szCs w:val="24"/>
          <w:lang w:eastAsia="zh-CN"/>
        </w:rPr>
        <w:t>DL/T587-1996 微机继电保护装置运行管理规程</w:t>
      </w:r>
    </w:p>
    <w:p w:rsidR="00E30963" w:rsidRDefault="007705EF">
      <w:pPr>
        <w:ind w:firstLine="576"/>
        <w:rPr>
          <w:rFonts w:ascii="楷体_GB2312" w:eastAsia="楷体_GB2312" w:hAnsi="宋体"/>
          <w:color w:val="000000"/>
          <w:szCs w:val="24"/>
        </w:rPr>
      </w:pPr>
      <w:r>
        <w:rPr>
          <w:rFonts w:ascii="楷体_GB2312" w:eastAsia="楷体_GB2312" w:hAnsi="宋体" w:hint="eastAsia"/>
          <w:color w:val="000000"/>
          <w:szCs w:val="24"/>
          <w:lang w:eastAsia="zh-CN"/>
        </w:rPr>
        <w:t>DL/T559-94 220-500KV电网继电保护装置运行整定规程</w:t>
      </w:r>
    </w:p>
    <w:p w:rsidR="00E30963" w:rsidRDefault="007705EF">
      <w:pPr>
        <w:ind w:firstLine="576"/>
        <w:rPr>
          <w:rFonts w:ascii="楷体_GB2312" w:eastAsia="楷体_GB2312" w:hAnsi="宋体"/>
          <w:color w:val="000000"/>
          <w:szCs w:val="24"/>
        </w:rPr>
      </w:pPr>
      <w:r>
        <w:rPr>
          <w:rFonts w:ascii="楷体_GB2312" w:eastAsia="楷体_GB2312" w:hAnsi="宋体" w:hint="eastAsia"/>
          <w:color w:val="000000"/>
          <w:szCs w:val="24"/>
          <w:lang w:eastAsia="zh-CN"/>
        </w:rPr>
        <w:t>DL/T584-95 3-110KV电网继电保护装置运行整定规程</w:t>
      </w:r>
    </w:p>
    <w:p w:rsidR="00E30963" w:rsidRDefault="007705EF">
      <w:pPr>
        <w:ind w:firstLine="576"/>
        <w:rPr>
          <w:rFonts w:ascii="楷体_GB2312" w:eastAsia="楷体_GB2312" w:hAnsi="宋体"/>
          <w:color w:val="000000"/>
          <w:szCs w:val="24"/>
        </w:rPr>
      </w:pPr>
      <w:r>
        <w:rPr>
          <w:rFonts w:ascii="楷体_GB2312" w:eastAsia="楷体_GB2312" w:hAnsi="宋体" w:hint="eastAsia"/>
          <w:color w:val="000000"/>
          <w:szCs w:val="24"/>
          <w:lang w:eastAsia="zh-CN"/>
        </w:rPr>
        <w:t>电力系统继电保护及安全自动装置反事故措施要点</w:t>
      </w:r>
    </w:p>
    <w:p w:rsidR="00E30963" w:rsidRDefault="007705EF">
      <w:pPr>
        <w:ind w:firstLine="576"/>
        <w:rPr>
          <w:rFonts w:ascii="楷体_GB2312" w:eastAsia="楷体_GB2312" w:hAnsi="宋体"/>
          <w:color w:val="000000"/>
          <w:szCs w:val="24"/>
        </w:rPr>
      </w:pPr>
      <w:r>
        <w:rPr>
          <w:rFonts w:ascii="楷体_GB2312" w:eastAsia="楷体_GB2312" w:hAnsi="宋体" w:hint="eastAsia"/>
          <w:color w:val="000000"/>
          <w:szCs w:val="24"/>
          <w:lang w:eastAsia="zh-CN"/>
        </w:rPr>
        <w:t>防止电力生产重大事故的二十五项重点要求</w:t>
      </w:r>
    </w:p>
    <w:p w:rsidR="00E30963" w:rsidRDefault="007705EF">
      <w:pPr>
        <w:ind w:firstLine="540"/>
        <w:rPr>
          <w:rFonts w:ascii="楷体_GB2312" w:eastAsia="楷体_GB2312" w:hAnsi="宋体"/>
          <w:color w:val="000000"/>
          <w:szCs w:val="24"/>
        </w:rPr>
      </w:pPr>
      <w:r>
        <w:rPr>
          <w:rFonts w:ascii="楷体_GB2312" w:eastAsia="楷体_GB2312" w:hAnsi="宋体" w:hint="eastAsia"/>
          <w:color w:val="000000"/>
          <w:szCs w:val="24"/>
          <w:lang w:eastAsia="zh-CN"/>
        </w:rPr>
        <w:t>电力系统继电保护及安全自动装置反事故措施要点</w:t>
      </w:r>
    </w:p>
    <w:p w:rsidR="00E30963" w:rsidRDefault="007705EF">
      <w:pPr>
        <w:ind w:firstLine="540"/>
        <w:rPr>
          <w:rFonts w:ascii="楷体_GB2312" w:eastAsia="楷体_GB2312" w:hAnsi="宋体"/>
          <w:color w:val="000000"/>
          <w:szCs w:val="24"/>
        </w:rPr>
      </w:pPr>
      <w:r>
        <w:rPr>
          <w:rFonts w:ascii="楷体_GB2312" w:eastAsia="楷体_GB2312" w:hAnsi="宋体" w:hint="eastAsia"/>
          <w:color w:val="000000"/>
          <w:szCs w:val="24"/>
          <w:lang w:eastAsia="zh-CN"/>
        </w:rPr>
        <w:t>防止电力生产重大事故的二十五项重点要求实施细则</w:t>
      </w:r>
    </w:p>
    <w:p w:rsidR="00E30963" w:rsidRDefault="007705EF">
      <w:pPr>
        <w:ind w:firstLine="540"/>
        <w:rPr>
          <w:rFonts w:ascii="楷体_GB2312" w:eastAsia="楷体_GB2312" w:hAnsi="宋体"/>
          <w:color w:val="000000"/>
          <w:szCs w:val="24"/>
        </w:rPr>
      </w:pPr>
      <w:r>
        <w:rPr>
          <w:rFonts w:ascii="楷体_GB2312" w:eastAsia="楷体_GB2312" w:hAnsi="宋体" w:hint="eastAsia"/>
          <w:color w:val="000000"/>
          <w:szCs w:val="24"/>
          <w:lang w:eastAsia="zh-CN"/>
        </w:rPr>
        <w:t>国家电网公司十八项电网重大反事故措施</w:t>
      </w:r>
    </w:p>
    <w:p w:rsidR="00E30963" w:rsidRDefault="007705EF">
      <w:pPr>
        <w:ind w:firstLine="576"/>
        <w:rPr>
          <w:rFonts w:ascii="楷体_GB2312" w:eastAsia="楷体_GB2312" w:hAnsi="宋体"/>
          <w:color w:val="000000"/>
          <w:szCs w:val="24"/>
        </w:rPr>
      </w:pPr>
      <w:r>
        <w:rPr>
          <w:rFonts w:ascii="楷体_GB2312" w:eastAsia="楷体_GB2312" w:hAnsi="宋体" w:hint="eastAsia"/>
          <w:color w:val="000000"/>
          <w:szCs w:val="24"/>
          <w:lang w:eastAsia="zh-CN"/>
        </w:rPr>
        <w:t>DL478-92 静态继电保护及安全自动装置通用技术条件</w:t>
      </w:r>
    </w:p>
    <w:p w:rsidR="00E30963" w:rsidRDefault="007705EF">
      <w:pPr>
        <w:ind w:firstLine="576"/>
        <w:rPr>
          <w:rFonts w:ascii="楷体_GB2312" w:eastAsia="楷体_GB2312" w:hAnsi="宋体"/>
          <w:color w:val="000000"/>
          <w:szCs w:val="24"/>
        </w:rPr>
      </w:pPr>
      <w:r>
        <w:rPr>
          <w:rFonts w:ascii="楷体_GB2312" w:eastAsia="楷体_GB2312" w:hAnsi="宋体" w:hint="eastAsia"/>
          <w:color w:val="000000"/>
          <w:szCs w:val="24"/>
          <w:lang w:eastAsia="zh-CN"/>
        </w:rPr>
        <w:t>DL/T667-1999 远动设备及系统第5部分 传输规约 第103篇 继电保护设备信息接口配套标准</w:t>
      </w:r>
    </w:p>
    <w:p w:rsidR="00E30963" w:rsidRDefault="007705EF">
      <w:pPr>
        <w:ind w:firstLine="576"/>
        <w:rPr>
          <w:rFonts w:ascii="楷体_GB2312" w:eastAsia="楷体_GB2312" w:hAnsi="宋体"/>
          <w:color w:val="000000"/>
          <w:szCs w:val="24"/>
        </w:rPr>
      </w:pPr>
      <w:r>
        <w:rPr>
          <w:rFonts w:ascii="楷体_GB2312" w:eastAsia="楷体_GB2312" w:hAnsi="宋体" w:hint="eastAsia"/>
          <w:color w:val="000000"/>
          <w:szCs w:val="24"/>
          <w:lang w:eastAsia="zh-CN"/>
        </w:rPr>
        <w:t>DL/T 769-2001电力系统微机继电保护技术导则</w:t>
      </w:r>
    </w:p>
    <w:p w:rsidR="00E30963" w:rsidRDefault="007705EF">
      <w:pPr>
        <w:ind w:firstLine="576"/>
        <w:rPr>
          <w:rFonts w:ascii="楷体_GB2312" w:eastAsia="楷体_GB2312" w:hAnsi="宋体"/>
          <w:color w:val="000000"/>
          <w:szCs w:val="24"/>
        </w:rPr>
      </w:pPr>
      <w:r>
        <w:rPr>
          <w:rFonts w:ascii="楷体_GB2312" w:eastAsia="楷体_GB2312" w:hAnsi="宋体" w:hint="eastAsia"/>
          <w:color w:val="000000"/>
          <w:szCs w:val="24"/>
          <w:lang w:eastAsia="zh-CN"/>
        </w:rPr>
        <w:t>DL/T 720-2000 电力系统继电保护柜、屏通用技术条件</w:t>
      </w:r>
    </w:p>
    <w:p w:rsidR="00E30963" w:rsidRDefault="00E30963">
      <w:pPr>
        <w:ind w:firstLine="576"/>
        <w:rPr>
          <w:rFonts w:ascii="楷体_GB2312" w:eastAsia="楷体_GB2312" w:hAnsi="宋体"/>
          <w:color w:val="000000"/>
          <w:szCs w:val="24"/>
        </w:rPr>
      </w:pPr>
    </w:p>
    <w:p w:rsidR="00E30963" w:rsidRDefault="007705EF">
      <w:pPr>
        <w:adjustRightInd w:val="0"/>
        <w:textAlignment w:val="baseline"/>
        <w:outlineLvl w:val="0"/>
        <w:rPr>
          <w:rFonts w:ascii="楷体_GB2312" w:eastAsia="楷体_GB2312" w:hAnsi="宋体"/>
          <w:color w:val="000000"/>
          <w:szCs w:val="24"/>
        </w:rPr>
      </w:pPr>
      <w:r>
        <w:rPr>
          <w:rFonts w:ascii="楷体_GB2312" w:eastAsia="楷体_GB2312" w:hAnsi="宋体" w:hint="eastAsia"/>
          <w:color w:val="000000"/>
          <w:szCs w:val="24"/>
          <w:lang w:eastAsia="zh-CN"/>
        </w:rPr>
        <w:t>4 主要技术参数</w:t>
      </w:r>
    </w:p>
    <w:p w:rsidR="00E30963" w:rsidRDefault="007705EF">
      <w:pPr>
        <w:pStyle w:val="093111511151"/>
        <w:tabs>
          <w:tab w:val="left" w:pos="735"/>
        </w:tabs>
        <w:ind w:leftChars="0" w:left="0" w:firstLineChars="200" w:firstLine="480"/>
        <w:rPr>
          <w:rFonts w:ascii="楷体_GB2312" w:eastAsia="楷体_GB2312" w:hAnsi="宋体"/>
          <w:color w:val="000000"/>
          <w:kern w:val="0"/>
          <w:szCs w:val="24"/>
        </w:rPr>
      </w:pPr>
      <w:r>
        <w:rPr>
          <w:rFonts w:ascii="楷体_GB2312" w:eastAsia="楷体_GB2312" w:hAnsi="宋体" w:hint="eastAsia"/>
          <w:color w:val="000000"/>
          <w:kern w:val="0"/>
          <w:szCs w:val="24"/>
        </w:rPr>
        <w:t>有关保护继电器的整定范围表只提供给卖方参考，最终要求应满足业主所选定的保护定值。卖方应提供所有保护的主要技术参数和整定范围。</w:t>
      </w:r>
    </w:p>
    <w:p w:rsidR="00E30963" w:rsidRDefault="007705EF">
      <w:pPr>
        <w:pStyle w:val="093111511151"/>
        <w:tabs>
          <w:tab w:val="left" w:pos="735"/>
        </w:tabs>
        <w:ind w:leftChars="0" w:left="0" w:firstLineChars="200" w:firstLine="480"/>
        <w:rPr>
          <w:rFonts w:ascii="楷体_GB2312" w:eastAsia="楷体_GB2312" w:hAnsi="宋体"/>
          <w:color w:val="000000"/>
          <w:kern w:val="0"/>
          <w:szCs w:val="24"/>
        </w:rPr>
      </w:pPr>
      <w:r>
        <w:rPr>
          <w:rFonts w:ascii="楷体_GB2312" w:eastAsia="楷体_GB2312" w:hAnsi="宋体" w:hint="eastAsia"/>
          <w:color w:val="000000"/>
          <w:kern w:val="0"/>
          <w:szCs w:val="24"/>
        </w:rPr>
        <w:t>1）微机保护单元额定参数及过载能力</w:t>
      </w:r>
    </w:p>
    <w:p w:rsidR="00E30963" w:rsidRDefault="007705EF">
      <w:pPr>
        <w:pStyle w:val="093111511151"/>
        <w:tabs>
          <w:tab w:val="left" w:pos="735"/>
        </w:tabs>
        <w:ind w:leftChars="0" w:left="0" w:firstLineChars="200" w:firstLine="480"/>
        <w:rPr>
          <w:rFonts w:ascii="楷体_GB2312" w:eastAsia="楷体_GB2312" w:hAnsi="宋体"/>
          <w:color w:val="000000"/>
          <w:kern w:val="0"/>
          <w:szCs w:val="24"/>
        </w:rPr>
      </w:pPr>
      <w:r>
        <w:rPr>
          <w:rFonts w:ascii="楷体_GB2312" w:eastAsia="楷体_GB2312" w:hAnsi="宋体" w:hint="eastAsia"/>
          <w:color w:val="000000"/>
          <w:kern w:val="0"/>
          <w:szCs w:val="24"/>
        </w:rPr>
        <w:t>（1）额定值</w:t>
      </w:r>
    </w:p>
    <w:p w:rsidR="00E30963" w:rsidRDefault="007705EF">
      <w:pPr>
        <w:pStyle w:val="093111511151"/>
        <w:tabs>
          <w:tab w:val="left" w:pos="735"/>
        </w:tabs>
        <w:ind w:leftChars="0" w:left="0" w:firstLineChars="200" w:firstLine="480"/>
        <w:rPr>
          <w:rFonts w:ascii="楷体_GB2312" w:eastAsia="楷体_GB2312" w:hAnsi="宋体"/>
          <w:color w:val="000000"/>
          <w:kern w:val="0"/>
          <w:szCs w:val="24"/>
        </w:rPr>
      </w:pPr>
      <w:r>
        <w:rPr>
          <w:rFonts w:ascii="楷体_GB2312" w:eastAsia="楷体_GB2312" w:hAnsi="宋体" w:hint="eastAsia"/>
          <w:color w:val="000000"/>
          <w:kern w:val="0"/>
          <w:szCs w:val="24"/>
        </w:rPr>
        <w:t xml:space="preserve">   交流电流：1A</w:t>
      </w:r>
    </w:p>
    <w:p w:rsidR="00E30963" w:rsidRDefault="007705EF">
      <w:pPr>
        <w:pStyle w:val="093111511151"/>
        <w:tabs>
          <w:tab w:val="left" w:pos="735"/>
        </w:tabs>
        <w:ind w:leftChars="0" w:left="0" w:firstLineChars="200" w:firstLine="480"/>
        <w:rPr>
          <w:rFonts w:ascii="楷体_GB2312" w:eastAsia="楷体_GB2312" w:hAnsi="宋体"/>
          <w:color w:val="000000"/>
          <w:kern w:val="0"/>
          <w:szCs w:val="24"/>
        </w:rPr>
      </w:pPr>
      <w:r>
        <w:rPr>
          <w:rFonts w:ascii="楷体_GB2312" w:eastAsia="楷体_GB2312" w:hAnsi="宋体" w:hint="eastAsia"/>
          <w:color w:val="000000"/>
          <w:kern w:val="0"/>
          <w:szCs w:val="24"/>
        </w:rPr>
        <w:t xml:space="preserve">   交流电压：100V</w:t>
      </w:r>
    </w:p>
    <w:p w:rsidR="00E30963" w:rsidRDefault="007705EF">
      <w:pPr>
        <w:pStyle w:val="093111511151"/>
        <w:tabs>
          <w:tab w:val="left" w:pos="735"/>
        </w:tabs>
        <w:ind w:leftChars="0" w:left="0" w:firstLineChars="200" w:firstLine="480"/>
        <w:rPr>
          <w:rFonts w:ascii="楷体_GB2312" w:eastAsia="楷体_GB2312" w:hAnsi="宋体"/>
          <w:color w:val="000000"/>
          <w:kern w:val="0"/>
          <w:szCs w:val="24"/>
        </w:rPr>
      </w:pPr>
      <w:r>
        <w:rPr>
          <w:rFonts w:ascii="楷体_GB2312" w:eastAsia="楷体_GB2312" w:hAnsi="宋体" w:hint="eastAsia"/>
          <w:color w:val="000000"/>
          <w:kern w:val="0"/>
          <w:szCs w:val="24"/>
        </w:rPr>
        <w:t xml:space="preserve">   频率：50Hz±0.5 Hz</w:t>
      </w:r>
    </w:p>
    <w:p w:rsidR="00E30963" w:rsidRDefault="007705EF">
      <w:pPr>
        <w:pStyle w:val="093111511151"/>
        <w:tabs>
          <w:tab w:val="left" w:pos="735"/>
        </w:tabs>
        <w:ind w:leftChars="0" w:left="0" w:firstLineChars="200" w:firstLine="480"/>
        <w:rPr>
          <w:rFonts w:ascii="楷体_GB2312" w:eastAsia="楷体_GB2312" w:hAnsi="宋体"/>
          <w:color w:val="000000"/>
          <w:kern w:val="0"/>
          <w:szCs w:val="24"/>
        </w:rPr>
      </w:pPr>
      <w:r>
        <w:rPr>
          <w:rFonts w:ascii="楷体_GB2312" w:eastAsia="楷体_GB2312" w:hAnsi="宋体" w:hint="eastAsia"/>
          <w:color w:val="000000"/>
          <w:kern w:val="0"/>
          <w:szCs w:val="24"/>
        </w:rPr>
        <w:t xml:space="preserve">   直流电源电压：220V，允许偏差-20%～+20%，纹波系数不大于12%</w:t>
      </w:r>
    </w:p>
    <w:p w:rsidR="00E30963" w:rsidRDefault="007705EF">
      <w:pPr>
        <w:pStyle w:val="093111511151"/>
        <w:tabs>
          <w:tab w:val="left" w:pos="735"/>
        </w:tabs>
        <w:ind w:leftChars="0" w:left="0" w:firstLineChars="200" w:firstLine="480"/>
        <w:rPr>
          <w:rFonts w:ascii="楷体_GB2312" w:eastAsia="楷体_GB2312" w:hAnsi="宋体"/>
          <w:color w:val="000000"/>
          <w:kern w:val="0"/>
          <w:szCs w:val="24"/>
        </w:rPr>
      </w:pPr>
      <w:r>
        <w:rPr>
          <w:rFonts w:ascii="楷体_GB2312" w:eastAsia="楷体_GB2312" w:hAnsi="宋体" w:hint="eastAsia"/>
          <w:color w:val="000000"/>
          <w:kern w:val="0"/>
          <w:szCs w:val="24"/>
        </w:rPr>
        <w:t xml:space="preserve">   输入/输出回路电压等级：DC220V</w:t>
      </w:r>
    </w:p>
    <w:p w:rsidR="00E30963" w:rsidRDefault="007705EF">
      <w:pPr>
        <w:pStyle w:val="093111511151"/>
        <w:tabs>
          <w:tab w:val="left" w:pos="735"/>
        </w:tabs>
        <w:ind w:leftChars="0" w:left="0" w:firstLineChars="200" w:firstLine="480"/>
        <w:rPr>
          <w:rFonts w:ascii="楷体_GB2312" w:eastAsia="楷体_GB2312" w:hAnsi="宋体"/>
          <w:color w:val="000000"/>
          <w:kern w:val="0"/>
          <w:szCs w:val="24"/>
        </w:rPr>
      </w:pPr>
      <w:r>
        <w:rPr>
          <w:rFonts w:ascii="楷体_GB2312" w:eastAsia="楷体_GB2312" w:hAnsi="宋体" w:hint="eastAsia"/>
          <w:color w:val="000000"/>
          <w:kern w:val="0"/>
          <w:szCs w:val="24"/>
        </w:rPr>
        <w:t>（2）功耗</w:t>
      </w:r>
    </w:p>
    <w:p w:rsidR="00E30963" w:rsidRDefault="007705EF">
      <w:pPr>
        <w:pStyle w:val="093111511151"/>
        <w:tabs>
          <w:tab w:val="left" w:pos="735"/>
        </w:tabs>
        <w:ind w:leftChars="0" w:left="0" w:firstLineChars="200" w:firstLine="480"/>
        <w:rPr>
          <w:rFonts w:ascii="楷体_GB2312" w:eastAsia="楷体_GB2312" w:hAnsi="宋体"/>
          <w:color w:val="000000"/>
          <w:kern w:val="0"/>
          <w:szCs w:val="24"/>
        </w:rPr>
      </w:pPr>
      <w:r>
        <w:rPr>
          <w:rFonts w:ascii="楷体_GB2312" w:eastAsia="楷体_GB2312" w:hAnsi="宋体" w:hint="eastAsia"/>
          <w:color w:val="000000"/>
          <w:kern w:val="0"/>
          <w:szCs w:val="24"/>
        </w:rPr>
        <w:t xml:space="preserve">   交流电流回路：In=1A时，每相不大于0.05VA</w:t>
      </w:r>
    </w:p>
    <w:p w:rsidR="00E30963" w:rsidRDefault="007705EF">
      <w:pPr>
        <w:pStyle w:val="093111511151"/>
        <w:tabs>
          <w:tab w:val="left" w:pos="735"/>
        </w:tabs>
        <w:ind w:leftChars="0" w:left="0" w:firstLineChars="200" w:firstLine="480"/>
        <w:rPr>
          <w:rFonts w:ascii="楷体_GB2312" w:eastAsia="楷体_GB2312" w:hAnsi="宋体"/>
          <w:color w:val="000000"/>
          <w:kern w:val="0"/>
          <w:szCs w:val="24"/>
        </w:rPr>
      </w:pPr>
      <w:r>
        <w:rPr>
          <w:rFonts w:ascii="楷体_GB2312" w:eastAsia="楷体_GB2312" w:hAnsi="宋体" w:hint="eastAsia"/>
          <w:color w:val="000000"/>
          <w:kern w:val="0"/>
          <w:szCs w:val="24"/>
        </w:rPr>
        <w:t xml:space="preserve">   直流电源回路：正常工作时，不大于5W（无组件动作时）</w:t>
      </w:r>
    </w:p>
    <w:p w:rsidR="00E30963" w:rsidRDefault="007705EF">
      <w:pPr>
        <w:pStyle w:val="093111511151"/>
        <w:tabs>
          <w:tab w:val="left" w:pos="735"/>
        </w:tabs>
        <w:ind w:leftChars="0" w:left="0" w:firstLineChars="200" w:firstLine="480"/>
        <w:rPr>
          <w:rFonts w:ascii="楷体_GB2312" w:eastAsia="楷体_GB2312" w:hAnsi="宋体"/>
          <w:color w:val="000000"/>
          <w:kern w:val="0"/>
          <w:szCs w:val="24"/>
        </w:rPr>
      </w:pPr>
      <w:r>
        <w:rPr>
          <w:rFonts w:ascii="楷体_GB2312" w:eastAsia="楷体_GB2312" w:hAnsi="宋体" w:hint="eastAsia"/>
          <w:color w:val="000000"/>
          <w:kern w:val="0"/>
          <w:szCs w:val="24"/>
        </w:rPr>
        <w:t>（3）过载能力</w:t>
      </w:r>
    </w:p>
    <w:p w:rsidR="00E30963" w:rsidRDefault="007705EF">
      <w:pPr>
        <w:pStyle w:val="093111511151"/>
        <w:tabs>
          <w:tab w:val="left" w:pos="735"/>
        </w:tabs>
        <w:ind w:leftChars="0" w:left="0" w:firstLineChars="200" w:firstLine="480"/>
        <w:rPr>
          <w:rFonts w:ascii="楷体_GB2312" w:eastAsia="楷体_GB2312" w:hAnsi="宋体"/>
          <w:color w:val="000000"/>
          <w:kern w:val="0"/>
          <w:szCs w:val="24"/>
        </w:rPr>
      </w:pPr>
      <w:r>
        <w:rPr>
          <w:rFonts w:ascii="楷体_GB2312" w:eastAsia="楷体_GB2312" w:hAnsi="宋体" w:hint="eastAsia"/>
          <w:color w:val="000000"/>
          <w:kern w:val="0"/>
          <w:szCs w:val="24"/>
        </w:rPr>
        <w:t xml:space="preserve">   交流电流回路：4倍额定电流，连续工作</w:t>
      </w:r>
    </w:p>
    <w:p w:rsidR="00E30963" w:rsidRDefault="007705EF">
      <w:pPr>
        <w:pStyle w:val="093111511151"/>
        <w:tabs>
          <w:tab w:val="left" w:pos="735"/>
        </w:tabs>
        <w:ind w:leftChars="0" w:left="0" w:firstLineChars="200" w:firstLine="480"/>
        <w:rPr>
          <w:rFonts w:ascii="楷体_GB2312" w:eastAsia="楷体_GB2312" w:hAnsi="宋体"/>
          <w:color w:val="000000"/>
          <w:kern w:val="0"/>
          <w:szCs w:val="24"/>
        </w:rPr>
      </w:pPr>
      <w:r>
        <w:rPr>
          <w:rFonts w:ascii="楷体_GB2312" w:eastAsia="楷体_GB2312" w:hAnsi="宋体" w:hint="eastAsia"/>
          <w:color w:val="000000"/>
          <w:kern w:val="0"/>
          <w:szCs w:val="24"/>
        </w:rPr>
        <w:t xml:space="preserve">   40倍额定电流，持续2秒</w:t>
      </w:r>
    </w:p>
    <w:p w:rsidR="00E30963" w:rsidRDefault="007705EF">
      <w:pPr>
        <w:pStyle w:val="093111511151"/>
        <w:tabs>
          <w:tab w:val="left" w:pos="735"/>
        </w:tabs>
        <w:ind w:leftChars="0" w:left="0" w:firstLineChars="200" w:firstLine="480"/>
        <w:rPr>
          <w:rFonts w:ascii="楷体_GB2312" w:eastAsia="楷体_GB2312" w:hAnsi="宋体"/>
          <w:color w:val="000000"/>
          <w:kern w:val="0"/>
          <w:szCs w:val="24"/>
        </w:rPr>
      </w:pPr>
      <w:r>
        <w:rPr>
          <w:rFonts w:ascii="楷体_GB2312" w:eastAsia="楷体_GB2312" w:hAnsi="宋体" w:hint="eastAsia"/>
          <w:color w:val="000000"/>
          <w:kern w:val="0"/>
          <w:szCs w:val="24"/>
        </w:rPr>
        <w:t xml:space="preserve">   100倍额定电流，持续1秒</w:t>
      </w:r>
    </w:p>
    <w:p w:rsidR="00E30963" w:rsidRDefault="007705EF">
      <w:pPr>
        <w:pStyle w:val="093111511151"/>
        <w:tabs>
          <w:tab w:val="left" w:pos="735"/>
        </w:tabs>
        <w:ind w:leftChars="0" w:left="0" w:firstLineChars="200" w:firstLine="480"/>
        <w:rPr>
          <w:rFonts w:ascii="楷体_GB2312" w:eastAsia="楷体_GB2312" w:hAnsi="宋体"/>
          <w:color w:val="000000"/>
          <w:kern w:val="0"/>
          <w:szCs w:val="24"/>
        </w:rPr>
      </w:pPr>
      <w:r>
        <w:rPr>
          <w:rFonts w:ascii="楷体_GB2312" w:eastAsia="楷体_GB2312" w:hAnsi="宋体" w:hint="eastAsia"/>
          <w:color w:val="000000"/>
          <w:kern w:val="0"/>
          <w:szCs w:val="24"/>
        </w:rPr>
        <w:t xml:space="preserve">   交流电压回路：2倍额定电压，连续工作</w:t>
      </w:r>
    </w:p>
    <w:p w:rsidR="00E30963" w:rsidRDefault="007705EF">
      <w:pPr>
        <w:pStyle w:val="093111511151"/>
        <w:tabs>
          <w:tab w:val="left" w:pos="735"/>
        </w:tabs>
        <w:ind w:leftChars="0" w:left="0" w:firstLineChars="200" w:firstLine="480"/>
        <w:rPr>
          <w:rFonts w:ascii="楷体_GB2312" w:eastAsia="楷体_GB2312" w:hAnsi="宋体"/>
          <w:color w:val="000000"/>
          <w:kern w:val="0"/>
          <w:szCs w:val="24"/>
        </w:rPr>
      </w:pPr>
      <w:r>
        <w:rPr>
          <w:rFonts w:ascii="楷体_GB2312" w:eastAsia="楷体_GB2312" w:hAnsi="宋体" w:hint="eastAsia"/>
          <w:color w:val="000000"/>
          <w:kern w:val="0"/>
          <w:szCs w:val="24"/>
        </w:rPr>
        <w:t xml:space="preserve">   直流电源回路：70%～120%额定电压，连续工作</w:t>
      </w:r>
    </w:p>
    <w:p w:rsidR="00E30963" w:rsidRDefault="007705EF">
      <w:pPr>
        <w:pStyle w:val="093111511151"/>
        <w:tabs>
          <w:tab w:val="left" w:pos="735"/>
        </w:tabs>
        <w:ind w:leftChars="0" w:left="0" w:firstLineChars="200" w:firstLine="480"/>
        <w:rPr>
          <w:rFonts w:ascii="楷体_GB2312" w:eastAsia="楷体_GB2312" w:hAnsi="宋体"/>
          <w:color w:val="000000"/>
          <w:kern w:val="0"/>
          <w:szCs w:val="24"/>
        </w:rPr>
      </w:pPr>
      <w:r>
        <w:rPr>
          <w:rFonts w:ascii="楷体_GB2312" w:eastAsia="楷体_GB2312" w:hAnsi="宋体" w:hint="eastAsia"/>
          <w:color w:val="000000"/>
          <w:kern w:val="0"/>
          <w:szCs w:val="24"/>
        </w:rPr>
        <w:t>2）线路纵联差动保护</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90"/>
        <w:gridCol w:w="2499"/>
        <w:gridCol w:w="2037"/>
      </w:tblGrid>
      <w:tr w:rsidR="00E30963">
        <w:trPr>
          <w:trHeight w:val="425"/>
        </w:trPr>
        <w:tc>
          <w:tcPr>
            <w:tcW w:w="3090" w:type="dxa"/>
            <w:vAlign w:val="center"/>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差动制动系数：</w:t>
            </w:r>
          </w:p>
        </w:tc>
        <w:tc>
          <w:tcPr>
            <w:tcW w:w="2499" w:type="dxa"/>
            <w:vAlign w:val="center"/>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双斜率均为</w:t>
            </w:r>
          </w:p>
        </w:tc>
        <w:tc>
          <w:tcPr>
            <w:tcW w:w="2037" w:type="dxa"/>
            <w:vAlign w:val="center"/>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10%～150%</w:t>
            </w:r>
          </w:p>
        </w:tc>
      </w:tr>
      <w:tr w:rsidR="00E30963">
        <w:trPr>
          <w:trHeight w:val="425"/>
        </w:trPr>
        <w:tc>
          <w:tcPr>
            <w:tcW w:w="3090" w:type="dxa"/>
            <w:vAlign w:val="center"/>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lastRenderedPageBreak/>
              <w:t>相故障差动电流起动值：</w:t>
            </w:r>
          </w:p>
        </w:tc>
        <w:tc>
          <w:tcPr>
            <w:tcW w:w="2499" w:type="dxa"/>
            <w:vAlign w:val="center"/>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灵敏段0.1In～2.0 In</w:t>
            </w:r>
          </w:p>
        </w:tc>
        <w:tc>
          <w:tcPr>
            <w:tcW w:w="2037" w:type="dxa"/>
            <w:vAlign w:val="center"/>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步长0.02</w:t>
            </w:r>
          </w:p>
        </w:tc>
      </w:tr>
      <w:tr w:rsidR="00E30963">
        <w:trPr>
          <w:trHeight w:val="425"/>
        </w:trPr>
        <w:tc>
          <w:tcPr>
            <w:tcW w:w="3090" w:type="dxa"/>
            <w:vAlign w:val="center"/>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高比例制动段：</w:t>
            </w:r>
          </w:p>
        </w:tc>
        <w:tc>
          <w:tcPr>
            <w:tcW w:w="2499" w:type="dxa"/>
            <w:vAlign w:val="center"/>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1.0 In～30.0 In</w:t>
            </w:r>
          </w:p>
        </w:tc>
        <w:tc>
          <w:tcPr>
            <w:tcW w:w="2037" w:type="dxa"/>
            <w:vAlign w:val="center"/>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步长0.05</w:t>
            </w:r>
          </w:p>
        </w:tc>
      </w:tr>
      <w:tr w:rsidR="00E30963">
        <w:trPr>
          <w:trHeight w:val="425"/>
        </w:trPr>
        <w:tc>
          <w:tcPr>
            <w:tcW w:w="3090" w:type="dxa"/>
            <w:vAlign w:val="center"/>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差动动作时间：</w:t>
            </w:r>
          </w:p>
        </w:tc>
        <w:tc>
          <w:tcPr>
            <w:tcW w:w="2499" w:type="dxa"/>
            <w:vAlign w:val="center"/>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不大于35ms</w:t>
            </w:r>
          </w:p>
        </w:tc>
        <w:tc>
          <w:tcPr>
            <w:tcW w:w="2037" w:type="dxa"/>
            <w:vAlign w:val="center"/>
          </w:tcPr>
          <w:p w:rsidR="00E30963" w:rsidRDefault="00E30963">
            <w:pPr>
              <w:rPr>
                <w:rFonts w:ascii="楷体_GB2312" w:eastAsia="楷体_GB2312" w:hAnsi="宋体"/>
                <w:color w:val="000000"/>
                <w:szCs w:val="24"/>
              </w:rPr>
            </w:pPr>
          </w:p>
        </w:tc>
      </w:tr>
    </w:tbl>
    <w:p w:rsidR="00E30963" w:rsidRDefault="00E30963">
      <w:pPr>
        <w:pStyle w:val="093111511151"/>
        <w:tabs>
          <w:tab w:val="left" w:pos="735"/>
        </w:tabs>
        <w:ind w:leftChars="0" w:left="0" w:firstLineChars="200" w:firstLine="480"/>
        <w:rPr>
          <w:rFonts w:ascii="楷体_GB2312" w:eastAsia="楷体_GB2312" w:hAnsi="宋体"/>
          <w:color w:val="000000"/>
          <w:szCs w:val="24"/>
        </w:rPr>
      </w:pPr>
    </w:p>
    <w:p w:rsidR="00E30963" w:rsidRDefault="007705EF">
      <w:pPr>
        <w:pStyle w:val="093111511151"/>
        <w:tabs>
          <w:tab w:val="left" w:pos="735"/>
        </w:tabs>
        <w:ind w:leftChars="0" w:left="0" w:firstLineChars="200" w:firstLine="480"/>
        <w:rPr>
          <w:rFonts w:ascii="楷体_GB2312" w:eastAsia="楷体_GB2312" w:hAnsi="宋体"/>
          <w:color w:val="000000"/>
          <w:kern w:val="0"/>
          <w:szCs w:val="24"/>
        </w:rPr>
      </w:pPr>
      <w:r>
        <w:rPr>
          <w:rFonts w:ascii="楷体_GB2312" w:eastAsia="楷体_GB2312" w:hAnsi="宋体" w:hint="eastAsia"/>
          <w:color w:val="000000"/>
          <w:kern w:val="0"/>
          <w:szCs w:val="24"/>
        </w:rPr>
        <w:t>3）电流电压保护</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90"/>
        <w:gridCol w:w="2499"/>
        <w:gridCol w:w="2037"/>
      </w:tblGrid>
      <w:tr w:rsidR="00E30963">
        <w:tc>
          <w:tcPr>
            <w:tcW w:w="3090" w:type="dxa"/>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I段过流定值</w:t>
            </w:r>
          </w:p>
        </w:tc>
        <w:tc>
          <w:tcPr>
            <w:tcW w:w="2499" w:type="dxa"/>
          </w:tcPr>
          <w:p w:rsidR="00E30963" w:rsidRDefault="00E30963">
            <w:pPr>
              <w:rPr>
                <w:rFonts w:ascii="楷体_GB2312" w:eastAsia="楷体_GB2312" w:hAnsi="宋体"/>
                <w:color w:val="000000"/>
                <w:szCs w:val="24"/>
              </w:rPr>
            </w:pPr>
          </w:p>
        </w:tc>
        <w:tc>
          <w:tcPr>
            <w:tcW w:w="2037" w:type="dxa"/>
          </w:tcPr>
          <w:p w:rsidR="00E30963" w:rsidRDefault="00E30963">
            <w:pPr>
              <w:rPr>
                <w:rFonts w:ascii="楷体_GB2312" w:eastAsia="楷体_GB2312" w:hAnsi="宋体"/>
                <w:color w:val="000000"/>
                <w:szCs w:val="24"/>
              </w:rPr>
            </w:pPr>
          </w:p>
        </w:tc>
      </w:tr>
      <w:tr w:rsidR="00E30963">
        <w:tc>
          <w:tcPr>
            <w:tcW w:w="3090" w:type="dxa"/>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II段过流定值</w:t>
            </w:r>
          </w:p>
        </w:tc>
        <w:tc>
          <w:tcPr>
            <w:tcW w:w="2499" w:type="dxa"/>
          </w:tcPr>
          <w:p w:rsidR="00E30963" w:rsidRDefault="00E30963">
            <w:pPr>
              <w:rPr>
                <w:rFonts w:ascii="楷体_GB2312" w:eastAsia="楷体_GB2312" w:hAnsi="宋体"/>
                <w:color w:val="000000"/>
                <w:szCs w:val="24"/>
              </w:rPr>
            </w:pPr>
          </w:p>
        </w:tc>
        <w:tc>
          <w:tcPr>
            <w:tcW w:w="2037" w:type="dxa"/>
          </w:tcPr>
          <w:p w:rsidR="00E30963" w:rsidRDefault="00E30963">
            <w:pPr>
              <w:rPr>
                <w:rFonts w:ascii="楷体_GB2312" w:eastAsia="楷体_GB2312" w:hAnsi="宋体"/>
                <w:color w:val="000000"/>
                <w:szCs w:val="24"/>
              </w:rPr>
            </w:pPr>
          </w:p>
        </w:tc>
      </w:tr>
      <w:tr w:rsidR="00E30963">
        <w:tc>
          <w:tcPr>
            <w:tcW w:w="3090" w:type="dxa"/>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III段过流定值</w:t>
            </w:r>
          </w:p>
        </w:tc>
        <w:tc>
          <w:tcPr>
            <w:tcW w:w="2499" w:type="dxa"/>
          </w:tcPr>
          <w:p w:rsidR="00E30963" w:rsidRDefault="00E30963">
            <w:pPr>
              <w:rPr>
                <w:rFonts w:ascii="楷体_GB2312" w:eastAsia="楷体_GB2312" w:hAnsi="宋体"/>
                <w:color w:val="000000"/>
                <w:szCs w:val="24"/>
              </w:rPr>
            </w:pPr>
          </w:p>
        </w:tc>
        <w:tc>
          <w:tcPr>
            <w:tcW w:w="2037" w:type="dxa"/>
          </w:tcPr>
          <w:p w:rsidR="00E30963" w:rsidRDefault="00E30963">
            <w:pPr>
              <w:rPr>
                <w:rFonts w:ascii="楷体_GB2312" w:eastAsia="楷体_GB2312" w:hAnsi="宋体"/>
                <w:color w:val="000000"/>
                <w:szCs w:val="24"/>
              </w:rPr>
            </w:pPr>
          </w:p>
        </w:tc>
      </w:tr>
      <w:tr w:rsidR="00E30963">
        <w:tc>
          <w:tcPr>
            <w:tcW w:w="3090" w:type="dxa"/>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过流保护低压闭锁定值</w:t>
            </w:r>
          </w:p>
        </w:tc>
        <w:tc>
          <w:tcPr>
            <w:tcW w:w="2499" w:type="dxa"/>
          </w:tcPr>
          <w:p w:rsidR="00E30963" w:rsidRDefault="00E30963">
            <w:pPr>
              <w:rPr>
                <w:rFonts w:ascii="楷体_GB2312" w:eastAsia="楷体_GB2312" w:hAnsi="宋体"/>
                <w:color w:val="000000"/>
                <w:szCs w:val="24"/>
              </w:rPr>
            </w:pPr>
          </w:p>
        </w:tc>
        <w:tc>
          <w:tcPr>
            <w:tcW w:w="2037" w:type="dxa"/>
          </w:tcPr>
          <w:p w:rsidR="00E30963" w:rsidRDefault="00E30963">
            <w:pPr>
              <w:rPr>
                <w:rFonts w:ascii="楷体_GB2312" w:eastAsia="楷体_GB2312" w:hAnsi="宋体"/>
                <w:color w:val="000000"/>
                <w:szCs w:val="24"/>
              </w:rPr>
            </w:pPr>
          </w:p>
        </w:tc>
      </w:tr>
      <w:tr w:rsidR="00E30963">
        <w:tc>
          <w:tcPr>
            <w:tcW w:w="3090" w:type="dxa"/>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过负荷保护</w:t>
            </w:r>
          </w:p>
        </w:tc>
        <w:tc>
          <w:tcPr>
            <w:tcW w:w="2499" w:type="dxa"/>
          </w:tcPr>
          <w:p w:rsidR="00E30963" w:rsidRDefault="00E30963">
            <w:pPr>
              <w:rPr>
                <w:rFonts w:ascii="楷体_GB2312" w:eastAsia="楷体_GB2312" w:hAnsi="宋体"/>
                <w:color w:val="000000"/>
                <w:szCs w:val="24"/>
              </w:rPr>
            </w:pPr>
          </w:p>
        </w:tc>
        <w:tc>
          <w:tcPr>
            <w:tcW w:w="2037" w:type="dxa"/>
          </w:tcPr>
          <w:p w:rsidR="00E30963" w:rsidRDefault="00E30963">
            <w:pPr>
              <w:rPr>
                <w:rFonts w:ascii="楷体_GB2312" w:eastAsia="楷体_GB2312" w:hAnsi="宋体"/>
                <w:color w:val="000000"/>
                <w:szCs w:val="24"/>
              </w:rPr>
            </w:pPr>
          </w:p>
        </w:tc>
      </w:tr>
      <w:tr w:rsidR="00E30963">
        <w:tc>
          <w:tcPr>
            <w:tcW w:w="3090" w:type="dxa"/>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零序I段过流定值</w:t>
            </w:r>
          </w:p>
        </w:tc>
        <w:tc>
          <w:tcPr>
            <w:tcW w:w="2499" w:type="dxa"/>
          </w:tcPr>
          <w:p w:rsidR="00E30963" w:rsidRDefault="00E30963">
            <w:pPr>
              <w:rPr>
                <w:rFonts w:ascii="楷体_GB2312" w:eastAsia="楷体_GB2312" w:hAnsi="宋体"/>
                <w:color w:val="000000"/>
                <w:szCs w:val="24"/>
              </w:rPr>
            </w:pPr>
          </w:p>
        </w:tc>
        <w:tc>
          <w:tcPr>
            <w:tcW w:w="2037" w:type="dxa"/>
          </w:tcPr>
          <w:p w:rsidR="00E30963" w:rsidRDefault="00E30963">
            <w:pPr>
              <w:rPr>
                <w:rFonts w:ascii="楷体_GB2312" w:eastAsia="楷体_GB2312" w:hAnsi="宋体"/>
                <w:color w:val="000000"/>
                <w:szCs w:val="24"/>
              </w:rPr>
            </w:pPr>
          </w:p>
        </w:tc>
      </w:tr>
      <w:tr w:rsidR="00E30963">
        <w:tc>
          <w:tcPr>
            <w:tcW w:w="3090" w:type="dxa"/>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零序II段过流定值</w:t>
            </w:r>
          </w:p>
        </w:tc>
        <w:tc>
          <w:tcPr>
            <w:tcW w:w="2499" w:type="dxa"/>
          </w:tcPr>
          <w:p w:rsidR="00E30963" w:rsidRDefault="00E30963">
            <w:pPr>
              <w:rPr>
                <w:rFonts w:ascii="楷体_GB2312" w:eastAsia="楷体_GB2312" w:hAnsi="宋体"/>
                <w:color w:val="000000"/>
                <w:szCs w:val="24"/>
              </w:rPr>
            </w:pPr>
          </w:p>
        </w:tc>
        <w:tc>
          <w:tcPr>
            <w:tcW w:w="2037" w:type="dxa"/>
          </w:tcPr>
          <w:p w:rsidR="00E30963" w:rsidRDefault="00E30963">
            <w:pPr>
              <w:rPr>
                <w:rFonts w:ascii="楷体_GB2312" w:eastAsia="楷体_GB2312" w:hAnsi="宋体"/>
                <w:color w:val="000000"/>
                <w:szCs w:val="24"/>
              </w:rPr>
            </w:pPr>
          </w:p>
        </w:tc>
      </w:tr>
      <w:tr w:rsidR="00E30963">
        <w:tc>
          <w:tcPr>
            <w:tcW w:w="3090" w:type="dxa"/>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零序III段过流定值</w:t>
            </w:r>
          </w:p>
        </w:tc>
        <w:tc>
          <w:tcPr>
            <w:tcW w:w="2499" w:type="dxa"/>
          </w:tcPr>
          <w:p w:rsidR="00E30963" w:rsidRDefault="00E30963">
            <w:pPr>
              <w:rPr>
                <w:rFonts w:ascii="楷体_GB2312" w:eastAsia="楷体_GB2312" w:hAnsi="宋体"/>
                <w:color w:val="000000"/>
                <w:szCs w:val="24"/>
              </w:rPr>
            </w:pPr>
          </w:p>
        </w:tc>
        <w:tc>
          <w:tcPr>
            <w:tcW w:w="2037" w:type="dxa"/>
          </w:tcPr>
          <w:p w:rsidR="00E30963" w:rsidRDefault="00E30963">
            <w:pPr>
              <w:rPr>
                <w:rFonts w:ascii="楷体_GB2312" w:eastAsia="楷体_GB2312" w:hAnsi="宋体"/>
                <w:color w:val="000000"/>
                <w:szCs w:val="24"/>
              </w:rPr>
            </w:pPr>
          </w:p>
        </w:tc>
      </w:tr>
      <w:tr w:rsidR="00E30963">
        <w:tc>
          <w:tcPr>
            <w:tcW w:w="3090" w:type="dxa"/>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低周保护低频定值</w:t>
            </w:r>
          </w:p>
        </w:tc>
        <w:tc>
          <w:tcPr>
            <w:tcW w:w="2499" w:type="dxa"/>
          </w:tcPr>
          <w:p w:rsidR="00E30963" w:rsidRDefault="00E30963">
            <w:pPr>
              <w:rPr>
                <w:rFonts w:ascii="楷体_GB2312" w:eastAsia="楷体_GB2312" w:hAnsi="宋体"/>
                <w:color w:val="000000"/>
                <w:szCs w:val="24"/>
              </w:rPr>
            </w:pPr>
          </w:p>
        </w:tc>
        <w:tc>
          <w:tcPr>
            <w:tcW w:w="2037" w:type="dxa"/>
          </w:tcPr>
          <w:p w:rsidR="00E30963" w:rsidRDefault="00E30963">
            <w:pPr>
              <w:rPr>
                <w:rFonts w:ascii="楷体_GB2312" w:eastAsia="楷体_GB2312" w:hAnsi="宋体"/>
                <w:color w:val="000000"/>
                <w:szCs w:val="24"/>
              </w:rPr>
            </w:pPr>
          </w:p>
        </w:tc>
      </w:tr>
      <w:tr w:rsidR="00E30963">
        <w:tc>
          <w:tcPr>
            <w:tcW w:w="3090" w:type="dxa"/>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低周保护低压闭锁定值</w:t>
            </w:r>
          </w:p>
        </w:tc>
        <w:tc>
          <w:tcPr>
            <w:tcW w:w="2499" w:type="dxa"/>
          </w:tcPr>
          <w:p w:rsidR="00E30963" w:rsidRDefault="00E30963">
            <w:pPr>
              <w:rPr>
                <w:rFonts w:ascii="楷体_GB2312" w:eastAsia="楷体_GB2312" w:hAnsi="宋体"/>
                <w:color w:val="000000"/>
                <w:szCs w:val="24"/>
              </w:rPr>
            </w:pPr>
          </w:p>
        </w:tc>
        <w:tc>
          <w:tcPr>
            <w:tcW w:w="2037" w:type="dxa"/>
          </w:tcPr>
          <w:p w:rsidR="00E30963" w:rsidRDefault="00E30963">
            <w:pPr>
              <w:rPr>
                <w:rFonts w:ascii="楷体_GB2312" w:eastAsia="楷体_GB2312" w:hAnsi="宋体"/>
                <w:color w:val="000000"/>
                <w:szCs w:val="24"/>
              </w:rPr>
            </w:pPr>
          </w:p>
        </w:tc>
      </w:tr>
      <w:tr w:rsidR="00E30963">
        <w:tc>
          <w:tcPr>
            <w:tcW w:w="3090" w:type="dxa"/>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df/dt闭锁定值</w:t>
            </w:r>
          </w:p>
        </w:tc>
        <w:tc>
          <w:tcPr>
            <w:tcW w:w="2499" w:type="dxa"/>
          </w:tcPr>
          <w:p w:rsidR="00E30963" w:rsidRDefault="00E30963">
            <w:pPr>
              <w:rPr>
                <w:rFonts w:ascii="楷体_GB2312" w:eastAsia="楷体_GB2312" w:hAnsi="宋体"/>
                <w:color w:val="000000"/>
                <w:szCs w:val="24"/>
              </w:rPr>
            </w:pPr>
          </w:p>
        </w:tc>
        <w:tc>
          <w:tcPr>
            <w:tcW w:w="2037" w:type="dxa"/>
          </w:tcPr>
          <w:p w:rsidR="00E30963" w:rsidRDefault="00E30963">
            <w:pPr>
              <w:rPr>
                <w:rFonts w:ascii="楷体_GB2312" w:eastAsia="楷体_GB2312" w:hAnsi="宋体"/>
                <w:color w:val="000000"/>
                <w:szCs w:val="24"/>
              </w:rPr>
            </w:pPr>
          </w:p>
        </w:tc>
      </w:tr>
      <w:tr w:rsidR="00E30963">
        <w:tc>
          <w:tcPr>
            <w:tcW w:w="3090" w:type="dxa"/>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过流I段时间</w:t>
            </w:r>
          </w:p>
        </w:tc>
        <w:tc>
          <w:tcPr>
            <w:tcW w:w="2499" w:type="dxa"/>
          </w:tcPr>
          <w:p w:rsidR="00E30963" w:rsidRDefault="00E30963">
            <w:pPr>
              <w:rPr>
                <w:rFonts w:ascii="楷体_GB2312" w:eastAsia="楷体_GB2312" w:hAnsi="宋体"/>
                <w:color w:val="000000"/>
                <w:szCs w:val="24"/>
              </w:rPr>
            </w:pPr>
          </w:p>
        </w:tc>
        <w:tc>
          <w:tcPr>
            <w:tcW w:w="2037" w:type="dxa"/>
          </w:tcPr>
          <w:p w:rsidR="00E30963" w:rsidRDefault="00E30963">
            <w:pPr>
              <w:rPr>
                <w:rFonts w:ascii="楷体_GB2312" w:eastAsia="楷体_GB2312" w:hAnsi="宋体"/>
                <w:color w:val="000000"/>
                <w:szCs w:val="24"/>
              </w:rPr>
            </w:pPr>
          </w:p>
        </w:tc>
      </w:tr>
      <w:tr w:rsidR="00E30963">
        <w:tc>
          <w:tcPr>
            <w:tcW w:w="3090" w:type="dxa"/>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过流II段时间</w:t>
            </w:r>
          </w:p>
        </w:tc>
        <w:tc>
          <w:tcPr>
            <w:tcW w:w="2499" w:type="dxa"/>
          </w:tcPr>
          <w:p w:rsidR="00E30963" w:rsidRDefault="00E30963">
            <w:pPr>
              <w:rPr>
                <w:rFonts w:ascii="楷体_GB2312" w:eastAsia="楷体_GB2312" w:hAnsi="宋体"/>
                <w:color w:val="000000"/>
                <w:szCs w:val="24"/>
              </w:rPr>
            </w:pPr>
          </w:p>
        </w:tc>
        <w:tc>
          <w:tcPr>
            <w:tcW w:w="2037" w:type="dxa"/>
          </w:tcPr>
          <w:p w:rsidR="00E30963" w:rsidRDefault="00E30963">
            <w:pPr>
              <w:rPr>
                <w:rFonts w:ascii="楷体_GB2312" w:eastAsia="楷体_GB2312" w:hAnsi="宋体"/>
                <w:color w:val="000000"/>
                <w:szCs w:val="24"/>
              </w:rPr>
            </w:pPr>
          </w:p>
        </w:tc>
      </w:tr>
      <w:tr w:rsidR="00E30963">
        <w:tc>
          <w:tcPr>
            <w:tcW w:w="3090" w:type="dxa"/>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过流III段时间</w:t>
            </w:r>
          </w:p>
        </w:tc>
        <w:tc>
          <w:tcPr>
            <w:tcW w:w="2499" w:type="dxa"/>
          </w:tcPr>
          <w:p w:rsidR="00E30963" w:rsidRDefault="00E30963">
            <w:pPr>
              <w:rPr>
                <w:rFonts w:ascii="楷体_GB2312" w:eastAsia="楷体_GB2312" w:hAnsi="宋体"/>
                <w:color w:val="000000"/>
                <w:szCs w:val="24"/>
              </w:rPr>
            </w:pPr>
          </w:p>
        </w:tc>
        <w:tc>
          <w:tcPr>
            <w:tcW w:w="2037" w:type="dxa"/>
          </w:tcPr>
          <w:p w:rsidR="00E30963" w:rsidRDefault="00E30963">
            <w:pPr>
              <w:rPr>
                <w:rFonts w:ascii="楷体_GB2312" w:eastAsia="楷体_GB2312" w:hAnsi="宋体"/>
                <w:color w:val="000000"/>
                <w:szCs w:val="24"/>
              </w:rPr>
            </w:pPr>
          </w:p>
        </w:tc>
      </w:tr>
      <w:tr w:rsidR="00E30963">
        <w:tc>
          <w:tcPr>
            <w:tcW w:w="3090" w:type="dxa"/>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过负荷时间</w:t>
            </w:r>
          </w:p>
        </w:tc>
        <w:tc>
          <w:tcPr>
            <w:tcW w:w="2499" w:type="dxa"/>
          </w:tcPr>
          <w:p w:rsidR="00E30963" w:rsidRDefault="00E30963">
            <w:pPr>
              <w:rPr>
                <w:rFonts w:ascii="楷体_GB2312" w:eastAsia="楷体_GB2312" w:hAnsi="宋体"/>
                <w:color w:val="000000"/>
                <w:szCs w:val="24"/>
              </w:rPr>
            </w:pPr>
          </w:p>
        </w:tc>
        <w:tc>
          <w:tcPr>
            <w:tcW w:w="2037" w:type="dxa"/>
          </w:tcPr>
          <w:p w:rsidR="00E30963" w:rsidRDefault="00E30963">
            <w:pPr>
              <w:rPr>
                <w:rFonts w:ascii="楷体_GB2312" w:eastAsia="楷体_GB2312" w:hAnsi="宋体"/>
                <w:color w:val="000000"/>
                <w:szCs w:val="24"/>
              </w:rPr>
            </w:pPr>
          </w:p>
        </w:tc>
      </w:tr>
      <w:tr w:rsidR="00E30963">
        <w:tc>
          <w:tcPr>
            <w:tcW w:w="3090" w:type="dxa"/>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零序过流I段时间</w:t>
            </w:r>
          </w:p>
        </w:tc>
        <w:tc>
          <w:tcPr>
            <w:tcW w:w="2499" w:type="dxa"/>
          </w:tcPr>
          <w:p w:rsidR="00E30963" w:rsidRDefault="00E30963">
            <w:pPr>
              <w:rPr>
                <w:rFonts w:ascii="楷体_GB2312" w:eastAsia="楷体_GB2312" w:hAnsi="宋体"/>
                <w:color w:val="000000"/>
                <w:szCs w:val="24"/>
              </w:rPr>
            </w:pPr>
          </w:p>
        </w:tc>
        <w:tc>
          <w:tcPr>
            <w:tcW w:w="2037" w:type="dxa"/>
          </w:tcPr>
          <w:p w:rsidR="00E30963" w:rsidRDefault="00E30963">
            <w:pPr>
              <w:rPr>
                <w:rFonts w:ascii="楷体_GB2312" w:eastAsia="楷体_GB2312" w:hAnsi="宋体"/>
                <w:color w:val="000000"/>
                <w:szCs w:val="24"/>
              </w:rPr>
            </w:pPr>
          </w:p>
        </w:tc>
      </w:tr>
      <w:tr w:rsidR="00E30963">
        <w:tc>
          <w:tcPr>
            <w:tcW w:w="3090" w:type="dxa"/>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零序过流II段时间</w:t>
            </w:r>
          </w:p>
        </w:tc>
        <w:tc>
          <w:tcPr>
            <w:tcW w:w="2499" w:type="dxa"/>
          </w:tcPr>
          <w:p w:rsidR="00E30963" w:rsidRDefault="00E30963">
            <w:pPr>
              <w:rPr>
                <w:rFonts w:ascii="楷体_GB2312" w:eastAsia="楷体_GB2312" w:hAnsi="宋体"/>
                <w:color w:val="000000"/>
                <w:szCs w:val="24"/>
              </w:rPr>
            </w:pPr>
          </w:p>
        </w:tc>
        <w:tc>
          <w:tcPr>
            <w:tcW w:w="2037" w:type="dxa"/>
          </w:tcPr>
          <w:p w:rsidR="00E30963" w:rsidRDefault="00E30963">
            <w:pPr>
              <w:rPr>
                <w:rFonts w:ascii="楷体_GB2312" w:eastAsia="楷体_GB2312" w:hAnsi="宋体"/>
                <w:color w:val="000000"/>
                <w:szCs w:val="24"/>
              </w:rPr>
            </w:pPr>
          </w:p>
        </w:tc>
      </w:tr>
      <w:tr w:rsidR="00E30963">
        <w:tc>
          <w:tcPr>
            <w:tcW w:w="3090" w:type="dxa"/>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零序过流III段时间</w:t>
            </w:r>
          </w:p>
        </w:tc>
        <w:tc>
          <w:tcPr>
            <w:tcW w:w="2499" w:type="dxa"/>
          </w:tcPr>
          <w:p w:rsidR="00E30963" w:rsidRDefault="00E30963">
            <w:pPr>
              <w:rPr>
                <w:rFonts w:ascii="楷体_GB2312" w:eastAsia="楷体_GB2312" w:hAnsi="宋体"/>
                <w:color w:val="000000"/>
                <w:szCs w:val="24"/>
              </w:rPr>
            </w:pPr>
          </w:p>
        </w:tc>
        <w:tc>
          <w:tcPr>
            <w:tcW w:w="2037" w:type="dxa"/>
          </w:tcPr>
          <w:p w:rsidR="00E30963" w:rsidRDefault="00E30963">
            <w:pPr>
              <w:rPr>
                <w:rFonts w:ascii="楷体_GB2312" w:eastAsia="楷体_GB2312" w:hAnsi="宋体"/>
                <w:color w:val="000000"/>
                <w:szCs w:val="24"/>
              </w:rPr>
            </w:pPr>
          </w:p>
        </w:tc>
      </w:tr>
      <w:tr w:rsidR="00E30963">
        <w:tc>
          <w:tcPr>
            <w:tcW w:w="3090" w:type="dxa"/>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低频保护时间</w:t>
            </w:r>
          </w:p>
        </w:tc>
        <w:tc>
          <w:tcPr>
            <w:tcW w:w="2499" w:type="dxa"/>
          </w:tcPr>
          <w:p w:rsidR="00E30963" w:rsidRDefault="00E30963">
            <w:pPr>
              <w:rPr>
                <w:rFonts w:ascii="楷体_GB2312" w:eastAsia="楷体_GB2312" w:hAnsi="宋体"/>
                <w:color w:val="000000"/>
                <w:szCs w:val="24"/>
              </w:rPr>
            </w:pPr>
          </w:p>
        </w:tc>
        <w:tc>
          <w:tcPr>
            <w:tcW w:w="2037" w:type="dxa"/>
          </w:tcPr>
          <w:p w:rsidR="00E30963" w:rsidRDefault="00E30963">
            <w:pPr>
              <w:rPr>
                <w:rFonts w:ascii="楷体_GB2312" w:eastAsia="楷体_GB2312" w:hAnsi="宋体"/>
                <w:color w:val="000000"/>
                <w:szCs w:val="24"/>
              </w:rPr>
            </w:pPr>
          </w:p>
        </w:tc>
      </w:tr>
      <w:tr w:rsidR="00E30963">
        <w:tc>
          <w:tcPr>
            <w:tcW w:w="3090" w:type="dxa"/>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重合闸时间</w:t>
            </w:r>
          </w:p>
        </w:tc>
        <w:tc>
          <w:tcPr>
            <w:tcW w:w="2499" w:type="dxa"/>
          </w:tcPr>
          <w:p w:rsidR="00E30963" w:rsidRDefault="00E30963">
            <w:pPr>
              <w:rPr>
                <w:rFonts w:ascii="楷体_GB2312" w:eastAsia="楷体_GB2312" w:hAnsi="宋体"/>
                <w:color w:val="000000"/>
                <w:szCs w:val="24"/>
              </w:rPr>
            </w:pPr>
          </w:p>
        </w:tc>
        <w:tc>
          <w:tcPr>
            <w:tcW w:w="2037" w:type="dxa"/>
          </w:tcPr>
          <w:p w:rsidR="00E30963" w:rsidRDefault="00E30963">
            <w:pPr>
              <w:rPr>
                <w:rFonts w:ascii="楷体_GB2312" w:eastAsia="楷体_GB2312" w:hAnsi="宋体"/>
                <w:color w:val="000000"/>
                <w:szCs w:val="24"/>
              </w:rPr>
            </w:pPr>
          </w:p>
        </w:tc>
      </w:tr>
      <w:tr w:rsidR="00E30963">
        <w:trPr>
          <w:cantSplit/>
        </w:trPr>
        <w:tc>
          <w:tcPr>
            <w:tcW w:w="7626" w:type="dxa"/>
            <w:gridSpan w:val="3"/>
          </w:tcPr>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反时限特性曲线动作时间与电流的平方成反比，卖方提供曲线的计算公式，动作范围不少于40In</w:t>
            </w:r>
          </w:p>
        </w:tc>
      </w:tr>
    </w:tbl>
    <w:p w:rsidR="00E30963" w:rsidRDefault="00E30963">
      <w:pPr>
        <w:adjustRightInd w:val="0"/>
        <w:textAlignment w:val="baseline"/>
        <w:outlineLvl w:val="0"/>
        <w:rPr>
          <w:rFonts w:ascii="楷体_GB2312" w:eastAsia="楷体_GB2312" w:hAnsi="宋体" w:cs="宋体"/>
          <w:b/>
          <w:color w:val="000000"/>
          <w:szCs w:val="24"/>
        </w:rPr>
      </w:pPr>
      <w:bookmarkStart w:id="647" w:name="_Toc279048584"/>
    </w:p>
    <w:bookmarkEnd w:id="647"/>
    <w:p w:rsidR="00E30963" w:rsidRDefault="007705EF">
      <w:pPr>
        <w:adjustRightInd w:val="0"/>
        <w:textAlignment w:val="baseline"/>
        <w:outlineLvl w:val="0"/>
        <w:rPr>
          <w:rFonts w:ascii="楷体_GB2312" w:eastAsia="楷体_GB2312" w:hAnsi="宋体"/>
          <w:color w:val="000000"/>
          <w:szCs w:val="24"/>
        </w:rPr>
      </w:pPr>
      <w:r>
        <w:rPr>
          <w:rFonts w:ascii="楷体_GB2312" w:eastAsia="楷体_GB2312" w:hAnsi="宋体" w:cs="宋体" w:hint="eastAsia"/>
          <w:color w:val="000000"/>
          <w:szCs w:val="24"/>
          <w:lang w:eastAsia="zh-CN"/>
        </w:rPr>
        <w:t>5</w:t>
      </w:r>
      <w:r>
        <w:rPr>
          <w:rFonts w:ascii="楷体_GB2312" w:eastAsia="楷体_GB2312" w:hAnsi="宋体" w:hint="eastAsia"/>
          <w:color w:val="000000"/>
          <w:szCs w:val="24"/>
          <w:lang w:eastAsia="zh-CN"/>
        </w:rPr>
        <w:t xml:space="preserve"> 技术要求</w:t>
      </w:r>
    </w:p>
    <w:p w:rsidR="00E30963" w:rsidRDefault="007705EF">
      <w:pPr>
        <w:pStyle w:val="093111511151"/>
        <w:tabs>
          <w:tab w:val="left" w:pos="735"/>
        </w:tabs>
        <w:ind w:leftChars="0" w:left="0"/>
        <w:rPr>
          <w:rFonts w:ascii="楷体_GB2312" w:eastAsia="楷体_GB2312" w:hAnsi="宋体"/>
          <w:color w:val="000000"/>
          <w:kern w:val="0"/>
          <w:szCs w:val="24"/>
          <w:lang w:eastAsia="zh-TW"/>
        </w:rPr>
      </w:pPr>
      <w:r>
        <w:rPr>
          <w:rFonts w:ascii="楷体_GB2312" w:eastAsia="楷体_GB2312" w:hAnsi="宋体" w:hint="eastAsia"/>
          <w:color w:val="000000"/>
          <w:kern w:val="0"/>
          <w:szCs w:val="24"/>
        </w:rPr>
        <w:t>5.1保护配置要求</w:t>
      </w:r>
    </w:p>
    <w:p w:rsidR="00E30963" w:rsidRDefault="007705EF">
      <w:pPr>
        <w:tabs>
          <w:tab w:val="left" w:pos="180"/>
          <w:tab w:val="left" w:pos="720"/>
          <w:tab w:val="left" w:pos="990"/>
          <w:tab w:val="left" w:pos="2700"/>
        </w:tabs>
        <w:jc w:val="center"/>
        <w:rPr>
          <w:rFonts w:ascii="楷体_GB2312" w:eastAsia="楷体_GB2312" w:hAnsi="宋体"/>
          <w:b/>
          <w:color w:val="000000"/>
          <w:szCs w:val="24"/>
        </w:rPr>
      </w:pPr>
      <w:r>
        <w:rPr>
          <w:rFonts w:ascii="楷体_GB2312" w:eastAsia="楷体_GB2312" w:hAnsi="宋体" w:hint="eastAsia"/>
          <w:b/>
          <w:color w:val="000000"/>
          <w:szCs w:val="24"/>
          <w:lang w:eastAsia="zh-CN"/>
        </w:rPr>
        <w:t>35kV线路保护配置表</w:t>
      </w:r>
    </w:p>
    <w:tbl>
      <w:tblPr>
        <w:tblW w:w="81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tblPr>
      <w:tblGrid>
        <w:gridCol w:w="777"/>
        <w:gridCol w:w="1523"/>
        <w:gridCol w:w="2977"/>
        <w:gridCol w:w="2914"/>
      </w:tblGrid>
      <w:tr w:rsidR="00E30963">
        <w:trPr>
          <w:cantSplit/>
          <w:jc w:val="center"/>
        </w:trPr>
        <w:tc>
          <w:tcPr>
            <w:tcW w:w="777" w:type="dxa"/>
            <w:tcBorders>
              <w:right w:val="single" w:sz="4" w:space="0" w:color="auto"/>
            </w:tcBorders>
            <w:vAlign w:val="center"/>
          </w:tcPr>
          <w:p w:rsidR="00E30963" w:rsidRDefault="007705EF">
            <w:pPr>
              <w:tabs>
                <w:tab w:val="left" w:pos="180"/>
                <w:tab w:val="left" w:pos="720"/>
                <w:tab w:val="left" w:pos="990"/>
                <w:tab w:val="left" w:pos="2700"/>
              </w:tabs>
              <w:ind w:left="459" w:hanging="459"/>
              <w:jc w:val="center"/>
              <w:rPr>
                <w:rFonts w:ascii="楷体_GB2312" w:eastAsia="楷体_GB2312" w:hAnsi="宋体"/>
                <w:color w:val="000000"/>
                <w:szCs w:val="24"/>
              </w:rPr>
            </w:pPr>
            <w:r>
              <w:rPr>
                <w:rFonts w:ascii="楷体_GB2312" w:eastAsia="楷体_GB2312" w:hAnsi="宋体" w:hint="eastAsia"/>
                <w:color w:val="000000"/>
                <w:szCs w:val="24"/>
                <w:lang w:eastAsia="zh-CN"/>
              </w:rPr>
              <w:t>序号</w:t>
            </w:r>
          </w:p>
        </w:tc>
        <w:tc>
          <w:tcPr>
            <w:tcW w:w="1523" w:type="dxa"/>
            <w:tcBorders>
              <w:left w:val="single" w:sz="4" w:space="0" w:color="auto"/>
            </w:tcBorders>
            <w:vAlign w:val="center"/>
          </w:tcPr>
          <w:p w:rsidR="00E30963" w:rsidRDefault="007705EF">
            <w:pPr>
              <w:tabs>
                <w:tab w:val="left" w:pos="180"/>
                <w:tab w:val="left" w:pos="720"/>
                <w:tab w:val="left" w:pos="990"/>
                <w:tab w:val="left" w:pos="2700"/>
              </w:tabs>
              <w:ind w:left="459" w:hanging="459"/>
              <w:rPr>
                <w:rFonts w:ascii="楷体_GB2312" w:eastAsia="楷体_GB2312" w:hAnsi="宋体"/>
                <w:color w:val="000000"/>
                <w:szCs w:val="24"/>
              </w:rPr>
            </w:pPr>
            <w:r>
              <w:rPr>
                <w:rFonts w:ascii="楷体_GB2312" w:eastAsia="楷体_GB2312" w:hAnsi="宋体" w:hint="eastAsia"/>
                <w:color w:val="000000"/>
                <w:szCs w:val="24"/>
                <w:lang w:eastAsia="zh-CN"/>
              </w:rPr>
              <w:t>被保护单元名称</w:t>
            </w:r>
          </w:p>
        </w:tc>
        <w:tc>
          <w:tcPr>
            <w:tcW w:w="2977" w:type="dxa"/>
            <w:vAlign w:val="center"/>
          </w:tcPr>
          <w:p w:rsidR="00E30963" w:rsidRDefault="007705EF">
            <w:pPr>
              <w:tabs>
                <w:tab w:val="left" w:pos="180"/>
                <w:tab w:val="left" w:pos="720"/>
                <w:tab w:val="left" w:pos="990"/>
                <w:tab w:val="left" w:pos="2700"/>
              </w:tabs>
              <w:ind w:left="459" w:hanging="459"/>
              <w:jc w:val="center"/>
              <w:rPr>
                <w:rFonts w:ascii="楷体_GB2312" w:eastAsia="楷体_GB2312" w:hAnsi="宋体"/>
                <w:color w:val="000000"/>
                <w:szCs w:val="24"/>
              </w:rPr>
            </w:pPr>
            <w:r>
              <w:rPr>
                <w:rFonts w:ascii="楷体_GB2312" w:eastAsia="楷体_GB2312" w:hAnsi="宋体" w:hint="eastAsia"/>
                <w:color w:val="000000"/>
                <w:szCs w:val="24"/>
                <w:lang w:eastAsia="zh-CN"/>
              </w:rPr>
              <w:t>保护配置及自动装置</w:t>
            </w:r>
          </w:p>
        </w:tc>
        <w:tc>
          <w:tcPr>
            <w:tcW w:w="2914" w:type="dxa"/>
          </w:tcPr>
          <w:p w:rsidR="00E30963" w:rsidRDefault="007705EF">
            <w:pPr>
              <w:tabs>
                <w:tab w:val="left" w:pos="180"/>
                <w:tab w:val="left" w:pos="720"/>
                <w:tab w:val="left" w:pos="990"/>
                <w:tab w:val="left" w:pos="2700"/>
              </w:tabs>
              <w:ind w:left="459" w:hanging="459"/>
              <w:jc w:val="center"/>
              <w:rPr>
                <w:rFonts w:ascii="楷体_GB2312" w:eastAsia="楷体_GB2312" w:hAnsi="宋体"/>
                <w:color w:val="000000"/>
                <w:szCs w:val="24"/>
              </w:rPr>
            </w:pPr>
            <w:r>
              <w:rPr>
                <w:rFonts w:ascii="楷体_GB2312" w:eastAsia="楷体_GB2312" w:hAnsi="宋体" w:hint="eastAsia"/>
                <w:color w:val="000000"/>
                <w:szCs w:val="24"/>
                <w:lang w:eastAsia="zh-CN"/>
              </w:rPr>
              <w:t>备注</w:t>
            </w:r>
          </w:p>
        </w:tc>
      </w:tr>
      <w:tr w:rsidR="00E30963">
        <w:trPr>
          <w:cantSplit/>
          <w:trHeight w:val="762"/>
          <w:jc w:val="center"/>
        </w:trPr>
        <w:tc>
          <w:tcPr>
            <w:tcW w:w="777" w:type="dxa"/>
            <w:vAlign w:val="center"/>
          </w:tcPr>
          <w:p w:rsidR="00E30963" w:rsidRDefault="007705EF">
            <w:pPr>
              <w:tabs>
                <w:tab w:val="left" w:pos="180"/>
                <w:tab w:val="left" w:pos="720"/>
                <w:tab w:val="left" w:pos="990"/>
                <w:tab w:val="left" w:pos="2700"/>
              </w:tabs>
              <w:jc w:val="center"/>
              <w:rPr>
                <w:rFonts w:ascii="楷体_GB2312" w:eastAsia="楷体_GB2312" w:hAnsi="宋体"/>
                <w:color w:val="000000"/>
                <w:szCs w:val="24"/>
              </w:rPr>
            </w:pPr>
            <w:r>
              <w:rPr>
                <w:rFonts w:ascii="楷体_GB2312" w:eastAsia="楷体_GB2312" w:hAnsi="宋体" w:hint="eastAsia"/>
                <w:color w:val="000000"/>
                <w:szCs w:val="24"/>
                <w:lang w:eastAsia="zh-CN"/>
              </w:rPr>
              <w:t>1</w:t>
            </w:r>
          </w:p>
        </w:tc>
        <w:tc>
          <w:tcPr>
            <w:tcW w:w="1523" w:type="dxa"/>
            <w:vAlign w:val="center"/>
          </w:tcPr>
          <w:p w:rsidR="00E30963" w:rsidRDefault="007705EF">
            <w:pPr>
              <w:tabs>
                <w:tab w:val="left" w:pos="-391"/>
                <w:tab w:val="left" w:pos="720"/>
                <w:tab w:val="left" w:pos="990"/>
                <w:tab w:val="left" w:pos="2700"/>
              </w:tabs>
              <w:snapToGrid w:val="0"/>
              <w:jc w:val="center"/>
              <w:rPr>
                <w:rFonts w:ascii="楷体_GB2312" w:eastAsia="楷体_GB2312" w:hAnsi="宋体"/>
                <w:color w:val="000000"/>
                <w:szCs w:val="24"/>
              </w:rPr>
            </w:pPr>
            <w:r>
              <w:rPr>
                <w:rFonts w:ascii="楷体_GB2312" w:eastAsia="楷体_GB2312" w:hAnsi="宋体" w:hint="eastAsia"/>
                <w:color w:val="000000"/>
                <w:szCs w:val="24"/>
                <w:lang w:eastAsia="zh-CN"/>
              </w:rPr>
              <w:t>35kV出线</w:t>
            </w:r>
          </w:p>
        </w:tc>
        <w:tc>
          <w:tcPr>
            <w:tcW w:w="2977" w:type="dxa"/>
            <w:vAlign w:val="center"/>
          </w:tcPr>
          <w:p w:rsidR="00E30963" w:rsidRDefault="007705EF">
            <w:pPr>
              <w:tabs>
                <w:tab w:val="left" w:pos="-391"/>
                <w:tab w:val="left" w:pos="720"/>
                <w:tab w:val="left" w:pos="990"/>
                <w:tab w:val="left" w:pos="2700"/>
              </w:tabs>
              <w:snapToGrid w:val="0"/>
              <w:ind w:left="176" w:hanging="176"/>
              <w:rPr>
                <w:rFonts w:ascii="楷体_GB2312" w:eastAsia="楷体_GB2312" w:hAnsi="宋体"/>
                <w:color w:val="000000"/>
                <w:szCs w:val="24"/>
              </w:rPr>
            </w:pPr>
            <w:r>
              <w:rPr>
                <w:rFonts w:ascii="楷体_GB2312" w:eastAsia="楷体_GB2312" w:hAnsi="宋体" w:hint="eastAsia"/>
                <w:color w:val="000000"/>
                <w:szCs w:val="24"/>
                <w:lang w:eastAsia="zh-CN"/>
              </w:rPr>
              <w:t>1) 光纤</w:t>
            </w:r>
            <w:r>
              <w:rPr>
                <w:rFonts w:ascii="楷体_GB2312" w:eastAsia="楷体_GB2312" w:hAnsi="宋体" w:hint="eastAsia"/>
                <w:color w:val="000000"/>
                <w:szCs w:val="24"/>
                <w:lang w:val="en-GB" w:eastAsia="zh-CN"/>
              </w:rPr>
              <w:t>电流</w:t>
            </w:r>
            <w:r>
              <w:rPr>
                <w:rFonts w:ascii="楷体_GB2312" w:eastAsia="楷体_GB2312" w:hAnsi="宋体" w:hint="eastAsia"/>
                <w:color w:val="000000"/>
                <w:szCs w:val="24"/>
                <w:lang w:eastAsia="zh-CN"/>
              </w:rPr>
              <w:t>差动保护</w:t>
            </w:r>
          </w:p>
          <w:p w:rsidR="00E30963" w:rsidRDefault="007705EF">
            <w:pPr>
              <w:tabs>
                <w:tab w:val="left" w:pos="-391"/>
                <w:tab w:val="left" w:pos="720"/>
                <w:tab w:val="left" w:pos="990"/>
                <w:tab w:val="left" w:pos="2700"/>
              </w:tabs>
              <w:snapToGrid w:val="0"/>
              <w:ind w:left="176" w:hanging="176"/>
              <w:rPr>
                <w:rFonts w:ascii="楷体_GB2312" w:eastAsia="楷体_GB2312" w:hAnsi="宋体"/>
                <w:color w:val="000000"/>
                <w:szCs w:val="24"/>
              </w:rPr>
            </w:pPr>
            <w:r>
              <w:rPr>
                <w:rFonts w:ascii="楷体_GB2312" w:eastAsia="楷体_GB2312" w:hAnsi="宋体" w:hint="eastAsia"/>
                <w:color w:val="000000"/>
                <w:szCs w:val="24"/>
                <w:lang w:eastAsia="zh-CN"/>
              </w:rPr>
              <w:t>2) 电流电压保护</w:t>
            </w:r>
          </w:p>
          <w:p w:rsidR="00E30963" w:rsidRDefault="007705EF">
            <w:pPr>
              <w:tabs>
                <w:tab w:val="left" w:pos="-391"/>
                <w:tab w:val="left" w:pos="720"/>
                <w:tab w:val="left" w:pos="990"/>
                <w:tab w:val="left" w:pos="2700"/>
              </w:tabs>
              <w:snapToGrid w:val="0"/>
              <w:ind w:left="176" w:hanging="176"/>
              <w:rPr>
                <w:rFonts w:ascii="楷体_GB2312" w:eastAsia="楷体_GB2312" w:hAnsi="宋体"/>
                <w:color w:val="000000"/>
                <w:szCs w:val="24"/>
              </w:rPr>
            </w:pPr>
            <w:r>
              <w:rPr>
                <w:rFonts w:ascii="楷体_GB2312" w:eastAsia="楷体_GB2312" w:hAnsi="宋体" w:hint="eastAsia"/>
                <w:color w:val="000000"/>
                <w:szCs w:val="24"/>
                <w:lang w:eastAsia="zh-CN"/>
              </w:rPr>
              <w:t>3) 过负荷保护</w:t>
            </w:r>
          </w:p>
          <w:p w:rsidR="00E30963" w:rsidRDefault="007705EF">
            <w:pPr>
              <w:tabs>
                <w:tab w:val="left" w:pos="-391"/>
                <w:tab w:val="left" w:pos="720"/>
                <w:tab w:val="left" w:pos="990"/>
                <w:tab w:val="left" w:pos="2700"/>
              </w:tabs>
              <w:snapToGrid w:val="0"/>
              <w:ind w:left="176" w:hanging="176"/>
              <w:rPr>
                <w:rFonts w:ascii="楷体_GB2312" w:eastAsia="楷体_GB2312" w:hAnsi="宋体"/>
                <w:color w:val="000000"/>
                <w:szCs w:val="24"/>
              </w:rPr>
            </w:pPr>
            <w:r>
              <w:rPr>
                <w:rFonts w:ascii="楷体_GB2312" w:eastAsia="楷体_GB2312" w:hAnsi="宋体" w:hint="eastAsia"/>
                <w:color w:val="000000"/>
                <w:szCs w:val="24"/>
                <w:lang w:eastAsia="zh-CN"/>
              </w:rPr>
              <w:t>4) 小电流接地保护</w:t>
            </w:r>
          </w:p>
          <w:p w:rsidR="00E30963" w:rsidRDefault="007705EF">
            <w:pPr>
              <w:tabs>
                <w:tab w:val="left" w:pos="-391"/>
                <w:tab w:val="left" w:pos="720"/>
                <w:tab w:val="left" w:pos="990"/>
                <w:tab w:val="left" w:pos="2700"/>
              </w:tabs>
              <w:snapToGrid w:val="0"/>
              <w:ind w:left="176" w:hanging="176"/>
              <w:rPr>
                <w:rFonts w:ascii="楷体_GB2312" w:eastAsia="楷体_GB2312" w:hAnsi="宋体"/>
                <w:color w:val="000000"/>
                <w:szCs w:val="24"/>
              </w:rPr>
            </w:pPr>
            <w:r>
              <w:rPr>
                <w:rFonts w:ascii="楷体_GB2312" w:eastAsia="楷体_GB2312" w:hAnsi="宋体" w:hint="eastAsia"/>
                <w:color w:val="000000"/>
                <w:szCs w:val="24"/>
                <w:lang w:eastAsia="zh-CN"/>
              </w:rPr>
              <w:t>5) 分散的低周低压保护功能</w:t>
            </w:r>
          </w:p>
        </w:tc>
        <w:tc>
          <w:tcPr>
            <w:tcW w:w="2914" w:type="dxa"/>
            <w:vAlign w:val="center"/>
          </w:tcPr>
          <w:p w:rsidR="00E30963" w:rsidRDefault="007705EF">
            <w:pPr>
              <w:tabs>
                <w:tab w:val="left" w:pos="-391"/>
                <w:tab w:val="left" w:pos="720"/>
                <w:tab w:val="left" w:pos="990"/>
                <w:tab w:val="left" w:pos="2700"/>
              </w:tabs>
              <w:snapToGrid w:val="0"/>
              <w:rPr>
                <w:rFonts w:ascii="楷体_GB2312" w:eastAsia="楷体_GB2312" w:hAnsi="宋体"/>
                <w:color w:val="000000"/>
                <w:szCs w:val="24"/>
              </w:rPr>
            </w:pPr>
            <w:r>
              <w:rPr>
                <w:rFonts w:ascii="楷体_GB2312" w:eastAsia="楷体_GB2312" w:hAnsi="宋体" w:hint="eastAsia"/>
                <w:color w:val="000000"/>
                <w:szCs w:val="24"/>
                <w:lang w:eastAsia="zh-CN"/>
              </w:rPr>
              <w:t>采用专用光纤芯传输保护数据,差动主保护与后备保护采用单独的两套保护装置。</w:t>
            </w:r>
          </w:p>
        </w:tc>
      </w:tr>
    </w:tbl>
    <w:p w:rsidR="00E30963" w:rsidRDefault="00E30963">
      <w:pPr>
        <w:pStyle w:val="093111511151"/>
        <w:tabs>
          <w:tab w:val="left" w:pos="735"/>
        </w:tabs>
        <w:ind w:leftChars="0" w:left="0" w:firstLineChars="200" w:firstLine="480"/>
        <w:rPr>
          <w:rFonts w:ascii="楷体_GB2312" w:eastAsia="楷体_GB2312" w:hAnsi="宋体"/>
          <w:color w:val="000000"/>
          <w:kern w:val="0"/>
          <w:szCs w:val="24"/>
          <w:lang w:eastAsia="zh-TW"/>
        </w:rPr>
      </w:pPr>
    </w:p>
    <w:p w:rsidR="00E30963" w:rsidRDefault="007705EF">
      <w:pPr>
        <w:pStyle w:val="093111511151"/>
        <w:tabs>
          <w:tab w:val="left" w:pos="735"/>
        </w:tabs>
        <w:ind w:leftChars="0" w:left="0"/>
        <w:rPr>
          <w:rFonts w:ascii="楷体_GB2312" w:eastAsia="楷体_GB2312" w:hAnsi="宋体"/>
          <w:color w:val="000000"/>
          <w:kern w:val="0"/>
          <w:szCs w:val="24"/>
        </w:rPr>
      </w:pPr>
      <w:r>
        <w:rPr>
          <w:rFonts w:ascii="楷体_GB2312" w:eastAsia="楷体_GB2312" w:hAnsi="宋体" w:hint="eastAsia"/>
          <w:color w:val="000000"/>
          <w:kern w:val="0"/>
          <w:szCs w:val="24"/>
        </w:rPr>
        <w:lastRenderedPageBreak/>
        <w:t>5.2基本要求</w:t>
      </w:r>
    </w:p>
    <w:p w:rsidR="00E30963" w:rsidRDefault="007705EF">
      <w:pPr>
        <w:pStyle w:val="093111511151"/>
        <w:tabs>
          <w:tab w:val="left" w:pos="735"/>
        </w:tabs>
        <w:ind w:leftChars="41" w:left="616" w:hangingChars="216" w:hanging="518"/>
        <w:rPr>
          <w:rFonts w:ascii="楷体_GB2312" w:eastAsia="楷体_GB2312" w:hAnsi="宋体"/>
          <w:color w:val="000000"/>
          <w:kern w:val="0"/>
          <w:szCs w:val="24"/>
        </w:rPr>
      </w:pPr>
      <w:r>
        <w:rPr>
          <w:rFonts w:ascii="楷体_GB2312" w:eastAsia="楷体_GB2312" w:hAnsi="宋体" w:hint="eastAsia"/>
          <w:color w:val="000000"/>
          <w:kern w:val="0"/>
          <w:szCs w:val="24"/>
        </w:rPr>
        <w:t>(1)  采用数字型多CPU或DSP的微机综合测控保护一体化装置，实现对供电系统设备的控制、保护、监视、测量、与变电所综合自动化系统的通信等功能。</w:t>
      </w:r>
    </w:p>
    <w:p w:rsidR="00E30963" w:rsidRDefault="007705EF">
      <w:pPr>
        <w:pStyle w:val="093111511151"/>
        <w:tabs>
          <w:tab w:val="left" w:pos="735"/>
        </w:tabs>
        <w:ind w:leftChars="41" w:left="616" w:hangingChars="216" w:hanging="518"/>
        <w:rPr>
          <w:rFonts w:ascii="楷体_GB2312" w:eastAsia="楷体_GB2312" w:hAnsi="宋体"/>
          <w:color w:val="000000"/>
          <w:kern w:val="0"/>
          <w:szCs w:val="24"/>
        </w:rPr>
      </w:pPr>
      <w:r>
        <w:rPr>
          <w:rFonts w:ascii="楷体_GB2312" w:eastAsia="楷体_GB2312" w:hAnsi="宋体" w:hint="eastAsia"/>
          <w:color w:val="000000"/>
          <w:kern w:val="0"/>
          <w:szCs w:val="24"/>
        </w:rPr>
        <w:t>(2)  满足可靠性、选择性、灵敏性和速动性要求。</w:t>
      </w:r>
    </w:p>
    <w:p w:rsidR="00E30963" w:rsidRDefault="007705EF">
      <w:pPr>
        <w:pStyle w:val="093111511151"/>
        <w:tabs>
          <w:tab w:val="left" w:pos="735"/>
        </w:tabs>
        <w:ind w:leftChars="41" w:left="616" w:hangingChars="216" w:hanging="518"/>
        <w:rPr>
          <w:rFonts w:ascii="楷体_GB2312" w:eastAsia="楷体_GB2312" w:hAnsi="宋体"/>
          <w:color w:val="000000"/>
          <w:kern w:val="0"/>
          <w:szCs w:val="24"/>
        </w:rPr>
      </w:pPr>
      <w:r>
        <w:rPr>
          <w:rFonts w:ascii="楷体_GB2312" w:eastAsia="楷体_GB2312" w:hAnsi="宋体" w:hint="eastAsia"/>
          <w:color w:val="000000"/>
          <w:kern w:val="0"/>
          <w:szCs w:val="24"/>
        </w:rPr>
        <w:t>(3)</w:t>
      </w:r>
      <w:r>
        <w:rPr>
          <w:rFonts w:ascii="楷体_GB2312" w:eastAsia="楷体_GB2312" w:hAnsi="宋体" w:hint="eastAsia"/>
          <w:color w:val="000000"/>
          <w:kern w:val="0"/>
          <w:szCs w:val="24"/>
        </w:rPr>
        <w:tab/>
        <w:t>装置应方便系统集成，通信协议应采用对用户完全开放的标准规约，如IEC60870-5-103、Modbus或其他国家标准、国际标准；现场总线通信传输速率不小于19.2Kbps。</w:t>
      </w:r>
    </w:p>
    <w:p w:rsidR="00E30963" w:rsidRDefault="007705EF">
      <w:pPr>
        <w:pStyle w:val="093111511151"/>
        <w:tabs>
          <w:tab w:val="left" w:pos="735"/>
        </w:tabs>
        <w:ind w:leftChars="41" w:left="616" w:hangingChars="216" w:hanging="518"/>
        <w:rPr>
          <w:rFonts w:ascii="楷体_GB2312" w:eastAsia="楷体_GB2312" w:hAnsi="宋体"/>
          <w:color w:val="000000"/>
          <w:kern w:val="0"/>
          <w:szCs w:val="24"/>
        </w:rPr>
      </w:pPr>
      <w:r>
        <w:rPr>
          <w:rFonts w:ascii="楷体_GB2312" w:eastAsia="楷体_GB2312" w:hAnsi="宋体" w:hint="eastAsia"/>
          <w:color w:val="000000"/>
          <w:kern w:val="0"/>
          <w:szCs w:val="24"/>
        </w:rPr>
        <w:t>(4)</w:t>
      </w:r>
      <w:r>
        <w:rPr>
          <w:rFonts w:ascii="楷体_GB2312" w:eastAsia="楷体_GB2312" w:hAnsi="宋体" w:hint="eastAsia"/>
          <w:color w:val="000000"/>
          <w:kern w:val="0"/>
          <w:szCs w:val="24"/>
        </w:rPr>
        <w:tab/>
        <w:t>继电保护装置及辅助继电器设置在相应的开关柜的继电器室内。</w:t>
      </w:r>
    </w:p>
    <w:p w:rsidR="00E30963" w:rsidRDefault="007705EF">
      <w:pPr>
        <w:pStyle w:val="093111511151"/>
        <w:tabs>
          <w:tab w:val="left" w:pos="735"/>
        </w:tabs>
        <w:ind w:leftChars="41" w:left="616" w:hangingChars="216" w:hanging="518"/>
        <w:rPr>
          <w:rFonts w:ascii="楷体_GB2312" w:eastAsia="楷体_GB2312" w:hAnsi="宋体"/>
          <w:color w:val="000000"/>
          <w:kern w:val="0"/>
          <w:szCs w:val="24"/>
        </w:rPr>
      </w:pPr>
      <w:r>
        <w:rPr>
          <w:rFonts w:ascii="楷体_GB2312" w:eastAsia="楷体_GB2312" w:hAnsi="宋体" w:hint="eastAsia"/>
          <w:color w:val="000000"/>
          <w:kern w:val="0"/>
          <w:szCs w:val="24"/>
        </w:rPr>
        <w:t>(5)</w:t>
      </w:r>
      <w:r>
        <w:rPr>
          <w:rFonts w:ascii="楷体_GB2312" w:eastAsia="楷体_GB2312" w:hAnsi="宋体" w:hint="eastAsia"/>
          <w:color w:val="000000"/>
          <w:kern w:val="0"/>
          <w:szCs w:val="24"/>
        </w:rPr>
        <w:tab/>
        <w:t>具有保护选择功能，每一种保护均可单独投入或切除。</w:t>
      </w:r>
    </w:p>
    <w:p w:rsidR="00E30963" w:rsidRDefault="007705EF">
      <w:pPr>
        <w:pStyle w:val="093111511151"/>
        <w:tabs>
          <w:tab w:val="left" w:pos="735"/>
        </w:tabs>
        <w:ind w:leftChars="41" w:left="616" w:hangingChars="216" w:hanging="518"/>
        <w:rPr>
          <w:rFonts w:ascii="楷体_GB2312" w:eastAsia="楷体_GB2312" w:hAnsi="宋体"/>
          <w:color w:val="000000"/>
          <w:kern w:val="0"/>
          <w:szCs w:val="24"/>
        </w:rPr>
      </w:pPr>
      <w:r>
        <w:rPr>
          <w:rFonts w:ascii="楷体_GB2312" w:eastAsia="楷体_GB2312" w:hAnsi="宋体" w:hint="eastAsia"/>
          <w:color w:val="000000"/>
          <w:kern w:val="0"/>
          <w:szCs w:val="24"/>
        </w:rPr>
        <w:t>(6)</w:t>
      </w:r>
      <w:r>
        <w:rPr>
          <w:rFonts w:ascii="楷体_GB2312" w:eastAsia="楷体_GB2312" w:hAnsi="宋体" w:hint="eastAsia"/>
          <w:color w:val="000000"/>
          <w:kern w:val="0"/>
          <w:szCs w:val="24"/>
        </w:rPr>
        <w:tab/>
        <w:t>具有当地/远方控制操作返校功能。</w:t>
      </w:r>
    </w:p>
    <w:p w:rsidR="00E30963" w:rsidRDefault="007705EF">
      <w:pPr>
        <w:pStyle w:val="093111511151"/>
        <w:tabs>
          <w:tab w:val="left" w:pos="735"/>
        </w:tabs>
        <w:ind w:leftChars="41" w:left="616" w:hangingChars="216" w:hanging="518"/>
        <w:rPr>
          <w:rFonts w:ascii="楷体_GB2312" w:eastAsia="楷体_GB2312" w:hAnsi="宋体"/>
          <w:color w:val="000000"/>
          <w:kern w:val="0"/>
          <w:szCs w:val="24"/>
        </w:rPr>
      </w:pPr>
      <w:r>
        <w:rPr>
          <w:rFonts w:ascii="楷体_GB2312" w:eastAsia="楷体_GB2312" w:hAnsi="宋体" w:hint="eastAsia"/>
          <w:color w:val="000000"/>
          <w:kern w:val="0"/>
          <w:szCs w:val="24"/>
        </w:rPr>
        <w:t>(7)  主要保护的采样速率应不少于32点/周波。</w:t>
      </w:r>
    </w:p>
    <w:p w:rsidR="00E30963" w:rsidRDefault="007705EF">
      <w:pPr>
        <w:pStyle w:val="093111511151"/>
        <w:tabs>
          <w:tab w:val="left" w:pos="735"/>
        </w:tabs>
        <w:ind w:leftChars="41" w:left="616" w:hangingChars="216" w:hanging="518"/>
        <w:rPr>
          <w:rFonts w:ascii="楷体_GB2312" w:eastAsia="楷体_GB2312" w:hAnsi="宋体"/>
          <w:color w:val="000000"/>
          <w:kern w:val="0"/>
          <w:szCs w:val="24"/>
        </w:rPr>
      </w:pPr>
      <w:r>
        <w:rPr>
          <w:rFonts w:ascii="楷体_GB2312" w:eastAsia="楷体_GB2312" w:hAnsi="宋体" w:hint="eastAsia"/>
          <w:color w:val="000000"/>
          <w:kern w:val="0"/>
          <w:szCs w:val="24"/>
        </w:rPr>
        <w:t>(8)</w:t>
      </w:r>
      <w:r>
        <w:rPr>
          <w:rFonts w:ascii="楷体_GB2312" w:eastAsia="楷体_GB2312" w:hAnsi="宋体" w:hint="eastAsia"/>
          <w:color w:val="000000"/>
          <w:kern w:val="0"/>
          <w:szCs w:val="24"/>
        </w:rPr>
        <w:tab/>
        <w:t>应配置时钟元件，并与变电所综合自动化系统实现软件自动对时；记录的所有事件及上送的信息都应带时标，时标精确至毫秒级，年、月、日、时、分、秒、毫秒；事件顺序记录分辨率不大于1ms。具备秒脉冲或B码对时口。</w:t>
      </w:r>
    </w:p>
    <w:p w:rsidR="00E30963" w:rsidRDefault="007705EF">
      <w:pPr>
        <w:pStyle w:val="093111511151"/>
        <w:tabs>
          <w:tab w:val="left" w:pos="735"/>
        </w:tabs>
        <w:ind w:leftChars="41" w:left="616" w:hangingChars="216" w:hanging="518"/>
        <w:rPr>
          <w:rFonts w:ascii="楷体_GB2312" w:eastAsia="楷体_GB2312" w:hAnsi="宋体"/>
          <w:color w:val="000000"/>
          <w:kern w:val="0"/>
          <w:szCs w:val="24"/>
        </w:rPr>
      </w:pPr>
      <w:r>
        <w:rPr>
          <w:rFonts w:ascii="楷体_GB2312" w:eastAsia="楷体_GB2312" w:hAnsi="宋体" w:hint="eastAsia"/>
          <w:color w:val="000000"/>
          <w:kern w:val="0"/>
          <w:szCs w:val="24"/>
        </w:rPr>
        <w:t>(9)  应具有事件顺序记录(SOE)功能，并可通过变电所综合自动化网络上传到远方控制指挥中心。事件顺序记录应包含但不限于设备状态、故障指示、保护标志、时间及日期等。</w:t>
      </w:r>
    </w:p>
    <w:p w:rsidR="00E30963" w:rsidRDefault="007705EF">
      <w:pPr>
        <w:pStyle w:val="093111511151"/>
        <w:tabs>
          <w:tab w:val="left" w:pos="735"/>
        </w:tabs>
        <w:ind w:leftChars="41" w:left="616" w:hangingChars="216" w:hanging="518"/>
        <w:rPr>
          <w:rFonts w:ascii="楷体_GB2312" w:eastAsia="楷体_GB2312" w:hAnsi="宋体"/>
          <w:color w:val="000000"/>
          <w:kern w:val="0"/>
          <w:szCs w:val="24"/>
        </w:rPr>
      </w:pPr>
      <w:r>
        <w:rPr>
          <w:rFonts w:ascii="楷体_GB2312" w:eastAsia="楷体_GB2312" w:hAnsi="宋体" w:hint="eastAsia"/>
          <w:color w:val="000000"/>
          <w:kern w:val="0"/>
          <w:szCs w:val="24"/>
        </w:rPr>
        <w:t>(10) 对各种线路故障、断路器故障、保护装置故障均能进行当地及远方报警，并且分别有报警信号。所有报警信号经人为确认后，可在远方、当地进行复归。</w:t>
      </w:r>
    </w:p>
    <w:p w:rsidR="00E30963" w:rsidRDefault="007705EF">
      <w:pPr>
        <w:pStyle w:val="093111511151"/>
        <w:tabs>
          <w:tab w:val="left" w:pos="735"/>
        </w:tabs>
        <w:ind w:leftChars="41" w:left="616" w:hangingChars="216" w:hanging="518"/>
        <w:rPr>
          <w:rFonts w:ascii="楷体_GB2312" w:eastAsia="楷体_GB2312" w:hAnsi="宋体"/>
          <w:color w:val="000000"/>
          <w:kern w:val="0"/>
          <w:szCs w:val="24"/>
        </w:rPr>
      </w:pPr>
      <w:r>
        <w:rPr>
          <w:rFonts w:ascii="楷体_GB2312" w:eastAsia="楷体_GB2312" w:hAnsi="宋体" w:hint="eastAsia"/>
          <w:color w:val="000000"/>
          <w:kern w:val="0"/>
          <w:szCs w:val="24"/>
        </w:rPr>
        <w:t>(11) 可接受包括常开接点和常闭接点、脉冲以及上升/下降有效等信号的输入信息，可输出包括常开/常闭/脉冲等输出信号，脉冲宽度可调。继电器输出可以按自保持和自动复归设置。</w:t>
      </w:r>
    </w:p>
    <w:p w:rsidR="00E30963" w:rsidRDefault="007705EF">
      <w:pPr>
        <w:pStyle w:val="093111511151"/>
        <w:tabs>
          <w:tab w:val="left" w:pos="735"/>
        </w:tabs>
        <w:ind w:leftChars="41" w:left="616" w:hangingChars="216" w:hanging="518"/>
        <w:rPr>
          <w:rFonts w:ascii="楷体_GB2312" w:eastAsia="楷体_GB2312" w:hAnsi="宋体"/>
          <w:color w:val="000000"/>
          <w:kern w:val="0"/>
          <w:szCs w:val="24"/>
        </w:rPr>
      </w:pPr>
      <w:r>
        <w:rPr>
          <w:rFonts w:ascii="楷体_GB2312" w:eastAsia="楷体_GB2312" w:hAnsi="宋体" w:hint="eastAsia"/>
          <w:color w:val="000000"/>
          <w:kern w:val="0"/>
          <w:szCs w:val="24"/>
        </w:rPr>
        <w:t>(12) 电流、电压、电度量的当地显示与遥测精度不低于0.5级。卖方应考虑模拟量的输入及处理应同时满足保护与测量的精度要求。</w:t>
      </w:r>
    </w:p>
    <w:p w:rsidR="00E30963" w:rsidRDefault="007705EF">
      <w:pPr>
        <w:pStyle w:val="093111511151"/>
        <w:tabs>
          <w:tab w:val="left" w:pos="735"/>
        </w:tabs>
        <w:ind w:leftChars="41" w:left="616" w:hangingChars="216" w:hanging="518"/>
        <w:rPr>
          <w:rFonts w:ascii="楷体_GB2312" w:eastAsia="楷体_GB2312" w:hAnsi="宋体"/>
          <w:color w:val="000000"/>
          <w:kern w:val="0"/>
          <w:szCs w:val="24"/>
        </w:rPr>
      </w:pPr>
      <w:r>
        <w:rPr>
          <w:rFonts w:ascii="楷体_GB2312" w:eastAsia="楷体_GB2312" w:hAnsi="宋体" w:hint="eastAsia"/>
          <w:color w:val="000000"/>
          <w:kern w:val="0"/>
          <w:szCs w:val="24"/>
        </w:rPr>
        <w:t>(13) 装置在直流电源恢复（包括缓慢恢复）时能够自起动。</w:t>
      </w:r>
    </w:p>
    <w:p w:rsidR="00E30963" w:rsidRDefault="007705EF">
      <w:pPr>
        <w:pStyle w:val="093111511151"/>
        <w:tabs>
          <w:tab w:val="left" w:pos="735"/>
        </w:tabs>
        <w:ind w:leftChars="41" w:left="616" w:hangingChars="216" w:hanging="518"/>
        <w:rPr>
          <w:rFonts w:ascii="楷体_GB2312" w:eastAsia="楷体_GB2312" w:hAnsi="宋体"/>
          <w:color w:val="000000"/>
          <w:kern w:val="0"/>
          <w:szCs w:val="24"/>
        </w:rPr>
      </w:pPr>
      <w:r>
        <w:rPr>
          <w:rFonts w:ascii="楷体_GB2312" w:eastAsia="楷体_GB2312" w:hAnsi="宋体" w:hint="eastAsia"/>
          <w:color w:val="000000"/>
          <w:kern w:val="0"/>
          <w:szCs w:val="24"/>
        </w:rPr>
        <w:t>(14) 电源回路应有滤波、过压保护、抗干扰措施。</w:t>
      </w:r>
    </w:p>
    <w:p w:rsidR="00E30963" w:rsidRDefault="007705EF">
      <w:pPr>
        <w:pStyle w:val="093111511151"/>
        <w:tabs>
          <w:tab w:val="left" w:pos="735"/>
        </w:tabs>
        <w:ind w:leftChars="41" w:left="616" w:hangingChars="216" w:hanging="518"/>
        <w:rPr>
          <w:rFonts w:ascii="楷体_GB2312" w:eastAsia="楷体_GB2312" w:hAnsi="宋体"/>
          <w:color w:val="000000"/>
          <w:kern w:val="0"/>
          <w:szCs w:val="24"/>
        </w:rPr>
      </w:pPr>
      <w:r>
        <w:rPr>
          <w:rFonts w:ascii="楷体_GB2312" w:eastAsia="楷体_GB2312" w:hAnsi="宋体" w:hint="eastAsia"/>
          <w:color w:val="000000"/>
          <w:kern w:val="0"/>
          <w:szCs w:val="24"/>
        </w:rPr>
        <w:t>(15) 微机测控保护装置应能够适应环境温度，应无死机、误动、拒动现象。</w:t>
      </w:r>
    </w:p>
    <w:p w:rsidR="00E30963" w:rsidRDefault="007705EF">
      <w:pPr>
        <w:pStyle w:val="093111511151"/>
        <w:tabs>
          <w:tab w:val="left" w:pos="735"/>
        </w:tabs>
        <w:ind w:leftChars="41" w:left="616" w:hangingChars="216" w:hanging="518"/>
        <w:rPr>
          <w:rFonts w:ascii="楷体_GB2312" w:eastAsia="楷体_GB2312" w:hAnsi="宋体"/>
          <w:color w:val="000000"/>
          <w:kern w:val="0"/>
          <w:szCs w:val="24"/>
        </w:rPr>
      </w:pPr>
      <w:r>
        <w:rPr>
          <w:rFonts w:ascii="楷体_GB2312" w:eastAsia="楷体_GB2312" w:hAnsi="宋体" w:hint="eastAsia"/>
          <w:color w:val="000000"/>
          <w:kern w:val="0"/>
          <w:szCs w:val="24"/>
        </w:rPr>
        <w:t>(16) 产品软件要求</w:t>
      </w:r>
    </w:p>
    <w:p w:rsidR="00E30963" w:rsidRDefault="007705EF">
      <w:pPr>
        <w:numPr>
          <w:ilvl w:val="0"/>
          <w:numId w:val="42"/>
        </w:numPr>
        <w:tabs>
          <w:tab w:val="left" w:pos="826"/>
        </w:tabs>
        <w:adjustRightInd w:val="0"/>
        <w:snapToGrid w:val="0"/>
        <w:ind w:leftChars="200" w:left="480" w:firstLine="0"/>
        <w:textAlignment w:val="baseline"/>
        <w:rPr>
          <w:rFonts w:ascii="楷体_GB2312" w:eastAsia="楷体_GB2312" w:hAnsi="宋体"/>
          <w:color w:val="000000"/>
          <w:szCs w:val="24"/>
        </w:rPr>
      </w:pPr>
      <w:r>
        <w:rPr>
          <w:rFonts w:ascii="楷体_GB2312" w:eastAsia="楷体_GB2312" w:hAnsi="宋体" w:hint="eastAsia"/>
          <w:color w:val="000000"/>
          <w:szCs w:val="24"/>
        </w:rPr>
        <w:t>产品软件应具有标准化、模块化、并便于功能的扩充。</w:t>
      </w:r>
    </w:p>
    <w:p w:rsidR="00E30963" w:rsidRDefault="007705EF">
      <w:pPr>
        <w:numPr>
          <w:ilvl w:val="0"/>
          <w:numId w:val="42"/>
        </w:numPr>
        <w:tabs>
          <w:tab w:val="left" w:pos="826"/>
        </w:tabs>
        <w:adjustRightInd w:val="0"/>
        <w:snapToGrid w:val="0"/>
        <w:ind w:leftChars="200" w:left="480" w:firstLine="0"/>
        <w:textAlignment w:val="baseline"/>
        <w:rPr>
          <w:rFonts w:ascii="楷体_GB2312" w:eastAsia="楷体_GB2312" w:hAnsi="宋体"/>
          <w:color w:val="000000"/>
          <w:szCs w:val="24"/>
        </w:rPr>
      </w:pPr>
      <w:r>
        <w:rPr>
          <w:rFonts w:ascii="楷体_GB2312" w:eastAsia="楷体_GB2312" w:hAnsi="宋体" w:hint="eastAsia"/>
          <w:color w:val="000000"/>
          <w:szCs w:val="24"/>
        </w:rPr>
        <w:t>产品软件应具有可编程功能，可将远方输入信息、当地输入信息、保护信息进行编程。</w:t>
      </w:r>
    </w:p>
    <w:p w:rsidR="00E30963" w:rsidRDefault="007705EF">
      <w:pPr>
        <w:numPr>
          <w:ilvl w:val="0"/>
          <w:numId w:val="42"/>
        </w:numPr>
        <w:tabs>
          <w:tab w:val="left" w:pos="826"/>
        </w:tabs>
        <w:adjustRightInd w:val="0"/>
        <w:snapToGrid w:val="0"/>
        <w:ind w:leftChars="200" w:left="480" w:firstLine="0"/>
        <w:textAlignment w:val="baseline"/>
        <w:rPr>
          <w:rFonts w:ascii="楷体_GB2312" w:eastAsia="楷体_GB2312" w:hAnsi="宋体"/>
          <w:color w:val="000000"/>
          <w:szCs w:val="24"/>
        </w:rPr>
      </w:pPr>
      <w:r>
        <w:rPr>
          <w:rFonts w:ascii="楷体_GB2312" w:eastAsia="楷体_GB2312" w:hAnsi="宋体" w:hint="eastAsia"/>
          <w:color w:val="000000"/>
          <w:szCs w:val="24"/>
        </w:rPr>
        <w:t>产品软件应具有在系统中进行调试、维护、在线生成等功能。</w:t>
      </w:r>
    </w:p>
    <w:p w:rsidR="00E30963" w:rsidRDefault="007705EF">
      <w:pPr>
        <w:numPr>
          <w:ilvl w:val="0"/>
          <w:numId w:val="42"/>
        </w:numPr>
        <w:tabs>
          <w:tab w:val="clear" w:pos="785"/>
          <w:tab w:val="left" w:pos="500"/>
          <w:tab w:val="left" w:pos="826"/>
        </w:tabs>
        <w:adjustRightInd w:val="0"/>
        <w:snapToGrid w:val="0"/>
        <w:ind w:leftChars="200" w:left="480" w:firstLine="0"/>
        <w:textAlignment w:val="baseline"/>
        <w:rPr>
          <w:rFonts w:ascii="楷体_GB2312" w:eastAsia="楷体_GB2312" w:hAnsi="宋体"/>
          <w:color w:val="000000"/>
          <w:szCs w:val="24"/>
        </w:rPr>
      </w:pPr>
      <w:r>
        <w:rPr>
          <w:rFonts w:ascii="楷体_GB2312" w:eastAsia="楷体_GB2312" w:hAnsi="宋体" w:hint="eastAsia"/>
          <w:color w:val="000000"/>
          <w:szCs w:val="24"/>
        </w:rPr>
        <w:t>产品软件和数据库应可灵活组态、扩充和修改，并具有防止装置掉电时信息丢失的措施。</w:t>
      </w:r>
    </w:p>
    <w:p w:rsidR="00E30963" w:rsidRDefault="007705EF">
      <w:pPr>
        <w:numPr>
          <w:ilvl w:val="0"/>
          <w:numId w:val="42"/>
        </w:numPr>
        <w:tabs>
          <w:tab w:val="left" w:pos="826"/>
        </w:tabs>
        <w:adjustRightInd w:val="0"/>
        <w:snapToGrid w:val="0"/>
        <w:ind w:leftChars="200" w:left="480" w:firstLine="0"/>
        <w:textAlignment w:val="baseline"/>
        <w:rPr>
          <w:rFonts w:ascii="楷体_GB2312" w:eastAsia="楷体_GB2312" w:hAnsi="宋体"/>
          <w:color w:val="000000"/>
          <w:szCs w:val="24"/>
        </w:rPr>
      </w:pPr>
      <w:r>
        <w:rPr>
          <w:rFonts w:ascii="楷体_GB2312" w:eastAsia="楷体_GB2312" w:hAnsi="宋体" w:hint="eastAsia"/>
          <w:color w:val="000000"/>
          <w:szCs w:val="24"/>
        </w:rPr>
        <w:t>产品软件应具有自诊断、告警、显示功能，装置中微机部分任一元件损坏（包括CPU）时，均能发出装置异常的无压型接点信号。</w:t>
      </w:r>
    </w:p>
    <w:p w:rsidR="00E30963" w:rsidRDefault="007705EF">
      <w:pPr>
        <w:pStyle w:val="093111511151"/>
        <w:tabs>
          <w:tab w:val="left" w:pos="735"/>
        </w:tabs>
        <w:ind w:leftChars="41" w:left="616" w:hangingChars="216" w:hanging="518"/>
        <w:rPr>
          <w:rFonts w:ascii="楷体_GB2312" w:eastAsia="楷体_GB2312" w:hAnsi="宋体"/>
          <w:color w:val="000000"/>
          <w:kern w:val="0"/>
          <w:szCs w:val="24"/>
        </w:rPr>
      </w:pPr>
      <w:r>
        <w:rPr>
          <w:rFonts w:ascii="楷体_GB2312" w:eastAsia="楷体_GB2312" w:hAnsi="宋体" w:hint="eastAsia"/>
          <w:color w:val="000000"/>
          <w:kern w:val="0"/>
          <w:szCs w:val="24"/>
        </w:rPr>
        <w:t>(17) 硬件要求</w:t>
      </w:r>
    </w:p>
    <w:p w:rsidR="00E30963" w:rsidRDefault="007705EF">
      <w:pPr>
        <w:numPr>
          <w:ilvl w:val="0"/>
          <w:numId w:val="42"/>
        </w:numPr>
        <w:tabs>
          <w:tab w:val="left" w:pos="826"/>
        </w:tabs>
        <w:adjustRightInd w:val="0"/>
        <w:snapToGrid w:val="0"/>
        <w:ind w:leftChars="200" w:left="480" w:firstLine="0"/>
        <w:textAlignment w:val="baseline"/>
        <w:rPr>
          <w:rFonts w:ascii="楷体_GB2312" w:eastAsia="楷体_GB2312" w:hAnsi="宋体"/>
          <w:color w:val="000000"/>
          <w:szCs w:val="24"/>
        </w:rPr>
      </w:pPr>
      <w:r>
        <w:rPr>
          <w:rFonts w:ascii="楷体_GB2312" w:eastAsia="楷体_GB2312" w:hAnsi="宋体" w:hint="eastAsia"/>
          <w:color w:val="000000"/>
          <w:szCs w:val="24"/>
        </w:rPr>
        <w:t>微机测控保护装置应使用工业级及以上的芯片、电容器和其它元器件，并严格筛选。</w:t>
      </w:r>
    </w:p>
    <w:p w:rsidR="00E30963" w:rsidRDefault="007705EF">
      <w:pPr>
        <w:numPr>
          <w:ilvl w:val="0"/>
          <w:numId w:val="42"/>
        </w:numPr>
        <w:tabs>
          <w:tab w:val="left" w:pos="826"/>
        </w:tabs>
        <w:adjustRightInd w:val="0"/>
        <w:snapToGrid w:val="0"/>
        <w:ind w:leftChars="200" w:left="480" w:firstLine="0"/>
        <w:textAlignment w:val="baseline"/>
        <w:rPr>
          <w:rFonts w:ascii="楷体_GB2312" w:eastAsia="楷体_GB2312" w:hAnsi="宋体"/>
          <w:color w:val="000000"/>
          <w:szCs w:val="24"/>
        </w:rPr>
      </w:pPr>
      <w:r>
        <w:rPr>
          <w:rFonts w:ascii="楷体_GB2312" w:eastAsia="楷体_GB2312" w:hAnsi="宋体" w:hint="eastAsia"/>
          <w:color w:val="000000"/>
          <w:szCs w:val="24"/>
        </w:rPr>
        <w:t>软件版本的升级不应变更硬件。</w:t>
      </w:r>
    </w:p>
    <w:p w:rsidR="00E30963" w:rsidRDefault="007705EF">
      <w:pPr>
        <w:numPr>
          <w:ilvl w:val="0"/>
          <w:numId w:val="42"/>
        </w:numPr>
        <w:tabs>
          <w:tab w:val="left" w:pos="826"/>
        </w:tabs>
        <w:adjustRightInd w:val="0"/>
        <w:snapToGrid w:val="0"/>
        <w:ind w:leftChars="200" w:left="480" w:firstLine="0"/>
        <w:textAlignment w:val="baseline"/>
        <w:rPr>
          <w:rFonts w:ascii="楷体_GB2312" w:eastAsia="楷体_GB2312" w:hAnsi="宋体"/>
          <w:color w:val="000000"/>
          <w:szCs w:val="24"/>
        </w:rPr>
      </w:pPr>
      <w:r>
        <w:rPr>
          <w:rFonts w:ascii="楷体_GB2312" w:eastAsia="楷体_GB2312" w:hAnsi="宋体" w:hint="eastAsia"/>
          <w:color w:val="000000"/>
          <w:szCs w:val="24"/>
        </w:rPr>
        <w:t>装置的软硬件都应采取抗干扰措施。开关量输入回路应具有光电隔离，输出应采用空接点或光耦等方式。光藕的动作门坎值应满足相应要求，并具有足够的工作功率，以防止光藕的误动作。</w:t>
      </w:r>
    </w:p>
    <w:p w:rsidR="00E30963" w:rsidRDefault="007705EF">
      <w:pPr>
        <w:numPr>
          <w:ilvl w:val="0"/>
          <w:numId w:val="42"/>
        </w:numPr>
        <w:tabs>
          <w:tab w:val="left" w:pos="826"/>
        </w:tabs>
        <w:adjustRightInd w:val="0"/>
        <w:snapToGrid w:val="0"/>
        <w:ind w:leftChars="200" w:left="480" w:firstLine="0"/>
        <w:textAlignment w:val="baseline"/>
        <w:rPr>
          <w:rFonts w:ascii="楷体_GB2312" w:eastAsia="楷体_GB2312" w:hAnsi="宋体"/>
          <w:color w:val="000000"/>
          <w:szCs w:val="24"/>
        </w:rPr>
      </w:pPr>
      <w:r>
        <w:rPr>
          <w:rFonts w:ascii="楷体_GB2312" w:eastAsia="楷体_GB2312" w:hAnsi="宋体" w:hint="eastAsia"/>
          <w:color w:val="000000"/>
          <w:szCs w:val="24"/>
        </w:rPr>
        <w:t>外部引至装置内的接点应可由业主定义。输出应可以按自保持和自动复归设置。开关量输入、输出应满足本开关柜控制、保护、信号量的需要，且需满足牵引供电系统自动装置、保护、信号的需要。</w:t>
      </w:r>
    </w:p>
    <w:p w:rsidR="00E30963" w:rsidRDefault="007705EF">
      <w:pPr>
        <w:numPr>
          <w:ilvl w:val="0"/>
          <w:numId w:val="42"/>
        </w:numPr>
        <w:tabs>
          <w:tab w:val="left" w:pos="826"/>
        </w:tabs>
        <w:adjustRightInd w:val="0"/>
        <w:snapToGrid w:val="0"/>
        <w:ind w:leftChars="200" w:left="480" w:firstLine="0"/>
        <w:textAlignment w:val="baseline"/>
        <w:rPr>
          <w:rFonts w:ascii="楷体_GB2312" w:eastAsia="楷体_GB2312" w:hAnsi="宋体"/>
          <w:color w:val="000000"/>
          <w:szCs w:val="24"/>
        </w:rPr>
      </w:pPr>
      <w:r>
        <w:rPr>
          <w:rFonts w:ascii="楷体_GB2312" w:eastAsia="楷体_GB2312" w:hAnsi="宋体" w:hint="eastAsia"/>
          <w:color w:val="000000"/>
          <w:szCs w:val="24"/>
        </w:rPr>
        <w:t>供业主使用的开关量输入、输出数量参见下表：</w:t>
      </w:r>
    </w:p>
    <w:tbl>
      <w:tblPr>
        <w:tblW w:w="2152"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2499"/>
        <w:gridCol w:w="2231"/>
      </w:tblGrid>
      <w:tr w:rsidR="00E30963">
        <w:trPr>
          <w:trHeight w:val="567"/>
          <w:jc w:val="center"/>
        </w:trPr>
        <w:tc>
          <w:tcPr>
            <w:tcW w:w="2642" w:type="pct"/>
            <w:tcBorders>
              <w:tl2br w:val="single" w:sz="6" w:space="0" w:color="000000"/>
            </w:tcBorders>
            <w:vAlign w:val="center"/>
          </w:tcPr>
          <w:p w:rsidR="00E30963" w:rsidRDefault="00E30963">
            <w:pPr>
              <w:jc w:val="center"/>
              <w:rPr>
                <w:rFonts w:ascii="楷体_GB2312" w:eastAsia="楷体_GB2312" w:hAnsi="宋体"/>
                <w:color w:val="000000"/>
                <w:szCs w:val="24"/>
              </w:rPr>
            </w:pPr>
          </w:p>
        </w:tc>
        <w:tc>
          <w:tcPr>
            <w:tcW w:w="2358" w:type="pct"/>
            <w:vAlign w:val="center"/>
          </w:tcPr>
          <w:p w:rsidR="00E30963" w:rsidRDefault="007705EF">
            <w:pPr>
              <w:jc w:val="center"/>
              <w:rPr>
                <w:rFonts w:ascii="楷体_GB2312" w:eastAsia="楷体_GB2312" w:hAnsi="宋体"/>
                <w:color w:val="000000"/>
                <w:szCs w:val="24"/>
              </w:rPr>
            </w:pPr>
            <w:r>
              <w:rPr>
                <w:rFonts w:ascii="楷体_GB2312" w:eastAsia="楷体_GB2312" w:hAnsi="宋体" w:hint="eastAsia"/>
                <w:color w:val="000000"/>
                <w:szCs w:val="24"/>
                <w:lang w:eastAsia="zh-CN"/>
              </w:rPr>
              <w:t>35kV馈线</w:t>
            </w:r>
          </w:p>
        </w:tc>
      </w:tr>
      <w:tr w:rsidR="00E30963">
        <w:trPr>
          <w:trHeight w:val="201"/>
          <w:jc w:val="center"/>
        </w:trPr>
        <w:tc>
          <w:tcPr>
            <w:tcW w:w="2642" w:type="pct"/>
            <w:vAlign w:val="center"/>
          </w:tcPr>
          <w:p w:rsidR="00E30963" w:rsidRDefault="007705EF">
            <w:pPr>
              <w:jc w:val="center"/>
              <w:rPr>
                <w:rFonts w:ascii="楷体_GB2312" w:eastAsia="楷体_GB2312" w:hAnsi="宋体"/>
                <w:color w:val="000000"/>
                <w:szCs w:val="24"/>
              </w:rPr>
            </w:pPr>
            <w:r>
              <w:rPr>
                <w:rFonts w:ascii="楷体_GB2312" w:eastAsia="楷体_GB2312" w:hAnsi="宋体" w:hint="eastAsia"/>
                <w:color w:val="000000"/>
                <w:szCs w:val="24"/>
                <w:lang w:eastAsia="zh-CN"/>
              </w:rPr>
              <w:lastRenderedPageBreak/>
              <w:t>输入量</w:t>
            </w:r>
          </w:p>
        </w:tc>
        <w:tc>
          <w:tcPr>
            <w:tcW w:w="2358" w:type="pct"/>
            <w:vAlign w:val="center"/>
          </w:tcPr>
          <w:p w:rsidR="00E30963" w:rsidRDefault="007705EF">
            <w:pPr>
              <w:jc w:val="center"/>
              <w:rPr>
                <w:rFonts w:ascii="楷体_GB2312" w:eastAsia="楷体_GB2312" w:hAnsi="宋体"/>
                <w:color w:val="000000"/>
                <w:szCs w:val="24"/>
              </w:rPr>
            </w:pPr>
            <w:r>
              <w:rPr>
                <w:rFonts w:ascii="楷体_GB2312" w:eastAsia="楷体_GB2312" w:hAnsi="宋体" w:hint="eastAsia"/>
                <w:color w:val="000000"/>
                <w:szCs w:val="24"/>
                <w:lang w:eastAsia="zh-CN"/>
              </w:rPr>
              <w:t>不少于16</w:t>
            </w:r>
          </w:p>
        </w:tc>
      </w:tr>
      <w:tr w:rsidR="00E30963">
        <w:trPr>
          <w:jc w:val="center"/>
        </w:trPr>
        <w:tc>
          <w:tcPr>
            <w:tcW w:w="2642" w:type="pct"/>
            <w:vAlign w:val="center"/>
          </w:tcPr>
          <w:p w:rsidR="00E30963" w:rsidRDefault="007705EF">
            <w:pPr>
              <w:jc w:val="center"/>
              <w:rPr>
                <w:rFonts w:ascii="楷体_GB2312" w:eastAsia="楷体_GB2312" w:hAnsi="宋体"/>
                <w:color w:val="000000"/>
                <w:szCs w:val="24"/>
              </w:rPr>
            </w:pPr>
            <w:r>
              <w:rPr>
                <w:rFonts w:ascii="楷体_GB2312" w:eastAsia="楷体_GB2312" w:hAnsi="宋体" w:hint="eastAsia"/>
                <w:color w:val="000000"/>
                <w:szCs w:val="24"/>
                <w:lang w:eastAsia="zh-CN"/>
              </w:rPr>
              <w:t>输出量</w:t>
            </w:r>
          </w:p>
        </w:tc>
        <w:tc>
          <w:tcPr>
            <w:tcW w:w="2358" w:type="pct"/>
            <w:vAlign w:val="center"/>
          </w:tcPr>
          <w:p w:rsidR="00E30963" w:rsidRDefault="007705EF">
            <w:pPr>
              <w:jc w:val="center"/>
              <w:rPr>
                <w:rFonts w:ascii="楷体_GB2312" w:eastAsia="楷体_GB2312" w:hAnsi="宋体"/>
                <w:color w:val="000000"/>
                <w:szCs w:val="24"/>
              </w:rPr>
            </w:pPr>
            <w:r>
              <w:rPr>
                <w:rFonts w:ascii="楷体_GB2312" w:eastAsia="楷体_GB2312" w:hAnsi="宋体" w:hint="eastAsia"/>
                <w:color w:val="000000"/>
                <w:szCs w:val="24"/>
                <w:lang w:eastAsia="zh-CN"/>
              </w:rPr>
              <w:t>不少于10</w:t>
            </w:r>
          </w:p>
        </w:tc>
      </w:tr>
    </w:tbl>
    <w:p w:rsidR="00E30963" w:rsidRDefault="007705EF">
      <w:pPr>
        <w:ind w:firstLineChars="200" w:firstLine="480"/>
        <w:rPr>
          <w:rFonts w:ascii="楷体_GB2312" w:eastAsia="楷体_GB2312" w:hAnsi="宋体"/>
          <w:color w:val="000000"/>
          <w:szCs w:val="24"/>
        </w:rPr>
      </w:pPr>
      <w:r>
        <w:rPr>
          <w:rFonts w:ascii="楷体_GB2312" w:eastAsia="楷体_GB2312" w:hAnsi="宋体" w:hint="eastAsia"/>
          <w:color w:val="000000"/>
          <w:szCs w:val="24"/>
          <w:lang w:eastAsia="zh-CN"/>
        </w:rPr>
        <w:t xml:space="preserve"> 注：开关量输入、输出最终数量设计联络时确定</w:t>
      </w:r>
    </w:p>
    <w:p w:rsidR="00E30963" w:rsidRDefault="007705EF">
      <w:pPr>
        <w:pStyle w:val="093111511151"/>
        <w:tabs>
          <w:tab w:val="left" w:pos="735"/>
        </w:tabs>
        <w:ind w:leftChars="41" w:left="616" w:hangingChars="216" w:hanging="518"/>
        <w:rPr>
          <w:rFonts w:ascii="楷体_GB2312" w:eastAsia="楷体_GB2312" w:hAnsi="宋体"/>
          <w:color w:val="000000"/>
          <w:kern w:val="0"/>
          <w:szCs w:val="24"/>
        </w:rPr>
      </w:pPr>
      <w:r>
        <w:rPr>
          <w:rFonts w:ascii="楷体_GB2312" w:eastAsia="楷体_GB2312" w:hAnsi="宋体" w:hint="eastAsia"/>
          <w:color w:val="000000"/>
          <w:kern w:val="0"/>
          <w:szCs w:val="24"/>
        </w:rPr>
        <w:t>(18) 绝缘性能</w:t>
      </w:r>
    </w:p>
    <w:p w:rsidR="00E30963" w:rsidRDefault="007705EF">
      <w:pPr>
        <w:numPr>
          <w:ilvl w:val="0"/>
          <w:numId w:val="42"/>
        </w:numPr>
        <w:tabs>
          <w:tab w:val="left" w:pos="826"/>
        </w:tabs>
        <w:adjustRightInd w:val="0"/>
        <w:snapToGrid w:val="0"/>
        <w:ind w:leftChars="200" w:left="480" w:firstLine="0"/>
        <w:textAlignment w:val="baseline"/>
        <w:rPr>
          <w:rFonts w:ascii="楷体_GB2312" w:eastAsia="楷体_GB2312" w:hAnsi="宋体"/>
          <w:color w:val="000000"/>
          <w:szCs w:val="24"/>
        </w:rPr>
      </w:pPr>
      <w:r>
        <w:rPr>
          <w:rFonts w:ascii="楷体_GB2312" w:eastAsia="楷体_GB2312" w:hAnsi="宋体" w:hint="eastAsia"/>
          <w:color w:val="000000"/>
          <w:szCs w:val="24"/>
        </w:rPr>
        <w:t>绝缘电阻</w:t>
      </w:r>
    </w:p>
    <w:p w:rsidR="00E30963" w:rsidRDefault="007705EF">
      <w:pPr>
        <w:pStyle w:val="093111511151"/>
        <w:tabs>
          <w:tab w:val="left" w:pos="735"/>
        </w:tabs>
        <w:ind w:leftChars="400" w:left="960"/>
        <w:rPr>
          <w:rFonts w:ascii="楷体_GB2312" w:eastAsia="楷体_GB2312" w:hAnsi="宋体"/>
          <w:color w:val="000000"/>
          <w:kern w:val="0"/>
          <w:szCs w:val="24"/>
        </w:rPr>
      </w:pPr>
      <w:r>
        <w:rPr>
          <w:rFonts w:ascii="楷体_GB2312" w:eastAsia="楷体_GB2312" w:hAnsi="宋体" w:hint="eastAsia"/>
          <w:color w:val="000000"/>
          <w:kern w:val="0"/>
          <w:szCs w:val="24"/>
        </w:rPr>
        <w:t>在正常试验大气条件下，装置的带电部分和非带电金属部分及外壳之间，以及电气上无联系的各电路之间，根据被测试回路额定电压等级，分别用开路电压250V或500V的兆欧表(Ui＜60V时用250V兆欧表，Ui≥60V时用500V兆欧表)，测量其绝缘电阻值，应不小于10MΩ。</w:t>
      </w:r>
    </w:p>
    <w:p w:rsidR="00E30963" w:rsidRDefault="007705EF">
      <w:pPr>
        <w:numPr>
          <w:ilvl w:val="0"/>
          <w:numId w:val="42"/>
        </w:numPr>
        <w:tabs>
          <w:tab w:val="left" w:pos="826"/>
        </w:tabs>
        <w:adjustRightInd w:val="0"/>
        <w:snapToGrid w:val="0"/>
        <w:ind w:leftChars="200" w:left="480" w:firstLine="0"/>
        <w:textAlignment w:val="baseline"/>
        <w:rPr>
          <w:rFonts w:ascii="楷体_GB2312" w:eastAsia="楷体_GB2312" w:hAnsi="宋体"/>
          <w:color w:val="000000"/>
          <w:szCs w:val="24"/>
        </w:rPr>
      </w:pPr>
      <w:r>
        <w:rPr>
          <w:rFonts w:ascii="楷体_GB2312" w:eastAsia="楷体_GB2312" w:hAnsi="宋体" w:hint="eastAsia"/>
          <w:color w:val="000000"/>
          <w:szCs w:val="24"/>
        </w:rPr>
        <w:t>介质强度</w:t>
      </w:r>
    </w:p>
    <w:p w:rsidR="00E30963" w:rsidRDefault="007705EF">
      <w:pPr>
        <w:pStyle w:val="093111511151"/>
        <w:tabs>
          <w:tab w:val="left" w:pos="735"/>
        </w:tabs>
        <w:ind w:leftChars="400" w:left="960"/>
        <w:rPr>
          <w:rFonts w:ascii="楷体_GB2312" w:eastAsia="楷体_GB2312" w:hAnsi="宋体"/>
          <w:color w:val="000000"/>
          <w:kern w:val="0"/>
          <w:szCs w:val="24"/>
        </w:rPr>
      </w:pPr>
      <w:r>
        <w:rPr>
          <w:rFonts w:ascii="楷体_GB2312" w:eastAsia="楷体_GB2312" w:hAnsi="宋体" w:hint="eastAsia"/>
          <w:color w:val="000000"/>
          <w:kern w:val="0"/>
          <w:szCs w:val="24"/>
        </w:rPr>
        <w:t>在正常试验大气条件下，装置的直流电源输入回路、交流输入回路、输出触点回路对地，以及回路之间，应能承受频率为50Hz，2kV历时1min的工频耐压试验而无击穿闪络及元器件损坏现象。(回路额定电压Ui＜60V，试验电压为500V)。</w:t>
      </w:r>
    </w:p>
    <w:p w:rsidR="00E30963" w:rsidRDefault="007705EF">
      <w:pPr>
        <w:pStyle w:val="093111511151"/>
        <w:tabs>
          <w:tab w:val="left" w:pos="735"/>
        </w:tabs>
        <w:ind w:leftChars="41" w:left="616" w:hangingChars="216" w:hanging="518"/>
        <w:rPr>
          <w:rFonts w:ascii="楷体_GB2312" w:eastAsia="楷体_GB2312" w:hAnsi="宋体"/>
          <w:color w:val="000000"/>
          <w:kern w:val="0"/>
          <w:szCs w:val="24"/>
        </w:rPr>
      </w:pPr>
      <w:r>
        <w:rPr>
          <w:rFonts w:ascii="楷体_GB2312" w:eastAsia="楷体_GB2312" w:hAnsi="宋体" w:hint="eastAsia"/>
          <w:color w:val="000000"/>
          <w:kern w:val="0"/>
          <w:szCs w:val="24"/>
        </w:rPr>
        <w:t>(19) 冲击电压</w:t>
      </w:r>
    </w:p>
    <w:p w:rsidR="00E30963" w:rsidRDefault="007705EF">
      <w:pPr>
        <w:pStyle w:val="093111511151"/>
        <w:tabs>
          <w:tab w:val="left" w:pos="800"/>
        </w:tabs>
        <w:ind w:leftChars="399" w:left="960" w:hanging="2"/>
        <w:rPr>
          <w:rFonts w:ascii="楷体_GB2312" w:eastAsia="楷体_GB2312" w:hAnsi="宋体"/>
          <w:color w:val="000000"/>
          <w:kern w:val="0"/>
          <w:szCs w:val="24"/>
        </w:rPr>
      </w:pPr>
      <w:r>
        <w:rPr>
          <w:rFonts w:ascii="楷体_GB2312" w:eastAsia="楷体_GB2312" w:hAnsi="宋体" w:hint="eastAsia"/>
          <w:color w:val="000000"/>
          <w:kern w:val="0"/>
          <w:szCs w:val="24"/>
        </w:rPr>
        <w:t>在正常试验大气条件下，装置的直流电源输入回路、交流输入回路、输出触点回路对地，以及回路之间，就能承受1.2/50us的标准雷电波的短时冲击电压试验，开路试验电压5kV，装置应无绝缘损坏。</w:t>
      </w:r>
    </w:p>
    <w:p w:rsidR="00E30963" w:rsidRDefault="007705EF">
      <w:pPr>
        <w:pStyle w:val="093111511151"/>
        <w:tabs>
          <w:tab w:val="left" w:pos="735"/>
        </w:tabs>
        <w:ind w:leftChars="41" w:left="616" w:hangingChars="216" w:hanging="518"/>
        <w:rPr>
          <w:rFonts w:ascii="楷体_GB2312" w:eastAsia="楷体_GB2312" w:hAnsi="宋体"/>
          <w:color w:val="000000"/>
          <w:kern w:val="0"/>
          <w:szCs w:val="24"/>
        </w:rPr>
      </w:pPr>
      <w:r>
        <w:rPr>
          <w:rFonts w:ascii="楷体_GB2312" w:eastAsia="楷体_GB2312" w:hAnsi="宋体" w:hint="eastAsia"/>
          <w:color w:val="000000"/>
          <w:kern w:val="0"/>
          <w:szCs w:val="24"/>
        </w:rPr>
        <w:t>(20) 耐湿热性能</w:t>
      </w:r>
    </w:p>
    <w:p w:rsidR="00E30963" w:rsidRDefault="007705EF">
      <w:pPr>
        <w:pStyle w:val="093111511151"/>
        <w:tabs>
          <w:tab w:val="left" w:pos="735"/>
        </w:tabs>
        <w:ind w:leftChars="400" w:left="960"/>
        <w:rPr>
          <w:rFonts w:ascii="楷体_GB2312" w:eastAsia="楷体_GB2312" w:hAnsi="宋体"/>
          <w:color w:val="000000"/>
          <w:kern w:val="0"/>
          <w:szCs w:val="24"/>
        </w:rPr>
      </w:pPr>
      <w:r>
        <w:rPr>
          <w:rFonts w:ascii="楷体_GB2312" w:eastAsia="楷体_GB2312" w:hAnsi="宋体" w:hint="eastAsia"/>
          <w:color w:val="000000"/>
          <w:kern w:val="0"/>
          <w:szCs w:val="24"/>
        </w:rPr>
        <w:t>装置应能承受GB/T7261第21章规定的湿热试验。最高试验温度+40℃，最大湿度95%，试验时间为2d，每一周期历时24h的交变温热试验，在试验结束前2h内，测量各导电外露非带电金属部分及外壳之间、电气上无联系的各回路之间的绝缘电阻值应不小于1.5兆欧，介质强度不低于压规定的介质强度试验电压幅值的75%。</w:t>
      </w:r>
    </w:p>
    <w:p w:rsidR="00E30963" w:rsidRDefault="007705EF">
      <w:pPr>
        <w:pStyle w:val="093111511151"/>
        <w:tabs>
          <w:tab w:val="left" w:pos="735"/>
        </w:tabs>
        <w:ind w:leftChars="41" w:left="616" w:hangingChars="216" w:hanging="518"/>
        <w:rPr>
          <w:rFonts w:ascii="楷体_GB2312" w:eastAsia="楷体_GB2312" w:hAnsi="宋体"/>
          <w:color w:val="000000"/>
          <w:kern w:val="0"/>
          <w:szCs w:val="24"/>
        </w:rPr>
      </w:pPr>
      <w:r>
        <w:rPr>
          <w:rFonts w:ascii="楷体_GB2312" w:eastAsia="楷体_GB2312" w:hAnsi="宋体" w:hint="eastAsia"/>
          <w:color w:val="000000"/>
          <w:kern w:val="0"/>
          <w:szCs w:val="24"/>
        </w:rPr>
        <w:t>(21) 振动</w:t>
      </w:r>
    </w:p>
    <w:p w:rsidR="00E30963" w:rsidRDefault="007705EF">
      <w:pPr>
        <w:pStyle w:val="093111511151"/>
        <w:tabs>
          <w:tab w:val="left" w:pos="735"/>
        </w:tabs>
        <w:ind w:leftChars="400" w:left="960"/>
        <w:rPr>
          <w:rFonts w:ascii="楷体_GB2312" w:eastAsia="楷体_GB2312" w:hAnsi="宋体"/>
          <w:color w:val="000000"/>
          <w:kern w:val="0"/>
          <w:szCs w:val="24"/>
        </w:rPr>
      </w:pPr>
      <w:r>
        <w:rPr>
          <w:rFonts w:ascii="楷体_GB2312" w:eastAsia="楷体_GB2312" w:hAnsi="宋体" w:hint="eastAsia"/>
          <w:color w:val="000000"/>
          <w:kern w:val="0"/>
          <w:szCs w:val="24"/>
        </w:rPr>
        <w:t>装置应能承受GB/T7261第16.3条规定的严酷等级为1级的振动耐久能力试验。试验后，无紧固件松动脱落及结构件损坏。</w:t>
      </w:r>
    </w:p>
    <w:p w:rsidR="00E30963" w:rsidRDefault="007705EF">
      <w:pPr>
        <w:pStyle w:val="093111511151"/>
        <w:tabs>
          <w:tab w:val="left" w:pos="735"/>
        </w:tabs>
        <w:ind w:leftChars="41" w:left="616" w:hangingChars="216" w:hanging="518"/>
        <w:rPr>
          <w:rFonts w:ascii="楷体_GB2312" w:eastAsia="楷体_GB2312" w:hAnsi="宋体"/>
          <w:color w:val="000000"/>
          <w:kern w:val="0"/>
          <w:szCs w:val="24"/>
        </w:rPr>
      </w:pPr>
      <w:r>
        <w:rPr>
          <w:rFonts w:ascii="楷体_GB2312" w:eastAsia="楷体_GB2312" w:hAnsi="宋体" w:hint="eastAsia"/>
          <w:color w:val="000000"/>
          <w:kern w:val="0"/>
          <w:szCs w:val="24"/>
        </w:rPr>
        <w:t>(22) 冲击</w:t>
      </w:r>
    </w:p>
    <w:p w:rsidR="00E30963" w:rsidRDefault="007705EF">
      <w:pPr>
        <w:pStyle w:val="093111511151"/>
        <w:tabs>
          <w:tab w:val="left" w:pos="735"/>
        </w:tabs>
        <w:ind w:leftChars="400" w:left="960"/>
        <w:rPr>
          <w:rFonts w:ascii="楷体_GB2312" w:eastAsia="楷体_GB2312" w:hAnsi="宋体"/>
          <w:color w:val="000000"/>
          <w:kern w:val="0"/>
          <w:szCs w:val="24"/>
        </w:rPr>
      </w:pPr>
      <w:r>
        <w:rPr>
          <w:rFonts w:ascii="楷体_GB2312" w:eastAsia="楷体_GB2312" w:hAnsi="宋体" w:hint="eastAsia"/>
          <w:color w:val="000000"/>
          <w:kern w:val="0"/>
          <w:szCs w:val="24"/>
        </w:rPr>
        <w:t>装置应能承受GB/T7261第16.3条规定的严酷等级为1级的冲击耐久能力试验。试验后，无紧固件松动脱落及结构件损坏。</w:t>
      </w:r>
    </w:p>
    <w:p w:rsidR="00E30963" w:rsidRDefault="007705EF">
      <w:pPr>
        <w:pStyle w:val="093111511151"/>
        <w:tabs>
          <w:tab w:val="left" w:pos="735"/>
        </w:tabs>
        <w:ind w:leftChars="41" w:left="616" w:hangingChars="216" w:hanging="518"/>
        <w:rPr>
          <w:rFonts w:ascii="楷体_GB2312" w:eastAsia="楷体_GB2312" w:hAnsi="宋体"/>
          <w:color w:val="000000"/>
          <w:kern w:val="0"/>
          <w:szCs w:val="24"/>
        </w:rPr>
      </w:pPr>
      <w:r>
        <w:rPr>
          <w:rFonts w:ascii="楷体_GB2312" w:eastAsia="楷体_GB2312" w:hAnsi="宋体" w:hint="eastAsia"/>
          <w:color w:val="000000"/>
          <w:kern w:val="0"/>
          <w:szCs w:val="24"/>
        </w:rPr>
        <w:t>(23) 碰撞</w:t>
      </w:r>
    </w:p>
    <w:p w:rsidR="00E30963" w:rsidRDefault="007705EF">
      <w:pPr>
        <w:pStyle w:val="093111511151"/>
        <w:tabs>
          <w:tab w:val="left" w:pos="735"/>
        </w:tabs>
        <w:ind w:leftChars="400" w:left="960"/>
        <w:rPr>
          <w:rFonts w:ascii="楷体_GB2312" w:eastAsia="楷体_GB2312" w:hAnsi="宋体"/>
          <w:color w:val="000000"/>
          <w:kern w:val="0"/>
          <w:szCs w:val="24"/>
        </w:rPr>
      </w:pPr>
      <w:r>
        <w:rPr>
          <w:rFonts w:ascii="楷体_GB2312" w:eastAsia="楷体_GB2312" w:hAnsi="宋体" w:hint="eastAsia"/>
          <w:color w:val="000000"/>
          <w:kern w:val="0"/>
          <w:szCs w:val="24"/>
        </w:rPr>
        <w:t>装置应能承受GB7261第18章规定的严酷等级为1级的碰撞试验。试验后，无坚固件松动脱落及结构件损坏。</w:t>
      </w:r>
    </w:p>
    <w:p w:rsidR="00E30963" w:rsidRDefault="007705EF">
      <w:pPr>
        <w:pStyle w:val="093111511151"/>
        <w:tabs>
          <w:tab w:val="left" w:pos="735"/>
        </w:tabs>
        <w:ind w:leftChars="41" w:left="616" w:hangingChars="216" w:hanging="518"/>
        <w:rPr>
          <w:rFonts w:ascii="楷体_GB2312" w:eastAsia="楷体_GB2312" w:hAnsi="宋体"/>
          <w:color w:val="000000"/>
          <w:kern w:val="0"/>
          <w:szCs w:val="24"/>
        </w:rPr>
      </w:pPr>
      <w:r>
        <w:rPr>
          <w:rFonts w:ascii="楷体_GB2312" w:eastAsia="楷体_GB2312" w:hAnsi="宋体" w:hint="eastAsia"/>
          <w:color w:val="000000"/>
          <w:kern w:val="0"/>
          <w:szCs w:val="24"/>
        </w:rPr>
        <w:t>(24) 抗干扰性能</w:t>
      </w:r>
    </w:p>
    <w:p w:rsidR="00E30963" w:rsidRDefault="007705EF">
      <w:pPr>
        <w:numPr>
          <w:ilvl w:val="0"/>
          <w:numId w:val="42"/>
        </w:numPr>
        <w:tabs>
          <w:tab w:val="clear" w:pos="785"/>
          <w:tab w:val="left" w:pos="600"/>
          <w:tab w:val="left" w:pos="826"/>
        </w:tabs>
        <w:adjustRightInd w:val="0"/>
        <w:snapToGrid w:val="0"/>
        <w:ind w:leftChars="100" w:left="240" w:firstLine="0"/>
        <w:textAlignment w:val="baseline"/>
        <w:rPr>
          <w:rFonts w:ascii="楷体_GB2312" w:eastAsia="楷体_GB2312" w:hAnsi="宋体"/>
          <w:color w:val="000000"/>
          <w:szCs w:val="24"/>
        </w:rPr>
      </w:pPr>
      <w:r>
        <w:rPr>
          <w:rFonts w:ascii="楷体_GB2312" w:eastAsia="楷体_GB2312" w:hAnsi="宋体" w:hint="eastAsia"/>
          <w:color w:val="000000"/>
          <w:szCs w:val="24"/>
        </w:rPr>
        <w:t>脉冲群干扰</w:t>
      </w:r>
    </w:p>
    <w:p w:rsidR="00E30963" w:rsidRDefault="007705EF">
      <w:pPr>
        <w:pStyle w:val="093111511151"/>
        <w:tabs>
          <w:tab w:val="left" w:pos="700"/>
        </w:tabs>
        <w:ind w:leftChars="350" w:left="840"/>
        <w:rPr>
          <w:rFonts w:ascii="楷体_GB2312" w:eastAsia="楷体_GB2312" w:hAnsi="宋体"/>
          <w:color w:val="000000"/>
          <w:kern w:val="0"/>
          <w:szCs w:val="24"/>
        </w:rPr>
      </w:pPr>
      <w:r>
        <w:rPr>
          <w:rFonts w:ascii="楷体_GB2312" w:eastAsia="楷体_GB2312" w:hAnsi="宋体" w:hint="eastAsia"/>
          <w:color w:val="000000"/>
          <w:kern w:val="0"/>
          <w:szCs w:val="24"/>
        </w:rPr>
        <w:t>装置应能承受EN60255-22-1中规定的1MHz脉冲群干扰试验和GB6162-85规定的100kHz脉冲群干扰试验。试验严酷等级为Ⅲ级，试验电压为共模2500V，差模1000V的衰减振荡波，装置应无误动或拒动现象。试验时应给被试继电器预先施加直流电源。</w:t>
      </w:r>
    </w:p>
    <w:p w:rsidR="00E30963" w:rsidRDefault="007705EF">
      <w:pPr>
        <w:numPr>
          <w:ilvl w:val="0"/>
          <w:numId w:val="42"/>
        </w:numPr>
        <w:tabs>
          <w:tab w:val="clear" w:pos="785"/>
          <w:tab w:val="left" w:pos="600"/>
          <w:tab w:val="left" w:pos="826"/>
        </w:tabs>
        <w:adjustRightInd w:val="0"/>
        <w:snapToGrid w:val="0"/>
        <w:ind w:leftChars="100" w:left="240" w:firstLine="0"/>
        <w:textAlignment w:val="baseline"/>
        <w:rPr>
          <w:rFonts w:ascii="楷体_GB2312" w:eastAsia="楷体_GB2312" w:hAnsi="宋体"/>
          <w:color w:val="000000"/>
          <w:szCs w:val="24"/>
        </w:rPr>
      </w:pPr>
      <w:r>
        <w:rPr>
          <w:rFonts w:ascii="楷体_GB2312" w:eastAsia="楷体_GB2312" w:hAnsi="宋体" w:hint="eastAsia"/>
          <w:color w:val="000000"/>
          <w:szCs w:val="24"/>
        </w:rPr>
        <w:t>静电放电干扰</w:t>
      </w:r>
    </w:p>
    <w:p w:rsidR="00E30963" w:rsidRDefault="007705EF">
      <w:pPr>
        <w:pStyle w:val="093111511151"/>
        <w:tabs>
          <w:tab w:val="left" w:pos="700"/>
        </w:tabs>
        <w:ind w:leftChars="350" w:left="840"/>
        <w:rPr>
          <w:rFonts w:ascii="楷体_GB2312" w:eastAsia="楷体_GB2312" w:hAnsi="宋体"/>
          <w:color w:val="000000"/>
          <w:kern w:val="0"/>
          <w:szCs w:val="24"/>
        </w:rPr>
      </w:pPr>
      <w:r>
        <w:rPr>
          <w:rFonts w:ascii="楷体_GB2312" w:eastAsia="楷体_GB2312" w:hAnsi="宋体" w:hint="eastAsia"/>
          <w:color w:val="000000"/>
          <w:kern w:val="0"/>
          <w:szCs w:val="24"/>
        </w:rPr>
        <w:t>装置应能承受EN60255-22-1中规定的严酷等级为Ⅲ级，即接触放电试验电压为6kV允许偏差±5%，空气放电试验电压为8kV允许偏差±5%的静电放电干扰试验。</w:t>
      </w:r>
    </w:p>
    <w:p w:rsidR="00E30963" w:rsidRDefault="007705EF">
      <w:pPr>
        <w:numPr>
          <w:ilvl w:val="0"/>
          <w:numId w:val="42"/>
        </w:numPr>
        <w:tabs>
          <w:tab w:val="clear" w:pos="785"/>
          <w:tab w:val="left" w:pos="600"/>
          <w:tab w:val="left" w:pos="826"/>
        </w:tabs>
        <w:adjustRightInd w:val="0"/>
        <w:snapToGrid w:val="0"/>
        <w:ind w:leftChars="100" w:left="240" w:firstLine="0"/>
        <w:textAlignment w:val="baseline"/>
        <w:rPr>
          <w:rFonts w:ascii="楷体_GB2312" w:eastAsia="楷体_GB2312" w:hAnsi="宋体"/>
          <w:color w:val="000000"/>
          <w:szCs w:val="24"/>
        </w:rPr>
      </w:pPr>
      <w:r>
        <w:rPr>
          <w:rFonts w:ascii="楷体_GB2312" w:eastAsia="楷体_GB2312" w:hAnsi="宋体" w:hint="eastAsia"/>
          <w:color w:val="000000"/>
          <w:szCs w:val="24"/>
        </w:rPr>
        <w:t>辐射电磁场干扰</w:t>
      </w:r>
    </w:p>
    <w:p w:rsidR="00E30963" w:rsidRDefault="007705EF">
      <w:pPr>
        <w:pStyle w:val="093111511151"/>
        <w:tabs>
          <w:tab w:val="left" w:pos="700"/>
        </w:tabs>
        <w:ind w:leftChars="350" w:left="840"/>
        <w:rPr>
          <w:rFonts w:ascii="楷体_GB2312" w:eastAsia="楷体_GB2312" w:hAnsi="宋体"/>
          <w:color w:val="000000"/>
          <w:kern w:val="0"/>
          <w:szCs w:val="24"/>
        </w:rPr>
      </w:pPr>
      <w:r>
        <w:rPr>
          <w:rFonts w:ascii="楷体_GB2312" w:eastAsia="楷体_GB2312" w:hAnsi="宋体" w:hint="eastAsia"/>
          <w:color w:val="000000"/>
          <w:kern w:val="0"/>
          <w:szCs w:val="24"/>
        </w:rPr>
        <w:t>装置应能承受EN61000-4-3和ENV50204标准中规定的辐射电磁场干扰试验，试验场强为20V/m，由80MHz至2.5GHz。</w:t>
      </w:r>
    </w:p>
    <w:p w:rsidR="00E30963" w:rsidRDefault="007705EF">
      <w:pPr>
        <w:numPr>
          <w:ilvl w:val="0"/>
          <w:numId w:val="42"/>
        </w:numPr>
        <w:tabs>
          <w:tab w:val="clear" w:pos="785"/>
          <w:tab w:val="left" w:pos="600"/>
          <w:tab w:val="left" w:pos="826"/>
        </w:tabs>
        <w:adjustRightInd w:val="0"/>
        <w:snapToGrid w:val="0"/>
        <w:ind w:leftChars="100" w:left="240" w:firstLine="0"/>
        <w:textAlignment w:val="baseline"/>
        <w:rPr>
          <w:rFonts w:ascii="楷体_GB2312" w:eastAsia="楷体_GB2312" w:hAnsi="宋体"/>
          <w:color w:val="000000"/>
          <w:szCs w:val="24"/>
        </w:rPr>
      </w:pPr>
      <w:r>
        <w:rPr>
          <w:rFonts w:ascii="楷体_GB2312" w:eastAsia="楷体_GB2312" w:hAnsi="宋体" w:hint="eastAsia"/>
          <w:color w:val="000000"/>
          <w:szCs w:val="24"/>
        </w:rPr>
        <w:t>快速瞬变干扰</w:t>
      </w:r>
    </w:p>
    <w:p w:rsidR="00E30963" w:rsidRDefault="007705EF">
      <w:pPr>
        <w:pStyle w:val="093111511151"/>
        <w:tabs>
          <w:tab w:val="left" w:pos="700"/>
        </w:tabs>
        <w:ind w:leftChars="350" w:left="840"/>
        <w:rPr>
          <w:rFonts w:ascii="楷体_GB2312" w:eastAsia="楷体_GB2312" w:hAnsi="宋体"/>
          <w:color w:val="000000"/>
          <w:kern w:val="0"/>
          <w:szCs w:val="24"/>
        </w:rPr>
      </w:pPr>
      <w:r>
        <w:rPr>
          <w:rFonts w:ascii="楷体_GB2312" w:eastAsia="楷体_GB2312" w:hAnsi="宋体" w:hint="eastAsia"/>
          <w:color w:val="000000"/>
          <w:kern w:val="0"/>
          <w:szCs w:val="24"/>
        </w:rPr>
        <w:lastRenderedPageBreak/>
        <w:t>装置应能承受GB/T14598.10-1995中规定的严酷等级为Ⅲ级的快速瞬变干扰试验，即试验电压为2kV，允许偏差±10%</w:t>
      </w:r>
    </w:p>
    <w:p w:rsidR="00E30963" w:rsidRDefault="007705EF">
      <w:pPr>
        <w:pStyle w:val="093111511151"/>
        <w:tabs>
          <w:tab w:val="left" w:pos="735"/>
        </w:tabs>
        <w:ind w:leftChars="41" w:left="616" w:hangingChars="216" w:hanging="518"/>
        <w:rPr>
          <w:rFonts w:ascii="楷体_GB2312" w:eastAsia="楷体_GB2312" w:hAnsi="宋体"/>
          <w:color w:val="000000"/>
          <w:kern w:val="0"/>
          <w:szCs w:val="24"/>
        </w:rPr>
      </w:pPr>
      <w:r>
        <w:rPr>
          <w:rFonts w:ascii="楷体_GB2312" w:eastAsia="楷体_GB2312" w:hAnsi="宋体" w:hint="eastAsia"/>
          <w:color w:val="000000"/>
          <w:kern w:val="0"/>
          <w:szCs w:val="24"/>
        </w:rPr>
        <w:t>(25) 连续通电</w:t>
      </w:r>
    </w:p>
    <w:p w:rsidR="00E30963" w:rsidRDefault="007705EF">
      <w:pPr>
        <w:pStyle w:val="093111511151"/>
        <w:tabs>
          <w:tab w:val="left" w:pos="800"/>
        </w:tabs>
        <w:ind w:leftChars="400" w:left="960"/>
        <w:rPr>
          <w:rFonts w:ascii="楷体_GB2312" w:eastAsia="楷体_GB2312" w:hAnsi="宋体"/>
          <w:color w:val="000000"/>
          <w:kern w:val="0"/>
          <w:szCs w:val="24"/>
        </w:rPr>
      </w:pPr>
      <w:r>
        <w:rPr>
          <w:rFonts w:ascii="楷体_GB2312" w:eastAsia="楷体_GB2312" w:hAnsi="宋体" w:hint="eastAsia"/>
          <w:color w:val="000000"/>
          <w:kern w:val="0"/>
          <w:szCs w:val="24"/>
        </w:rPr>
        <w:t>装置完成调试后，出厂前应进行不少于100h连续通电试验。各项参数和性能应符合各项规定。连续通电试验的被试装置只施加直流电源，必要时可施加其它激励量进行功能检测。</w:t>
      </w:r>
    </w:p>
    <w:p w:rsidR="00E30963" w:rsidRDefault="007705EF">
      <w:pPr>
        <w:pStyle w:val="093111511151"/>
        <w:tabs>
          <w:tab w:val="left" w:pos="735"/>
        </w:tabs>
        <w:ind w:leftChars="0" w:left="0"/>
        <w:rPr>
          <w:rFonts w:ascii="楷体_GB2312" w:eastAsia="楷体_GB2312" w:hAnsi="宋体"/>
          <w:color w:val="000000"/>
          <w:kern w:val="0"/>
          <w:szCs w:val="24"/>
        </w:rPr>
      </w:pPr>
      <w:r>
        <w:rPr>
          <w:rFonts w:ascii="楷体_GB2312" w:eastAsia="楷体_GB2312" w:hAnsi="宋体" w:hint="eastAsia"/>
          <w:color w:val="000000"/>
          <w:kern w:val="0"/>
          <w:szCs w:val="24"/>
        </w:rPr>
        <w:t>5.3光纤纵差主保护功能要求</w:t>
      </w:r>
    </w:p>
    <w:p w:rsidR="00E30963" w:rsidRDefault="007705EF">
      <w:pPr>
        <w:pStyle w:val="093111511151"/>
        <w:tabs>
          <w:tab w:val="left" w:pos="400"/>
        </w:tabs>
        <w:ind w:leftChars="0" w:left="0"/>
        <w:outlineLvl w:val="0"/>
        <w:rPr>
          <w:rFonts w:ascii="楷体_GB2312" w:eastAsia="楷体_GB2312" w:hAnsi="宋体"/>
          <w:color w:val="000000"/>
          <w:kern w:val="0"/>
          <w:szCs w:val="24"/>
        </w:rPr>
      </w:pPr>
      <w:bookmarkStart w:id="648" w:name="_Toc279048455"/>
      <w:bookmarkStart w:id="649" w:name="_Toc279048586"/>
      <w:r>
        <w:rPr>
          <w:rFonts w:ascii="楷体_GB2312" w:eastAsia="楷体_GB2312" w:hAnsi="宋体" w:hint="eastAsia"/>
          <w:color w:val="000000"/>
          <w:kern w:val="0"/>
          <w:szCs w:val="24"/>
        </w:rPr>
        <w:t>(1) 光纤纵差保护装置</w:t>
      </w:r>
      <w:bookmarkEnd w:id="648"/>
      <w:bookmarkEnd w:id="649"/>
    </w:p>
    <w:p w:rsidR="00E30963" w:rsidRDefault="007705EF">
      <w:pPr>
        <w:numPr>
          <w:ilvl w:val="0"/>
          <w:numId w:val="42"/>
        </w:numPr>
        <w:tabs>
          <w:tab w:val="clear" w:pos="785"/>
          <w:tab w:val="left" w:pos="400"/>
          <w:tab w:val="left" w:pos="826"/>
        </w:tabs>
        <w:adjustRightInd w:val="0"/>
        <w:snapToGrid w:val="0"/>
        <w:ind w:left="0" w:firstLine="0"/>
        <w:textAlignment w:val="baseline"/>
        <w:rPr>
          <w:rFonts w:ascii="楷体_GB2312" w:eastAsia="楷体_GB2312" w:hAnsi="宋体"/>
          <w:color w:val="000000"/>
          <w:szCs w:val="24"/>
        </w:rPr>
      </w:pPr>
      <w:r>
        <w:rPr>
          <w:rFonts w:ascii="楷体_GB2312" w:eastAsia="楷体_GB2312" w:hAnsi="宋体" w:hint="eastAsia"/>
          <w:color w:val="000000"/>
          <w:szCs w:val="24"/>
        </w:rPr>
        <w:t>基本要求</w:t>
      </w:r>
    </w:p>
    <w:p w:rsidR="00E30963" w:rsidRDefault="007705EF">
      <w:pPr>
        <w:ind w:leftChars="250" w:left="600"/>
        <w:rPr>
          <w:rFonts w:ascii="楷体_GB2312" w:eastAsia="楷体_GB2312" w:hAnsi="宋体"/>
          <w:color w:val="000000"/>
          <w:szCs w:val="24"/>
        </w:rPr>
      </w:pPr>
      <w:r>
        <w:rPr>
          <w:rFonts w:ascii="楷体_GB2312" w:eastAsia="楷体_GB2312" w:hAnsi="宋体" w:hint="eastAsia"/>
          <w:color w:val="000000"/>
          <w:szCs w:val="24"/>
        </w:rPr>
        <w:t>卖方提供的各套装置应在业主国内相同电压等级中有三年以上、五十套以上成功运行经验且已经获得业主国部级以上检测中心动模试验的详细动模报告, 并随报价书提供电力部门运行情况报告和动模试验报告, 还应提供保护设备制造厂家ISO-9000资格论证书。</w:t>
      </w:r>
    </w:p>
    <w:p w:rsidR="00E30963" w:rsidRDefault="007705EF">
      <w:pPr>
        <w:numPr>
          <w:ilvl w:val="0"/>
          <w:numId w:val="42"/>
        </w:numPr>
        <w:tabs>
          <w:tab w:val="clear" w:pos="785"/>
          <w:tab w:val="left" w:pos="400"/>
          <w:tab w:val="left" w:pos="826"/>
        </w:tabs>
        <w:adjustRightInd w:val="0"/>
        <w:snapToGrid w:val="0"/>
        <w:ind w:left="0" w:firstLine="0"/>
        <w:textAlignment w:val="baseline"/>
        <w:rPr>
          <w:rFonts w:ascii="楷体_GB2312" w:eastAsia="楷体_GB2312" w:hAnsi="宋体"/>
          <w:color w:val="000000"/>
          <w:szCs w:val="24"/>
        </w:rPr>
      </w:pPr>
      <w:r>
        <w:rPr>
          <w:rFonts w:ascii="楷体_GB2312" w:eastAsia="楷体_GB2312" w:hAnsi="宋体" w:hint="eastAsia"/>
          <w:color w:val="000000"/>
          <w:szCs w:val="24"/>
        </w:rPr>
        <w:t>保护设置</w:t>
      </w:r>
    </w:p>
    <w:p w:rsidR="00E30963" w:rsidRDefault="007705EF">
      <w:pPr>
        <w:ind w:leftChars="250" w:left="600"/>
        <w:rPr>
          <w:rFonts w:ascii="楷体_GB2312" w:eastAsia="楷体_GB2312" w:hAnsi="宋体"/>
          <w:color w:val="000000"/>
          <w:szCs w:val="24"/>
        </w:rPr>
      </w:pPr>
      <w:r>
        <w:rPr>
          <w:rFonts w:ascii="楷体_GB2312" w:eastAsia="楷体_GB2312" w:hAnsi="宋体" w:hint="eastAsia"/>
          <w:color w:val="000000"/>
          <w:szCs w:val="24"/>
        </w:rPr>
        <w:t>本单元安装在35kV出线开关柜内，采用专用光纤芯作为电流差动保护数据传输通道,实现对供电设备纵差保护。在被保护线路的两端各设一台线路光纤纵差保护装置，总降变对侧光纤差动保护装置不含在本规范书范围之内。但必须采用同一厂家的产品并同时定货。</w:t>
      </w:r>
    </w:p>
    <w:p w:rsidR="00E30963" w:rsidRDefault="007705EF">
      <w:pPr>
        <w:numPr>
          <w:ilvl w:val="0"/>
          <w:numId w:val="42"/>
        </w:numPr>
        <w:tabs>
          <w:tab w:val="clear" w:pos="785"/>
          <w:tab w:val="left" w:pos="400"/>
          <w:tab w:val="left" w:pos="826"/>
        </w:tabs>
        <w:adjustRightInd w:val="0"/>
        <w:snapToGrid w:val="0"/>
        <w:ind w:left="0" w:firstLine="0"/>
        <w:textAlignment w:val="baseline"/>
        <w:rPr>
          <w:rFonts w:ascii="楷体_GB2312" w:eastAsia="楷体_GB2312" w:hAnsi="宋体"/>
          <w:color w:val="000000"/>
          <w:szCs w:val="24"/>
        </w:rPr>
      </w:pPr>
      <w:r>
        <w:rPr>
          <w:rFonts w:ascii="楷体_GB2312" w:eastAsia="楷体_GB2312" w:hAnsi="宋体" w:hint="eastAsia"/>
          <w:color w:val="000000"/>
          <w:szCs w:val="24"/>
        </w:rPr>
        <w:t>保护功能</w:t>
      </w:r>
    </w:p>
    <w:p w:rsidR="00E30963" w:rsidRDefault="007705EF">
      <w:pPr>
        <w:ind w:leftChars="250" w:left="600"/>
        <w:rPr>
          <w:rFonts w:ascii="楷体_GB2312" w:eastAsia="楷体_GB2312" w:hAnsi="宋体"/>
          <w:color w:val="000000"/>
          <w:szCs w:val="24"/>
        </w:rPr>
      </w:pPr>
      <w:r>
        <w:rPr>
          <w:rFonts w:ascii="楷体_GB2312" w:eastAsia="楷体_GB2312" w:hAnsi="宋体" w:hint="eastAsia"/>
          <w:color w:val="000000"/>
          <w:szCs w:val="24"/>
        </w:rPr>
        <w:t>采用分相电流差动保护。当保护区内发生各种短路故障时，保护装置应瞬时跳开故障电缆两侧断路器(三相跳闸)（负荷侧为变压器低压侧），跳闸逻辑应可编程。光纤纵差保护的制动方式应为比例制动方式，并应适用于两端电流互感器变比的不同。</w:t>
      </w:r>
    </w:p>
    <w:p w:rsidR="00E30963" w:rsidRDefault="007705EF">
      <w:pPr>
        <w:ind w:leftChars="250" w:left="600"/>
        <w:rPr>
          <w:rFonts w:ascii="楷体_GB2312" w:eastAsia="楷体_GB2312" w:hAnsi="宋体"/>
          <w:color w:val="000000"/>
          <w:szCs w:val="24"/>
        </w:rPr>
      </w:pPr>
      <w:r>
        <w:rPr>
          <w:rFonts w:ascii="楷体_GB2312" w:eastAsia="楷体_GB2312" w:hAnsi="宋体" w:hint="eastAsia"/>
          <w:color w:val="000000"/>
          <w:szCs w:val="24"/>
        </w:rPr>
        <w:t>光纤纵差保护应能够调节CT变比系数，对由于两端CT变比不同以及二次侧输出电流不同造成的差流可以进行软件变比校正。</w:t>
      </w:r>
    </w:p>
    <w:p w:rsidR="00E30963" w:rsidRDefault="007705EF">
      <w:pPr>
        <w:ind w:leftChars="250" w:left="600"/>
        <w:rPr>
          <w:rFonts w:ascii="楷体_GB2312" w:eastAsia="楷体_GB2312" w:hAnsi="宋体"/>
          <w:color w:val="000000"/>
          <w:szCs w:val="24"/>
        </w:rPr>
      </w:pPr>
      <w:r>
        <w:rPr>
          <w:rFonts w:ascii="楷体_GB2312" w:eastAsia="楷体_GB2312" w:hAnsi="宋体" w:hint="eastAsia"/>
          <w:color w:val="000000"/>
          <w:szCs w:val="24"/>
        </w:rPr>
        <w:t>保护装置需考虑采用避免由于CT断线等因素引起的差动保护误动作的措施。</w:t>
      </w:r>
    </w:p>
    <w:p w:rsidR="00E30963" w:rsidRDefault="007705EF">
      <w:pPr>
        <w:ind w:leftChars="250" w:left="600"/>
        <w:rPr>
          <w:rFonts w:ascii="楷体_GB2312" w:eastAsia="楷体_GB2312" w:hAnsi="宋体"/>
          <w:color w:val="000000"/>
          <w:szCs w:val="24"/>
        </w:rPr>
      </w:pPr>
      <w:r>
        <w:rPr>
          <w:rFonts w:ascii="楷体_GB2312" w:eastAsia="楷体_GB2312" w:hAnsi="宋体" w:hint="eastAsia"/>
          <w:color w:val="000000"/>
          <w:szCs w:val="24"/>
        </w:rPr>
        <w:t>光纤纵差保护装置具有可编程的I/O，接收开入量的光隔额定电压为直流220V，并能将采集的开关量经光纤通道传输到对侧的装置中，可作为对侧装置的中间量用于逻辑编程，或经输出口输出。装置间经光纤通道传输数据的时间延时不超过10毫秒。</w:t>
      </w:r>
    </w:p>
    <w:p w:rsidR="00E30963" w:rsidRDefault="007705EF">
      <w:pPr>
        <w:ind w:leftChars="250" w:left="600"/>
        <w:rPr>
          <w:rFonts w:ascii="楷体_GB2312" w:eastAsia="楷体_GB2312" w:hAnsi="宋体"/>
          <w:color w:val="000000"/>
          <w:szCs w:val="24"/>
        </w:rPr>
      </w:pPr>
      <w:r>
        <w:rPr>
          <w:rFonts w:ascii="楷体_GB2312" w:eastAsia="楷体_GB2312" w:hAnsi="宋体" w:hint="eastAsia"/>
          <w:color w:val="000000"/>
          <w:szCs w:val="24"/>
        </w:rPr>
        <w:t>本工程35kV线路出线大多为线路变压器组接线，线路保护与变压器保护独立配置，光纤差动范围内不含变压器，但光纤纵差保护装置应能实现对侧变压器保护动作开入遥跳本侧断路器的功能。</w:t>
      </w:r>
    </w:p>
    <w:p w:rsidR="00E30963" w:rsidRDefault="007705EF">
      <w:pPr>
        <w:ind w:leftChars="250" w:left="600"/>
        <w:rPr>
          <w:rFonts w:ascii="楷体_GB2312" w:eastAsia="楷体_GB2312" w:hAnsi="宋体"/>
          <w:color w:val="000000"/>
          <w:szCs w:val="24"/>
        </w:rPr>
      </w:pPr>
      <w:r>
        <w:rPr>
          <w:rFonts w:ascii="楷体_GB2312" w:eastAsia="楷体_GB2312" w:hAnsi="宋体" w:hint="eastAsia"/>
          <w:color w:val="000000"/>
          <w:szCs w:val="24"/>
        </w:rPr>
        <w:t>差动保护装置应具有通道监视功能，当通道性能恶化（噪音过大、干扰等）或完全中断，应能发告警信号，并闭锁保护，一旦通道恢复正常，立即自动恢复保护。</w:t>
      </w:r>
    </w:p>
    <w:p w:rsidR="00E30963" w:rsidRDefault="007705EF">
      <w:pPr>
        <w:ind w:leftChars="250" w:left="600"/>
        <w:rPr>
          <w:rFonts w:ascii="楷体_GB2312" w:eastAsia="楷体_GB2312" w:hAnsi="宋体"/>
          <w:color w:val="000000"/>
          <w:szCs w:val="24"/>
        </w:rPr>
      </w:pPr>
      <w:r>
        <w:rPr>
          <w:rFonts w:ascii="楷体_GB2312" w:eastAsia="楷体_GB2312" w:hAnsi="宋体" w:hint="eastAsia"/>
          <w:color w:val="000000"/>
          <w:szCs w:val="24"/>
        </w:rPr>
        <w:t>卖方应说明其投标设备的差动保护原理，包括启动元件、差动判据、制动特性、跳闸逻辑等，并提供差动保护动作逻辑框图，供评标使用。</w:t>
      </w:r>
    </w:p>
    <w:p w:rsidR="00E30963" w:rsidRDefault="007705EF">
      <w:pPr>
        <w:numPr>
          <w:ilvl w:val="0"/>
          <w:numId w:val="42"/>
        </w:numPr>
        <w:tabs>
          <w:tab w:val="clear" w:pos="785"/>
          <w:tab w:val="left" w:pos="400"/>
          <w:tab w:val="left" w:pos="826"/>
        </w:tabs>
        <w:adjustRightInd w:val="0"/>
        <w:snapToGrid w:val="0"/>
        <w:ind w:left="0" w:firstLine="0"/>
        <w:textAlignment w:val="baseline"/>
        <w:rPr>
          <w:rFonts w:ascii="楷体_GB2312" w:eastAsia="楷体_GB2312" w:hAnsi="宋体"/>
          <w:color w:val="000000"/>
          <w:szCs w:val="24"/>
        </w:rPr>
      </w:pPr>
      <w:r>
        <w:rPr>
          <w:rFonts w:ascii="楷体_GB2312" w:eastAsia="楷体_GB2312" w:hAnsi="宋体" w:hint="eastAsia"/>
          <w:color w:val="000000"/>
          <w:szCs w:val="24"/>
        </w:rPr>
        <w:t>信号/遥信功能</w:t>
      </w:r>
    </w:p>
    <w:p w:rsidR="00E30963" w:rsidRDefault="007705EF">
      <w:pPr>
        <w:ind w:leftChars="250" w:left="600"/>
        <w:rPr>
          <w:rFonts w:ascii="楷体_GB2312" w:eastAsia="楷体_GB2312" w:hAnsi="宋体"/>
          <w:color w:val="000000"/>
          <w:szCs w:val="24"/>
        </w:rPr>
      </w:pPr>
      <w:r>
        <w:rPr>
          <w:rFonts w:ascii="楷体_GB2312" w:eastAsia="楷体_GB2312" w:hAnsi="宋体" w:hint="eastAsia"/>
          <w:color w:val="000000"/>
          <w:szCs w:val="24"/>
        </w:rPr>
        <w:t>对本单元保护动作及所有接点状态、自检信息进行采集，在装置的面板上显示，并能通过系统的通信接口进行上传，总降站侧设备与监控系统的通信规约采用符合DL/T860（IEC61850）标准的体系结构。</w:t>
      </w:r>
    </w:p>
    <w:p w:rsidR="00E30963" w:rsidRDefault="007705EF">
      <w:pPr>
        <w:numPr>
          <w:ilvl w:val="0"/>
          <w:numId w:val="42"/>
        </w:numPr>
        <w:tabs>
          <w:tab w:val="clear" w:pos="785"/>
          <w:tab w:val="left" w:pos="400"/>
          <w:tab w:val="left" w:pos="826"/>
        </w:tabs>
        <w:adjustRightInd w:val="0"/>
        <w:snapToGrid w:val="0"/>
        <w:ind w:left="0" w:firstLine="0"/>
        <w:textAlignment w:val="baseline"/>
        <w:rPr>
          <w:rFonts w:ascii="楷体_GB2312" w:eastAsia="楷体_GB2312" w:hAnsi="宋体"/>
          <w:color w:val="000000"/>
          <w:szCs w:val="24"/>
        </w:rPr>
      </w:pPr>
      <w:r>
        <w:rPr>
          <w:rFonts w:ascii="楷体_GB2312" w:eastAsia="楷体_GB2312" w:hAnsi="宋体" w:hint="eastAsia"/>
          <w:color w:val="000000"/>
          <w:szCs w:val="24"/>
        </w:rPr>
        <w:t>对硬件和软件进行连续监视，对测量回路、A/D转换、电源电压、存储器和程序运行都进行在线自检，具备自恢复及自复位功能。</w:t>
      </w:r>
    </w:p>
    <w:p w:rsidR="00E30963" w:rsidRDefault="007705EF">
      <w:pPr>
        <w:numPr>
          <w:ilvl w:val="0"/>
          <w:numId w:val="42"/>
        </w:numPr>
        <w:tabs>
          <w:tab w:val="clear" w:pos="785"/>
          <w:tab w:val="left" w:pos="400"/>
          <w:tab w:val="left" w:pos="826"/>
        </w:tabs>
        <w:adjustRightInd w:val="0"/>
        <w:snapToGrid w:val="0"/>
        <w:ind w:left="0" w:firstLine="0"/>
        <w:textAlignment w:val="baseline"/>
        <w:rPr>
          <w:rFonts w:ascii="楷体_GB2312" w:eastAsia="楷体_GB2312" w:hAnsi="宋体"/>
          <w:color w:val="000000"/>
          <w:szCs w:val="24"/>
        </w:rPr>
      </w:pPr>
      <w:r>
        <w:rPr>
          <w:rFonts w:ascii="楷体_GB2312" w:eastAsia="楷体_GB2312" w:hAnsi="宋体" w:hint="eastAsia"/>
          <w:color w:val="000000"/>
          <w:szCs w:val="24"/>
        </w:rPr>
        <w:t>具有时钟同步功能，通过所内网络保持与站控级设备的软件对时。</w:t>
      </w:r>
    </w:p>
    <w:p w:rsidR="00E30963" w:rsidRDefault="007705EF">
      <w:pPr>
        <w:numPr>
          <w:ilvl w:val="0"/>
          <w:numId w:val="42"/>
        </w:numPr>
        <w:tabs>
          <w:tab w:val="clear" w:pos="785"/>
          <w:tab w:val="left" w:pos="400"/>
          <w:tab w:val="left" w:pos="826"/>
        </w:tabs>
        <w:adjustRightInd w:val="0"/>
        <w:snapToGrid w:val="0"/>
        <w:ind w:left="0" w:firstLine="0"/>
        <w:textAlignment w:val="baseline"/>
        <w:rPr>
          <w:rFonts w:ascii="楷体_GB2312" w:eastAsia="楷体_GB2312" w:hAnsi="宋体"/>
          <w:color w:val="000000"/>
          <w:szCs w:val="24"/>
        </w:rPr>
      </w:pPr>
      <w:r>
        <w:rPr>
          <w:rFonts w:ascii="楷体_GB2312" w:eastAsia="楷体_GB2312" w:hAnsi="宋体" w:hint="eastAsia"/>
          <w:color w:val="000000"/>
          <w:szCs w:val="24"/>
        </w:rPr>
        <w:t>事件记录功能：储存故障波形和事件记录。记录的事件应包括保护动作、所有接点状态变化、自检、通道监测等所有本单元信息内容。所有事件都应带时标，事件的时标精确到毫秒级，并可当地/远方调出查看。</w:t>
      </w:r>
    </w:p>
    <w:p w:rsidR="00E30963" w:rsidRDefault="007705EF">
      <w:pPr>
        <w:numPr>
          <w:ilvl w:val="0"/>
          <w:numId w:val="42"/>
        </w:numPr>
        <w:tabs>
          <w:tab w:val="clear" w:pos="785"/>
          <w:tab w:val="left" w:pos="400"/>
          <w:tab w:val="left" w:pos="826"/>
        </w:tabs>
        <w:adjustRightInd w:val="0"/>
        <w:snapToGrid w:val="0"/>
        <w:ind w:left="0" w:firstLine="0"/>
        <w:textAlignment w:val="baseline"/>
        <w:rPr>
          <w:rFonts w:ascii="楷体_GB2312" w:eastAsia="楷体_GB2312" w:hAnsi="宋体"/>
          <w:color w:val="000000"/>
          <w:szCs w:val="24"/>
        </w:rPr>
      </w:pPr>
      <w:r>
        <w:rPr>
          <w:rFonts w:ascii="楷体_GB2312" w:eastAsia="楷体_GB2312" w:hAnsi="宋体" w:hint="eastAsia"/>
          <w:color w:val="000000"/>
          <w:szCs w:val="24"/>
        </w:rPr>
        <w:t>通信功能：通过两个不同的标准接口，实现与所内通信处理设备及便携式维护计算机的数据通信。</w:t>
      </w:r>
    </w:p>
    <w:p w:rsidR="00E30963" w:rsidRDefault="007705EF">
      <w:pPr>
        <w:numPr>
          <w:ilvl w:val="0"/>
          <w:numId w:val="42"/>
        </w:numPr>
        <w:tabs>
          <w:tab w:val="clear" w:pos="785"/>
          <w:tab w:val="left" w:pos="400"/>
          <w:tab w:val="left" w:pos="826"/>
        </w:tabs>
        <w:adjustRightInd w:val="0"/>
        <w:snapToGrid w:val="0"/>
        <w:ind w:left="0" w:firstLine="0"/>
        <w:textAlignment w:val="baseline"/>
        <w:rPr>
          <w:rFonts w:ascii="楷体_GB2312" w:eastAsia="楷体_GB2312" w:hAnsi="宋体"/>
          <w:color w:val="000000"/>
          <w:szCs w:val="24"/>
        </w:rPr>
      </w:pPr>
      <w:r>
        <w:rPr>
          <w:rFonts w:ascii="楷体_GB2312" w:eastAsia="楷体_GB2312" w:hAnsi="宋体" w:hint="eastAsia"/>
          <w:color w:val="000000"/>
          <w:szCs w:val="24"/>
        </w:rPr>
        <w:lastRenderedPageBreak/>
        <w:t>人机接口：通过菜单检索及数据输入、浏览阅读等操作功能键，可调看所有包括测量值、各种事件信息、自检信息等数据内容。前面板应设置必要的LED信号灯用于指示各种重要状态。</w:t>
      </w:r>
    </w:p>
    <w:p w:rsidR="00E30963" w:rsidRDefault="007705EF">
      <w:pPr>
        <w:numPr>
          <w:ilvl w:val="0"/>
          <w:numId w:val="42"/>
        </w:numPr>
        <w:tabs>
          <w:tab w:val="clear" w:pos="785"/>
          <w:tab w:val="left" w:pos="400"/>
          <w:tab w:val="left" w:pos="826"/>
        </w:tabs>
        <w:adjustRightInd w:val="0"/>
        <w:snapToGrid w:val="0"/>
        <w:ind w:left="0" w:firstLine="0"/>
        <w:textAlignment w:val="baseline"/>
        <w:rPr>
          <w:rFonts w:ascii="楷体_GB2312" w:eastAsia="楷体_GB2312" w:hAnsi="宋体"/>
          <w:color w:val="000000"/>
          <w:szCs w:val="24"/>
        </w:rPr>
      </w:pPr>
      <w:r>
        <w:rPr>
          <w:rFonts w:ascii="楷体_GB2312" w:eastAsia="楷体_GB2312" w:hAnsi="宋体" w:hint="eastAsia"/>
          <w:color w:val="000000"/>
          <w:szCs w:val="24"/>
        </w:rPr>
        <w:t>所有出口继电器接点容量与被控制开关的分闸回路参数匹配，保证在被控制开关拒动时，本单元及二次回路完好无损。输入/输出特性可通过软件定义。</w:t>
      </w:r>
    </w:p>
    <w:p w:rsidR="00E30963" w:rsidRDefault="007705EF">
      <w:pPr>
        <w:pStyle w:val="093111511151"/>
        <w:tabs>
          <w:tab w:val="left" w:pos="400"/>
        </w:tabs>
        <w:ind w:leftChars="0" w:left="0"/>
        <w:outlineLvl w:val="0"/>
        <w:rPr>
          <w:rFonts w:ascii="楷体_GB2312" w:eastAsia="楷体_GB2312" w:hAnsi="宋体"/>
          <w:color w:val="000000"/>
          <w:kern w:val="0"/>
          <w:szCs w:val="24"/>
        </w:rPr>
      </w:pPr>
      <w:bookmarkStart w:id="650" w:name="_Toc279048456"/>
      <w:bookmarkStart w:id="651" w:name="_Toc279048587"/>
      <w:r>
        <w:rPr>
          <w:rFonts w:ascii="楷体_GB2312" w:eastAsia="楷体_GB2312" w:hAnsi="宋体" w:hint="eastAsia"/>
          <w:color w:val="000000"/>
          <w:kern w:val="0"/>
          <w:szCs w:val="24"/>
        </w:rPr>
        <w:t>(2) 差动保护用通信通道</w:t>
      </w:r>
      <w:bookmarkEnd w:id="650"/>
      <w:bookmarkEnd w:id="651"/>
    </w:p>
    <w:p w:rsidR="00E30963" w:rsidRDefault="007705EF">
      <w:pPr>
        <w:numPr>
          <w:ilvl w:val="0"/>
          <w:numId w:val="42"/>
        </w:numPr>
        <w:tabs>
          <w:tab w:val="clear" w:pos="785"/>
          <w:tab w:val="left" w:pos="400"/>
          <w:tab w:val="left" w:pos="826"/>
        </w:tabs>
        <w:adjustRightInd w:val="0"/>
        <w:snapToGrid w:val="0"/>
        <w:ind w:left="0" w:firstLine="0"/>
        <w:textAlignment w:val="baseline"/>
        <w:rPr>
          <w:rFonts w:ascii="楷体_GB2312" w:eastAsia="楷体_GB2312" w:hAnsi="宋体"/>
          <w:color w:val="000000"/>
          <w:szCs w:val="24"/>
        </w:rPr>
      </w:pPr>
      <w:r>
        <w:rPr>
          <w:rFonts w:ascii="楷体_GB2312" w:eastAsia="楷体_GB2312" w:hAnsi="宋体" w:hint="eastAsia"/>
          <w:color w:val="000000"/>
          <w:szCs w:val="24"/>
        </w:rPr>
        <w:t>线路两侧的差动保护装置之间的通信采用专用光纤通道。光缆由业主提供，卖方负责提供与其差动保护装置特性匹配的光缆的技术要求，并对光缆的技术要求负全部责任，以满足线路差动保护的正常工作要求；与本侧差动保护装置连接的光缆附件（如光纤转接盒）由卖方提供。</w:t>
      </w:r>
    </w:p>
    <w:p w:rsidR="00E30963" w:rsidRDefault="007705EF">
      <w:pPr>
        <w:pStyle w:val="093111511151"/>
        <w:tabs>
          <w:tab w:val="left" w:pos="735"/>
        </w:tabs>
        <w:ind w:leftChars="0" w:left="0"/>
        <w:rPr>
          <w:rFonts w:ascii="楷体_GB2312" w:eastAsia="楷体_GB2312" w:hAnsi="宋体"/>
          <w:color w:val="000000"/>
          <w:kern w:val="0"/>
          <w:szCs w:val="24"/>
        </w:rPr>
      </w:pPr>
      <w:r>
        <w:rPr>
          <w:rFonts w:ascii="楷体_GB2312" w:eastAsia="楷体_GB2312" w:hAnsi="宋体" w:hint="eastAsia"/>
          <w:color w:val="000000"/>
          <w:kern w:val="0"/>
          <w:szCs w:val="24"/>
        </w:rPr>
        <w:t>5.4电流电压后备保护功能要求</w:t>
      </w:r>
    </w:p>
    <w:p w:rsidR="00E30963" w:rsidRDefault="007705EF">
      <w:pPr>
        <w:pStyle w:val="093111511151"/>
        <w:tabs>
          <w:tab w:val="left" w:pos="735"/>
        </w:tabs>
        <w:ind w:leftChars="250" w:left="600"/>
        <w:rPr>
          <w:rFonts w:ascii="楷体_GB2312" w:eastAsia="楷体_GB2312" w:hAnsi="宋体"/>
          <w:color w:val="000000"/>
          <w:kern w:val="0"/>
          <w:szCs w:val="24"/>
        </w:rPr>
      </w:pPr>
      <w:r>
        <w:rPr>
          <w:rFonts w:ascii="楷体_GB2312" w:eastAsia="楷体_GB2312" w:hAnsi="宋体" w:hint="eastAsia"/>
          <w:color w:val="000000"/>
          <w:kern w:val="0"/>
          <w:szCs w:val="24"/>
        </w:rPr>
        <w:t>本单元安装在35kV出线开关柜内，实现线路后备保护功能和本间隔的测控功能。</w:t>
      </w:r>
    </w:p>
    <w:p w:rsidR="00E30963" w:rsidRDefault="007705EF">
      <w:pPr>
        <w:pStyle w:val="093111511151"/>
        <w:tabs>
          <w:tab w:val="left" w:pos="735"/>
        </w:tabs>
        <w:ind w:leftChars="0" w:left="0"/>
        <w:outlineLvl w:val="0"/>
        <w:rPr>
          <w:rFonts w:ascii="楷体_GB2312" w:eastAsia="楷体_GB2312" w:hAnsi="宋体"/>
          <w:color w:val="000000"/>
          <w:kern w:val="0"/>
          <w:szCs w:val="24"/>
        </w:rPr>
      </w:pPr>
      <w:bookmarkStart w:id="652" w:name="_Toc279048588"/>
      <w:bookmarkStart w:id="653" w:name="_Toc279048457"/>
      <w:r>
        <w:rPr>
          <w:rFonts w:ascii="楷体_GB2312" w:eastAsia="楷体_GB2312" w:hAnsi="宋体" w:hint="eastAsia"/>
          <w:color w:val="000000"/>
          <w:kern w:val="0"/>
          <w:szCs w:val="24"/>
        </w:rPr>
        <w:t>(1) 保护功能</w:t>
      </w:r>
      <w:bookmarkEnd w:id="652"/>
      <w:bookmarkEnd w:id="653"/>
    </w:p>
    <w:p w:rsidR="00E30963" w:rsidRDefault="007705EF">
      <w:pPr>
        <w:pStyle w:val="093111511151"/>
        <w:tabs>
          <w:tab w:val="left" w:pos="735"/>
        </w:tabs>
        <w:ind w:leftChars="0" w:left="0" w:firstLineChars="200" w:firstLine="480"/>
        <w:rPr>
          <w:rFonts w:ascii="楷体_GB2312" w:eastAsia="楷体_GB2312" w:hAnsi="宋体"/>
          <w:color w:val="000000"/>
          <w:kern w:val="0"/>
          <w:szCs w:val="24"/>
        </w:rPr>
      </w:pPr>
      <w:r>
        <w:rPr>
          <w:rFonts w:ascii="楷体_GB2312" w:eastAsia="楷体_GB2312" w:hAnsi="宋体" w:hint="eastAsia"/>
          <w:color w:val="000000"/>
          <w:kern w:val="0"/>
          <w:szCs w:val="24"/>
        </w:rPr>
        <w:t>三段定时限过电流保护（可以经低电闭锁）、小电流接地选线（零序保护）、反时限过电流及过负荷保护功能。各种保护特性应可独立设置及整定。</w:t>
      </w:r>
    </w:p>
    <w:p w:rsidR="00E30963" w:rsidRDefault="007705EF">
      <w:pPr>
        <w:pStyle w:val="093111511151"/>
        <w:tabs>
          <w:tab w:val="left" w:pos="735"/>
        </w:tabs>
        <w:ind w:leftChars="0" w:left="0" w:firstLineChars="200" w:firstLine="480"/>
        <w:rPr>
          <w:rFonts w:ascii="楷体_GB2312" w:eastAsia="楷体_GB2312" w:hAnsi="宋体"/>
          <w:color w:val="000000"/>
          <w:kern w:val="0"/>
          <w:szCs w:val="24"/>
        </w:rPr>
      </w:pPr>
      <w:r>
        <w:rPr>
          <w:rFonts w:ascii="楷体_GB2312" w:eastAsia="楷体_GB2312" w:hAnsi="宋体" w:hint="eastAsia"/>
          <w:color w:val="000000"/>
          <w:kern w:val="0"/>
          <w:szCs w:val="24"/>
        </w:rPr>
        <w:t>配置有低电压闭锁及滑差闭锁功能的低周减载保护。</w:t>
      </w:r>
    </w:p>
    <w:p w:rsidR="00E30963" w:rsidRDefault="007705EF">
      <w:pPr>
        <w:pStyle w:val="093111511151"/>
        <w:tabs>
          <w:tab w:val="left" w:pos="735"/>
        </w:tabs>
        <w:ind w:leftChars="0" w:left="0" w:firstLineChars="200" w:firstLine="480"/>
        <w:rPr>
          <w:rFonts w:ascii="楷体_GB2312" w:eastAsia="楷体_GB2312" w:hAnsi="宋体"/>
          <w:color w:val="000000"/>
          <w:kern w:val="0"/>
          <w:szCs w:val="24"/>
        </w:rPr>
      </w:pPr>
      <w:r>
        <w:rPr>
          <w:rFonts w:ascii="楷体_GB2312" w:eastAsia="楷体_GB2312" w:hAnsi="宋体" w:hint="eastAsia"/>
          <w:color w:val="000000"/>
          <w:kern w:val="0"/>
          <w:szCs w:val="24"/>
        </w:rPr>
        <w:t>带重合闸和大电流闭锁重合闸功能。</w:t>
      </w:r>
    </w:p>
    <w:p w:rsidR="00E30963" w:rsidRDefault="007705EF">
      <w:pPr>
        <w:pStyle w:val="093111511151"/>
        <w:tabs>
          <w:tab w:val="left" w:pos="735"/>
        </w:tabs>
        <w:ind w:leftChars="0" w:left="0" w:firstLineChars="200" w:firstLine="480"/>
        <w:rPr>
          <w:rFonts w:ascii="楷体_GB2312" w:eastAsia="楷体_GB2312" w:hAnsi="宋体"/>
          <w:color w:val="000000"/>
          <w:kern w:val="0"/>
          <w:szCs w:val="24"/>
        </w:rPr>
      </w:pPr>
      <w:r>
        <w:rPr>
          <w:rFonts w:ascii="楷体_GB2312" w:eastAsia="楷体_GB2312" w:hAnsi="宋体" w:hint="eastAsia"/>
          <w:color w:val="000000"/>
          <w:kern w:val="0"/>
          <w:szCs w:val="24"/>
        </w:rPr>
        <w:t>保护应具有至少3个独立整定值组，以适应不同的运行方式，可通过当地/远方进行定值组切换。</w:t>
      </w:r>
    </w:p>
    <w:p w:rsidR="00E30963" w:rsidRDefault="007705EF">
      <w:pPr>
        <w:pStyle w:val="093111511151"/>
        <w:tabs>
          <w:tab w:val="left" w:pos="735"/>
        </w:tabs>
        <w:ind w:leftChars="0" w:left="0" w:firstLineChars="200" w:firstLine="480"/>
        <w:rPr>
          <w:rFonts w:ascii="楷体_GB2312" w:eastAsia="楷体_GB2312" w:hAnsi="宋体"/>
          <w:color w:val="000000"/>
          <w:kern w:val="0"/>
          <w:szCs w:val="24"/>
        </w:rPr>
      </w:pPr>
      <w:r>
        <w:rPr>
          <w:rFonts w:ascii="楷体_GB2312" w:eastAsia="楷体_GB2312" w:hAnsi="宋体" w:hint="eastAsia"/>
          <w:color w:val="000000"/>
          <w:kern w:val="0"/>
          <w:szCs w:val="24"/>
        </w:rPr>
        <w:t>装置应配有用于闭锁出口的外部接点输入，并配置一对不经时间延时的瞬动接点，用于闭锁其它电流保护的出口。</w:t>
      </w:r>
    </w:p>
    <w:p w:rsidR="00E30963" w:rsidRDefault="007705EF">
      <w:pPr>
        <w:pStyle w:val="093111511151"/>
        <w:tabs>
          <w:tab w:val="left" w:pos="735"/>
        </w:tabs>
        <w:ind w:leftChars="0" w:left="0"/>
        <w:outlineLvl w:val="0"/>
        <w:rPr>
          <w:rFonts w:ascii="楷体_GB2312" w:eastAsia="楷体_GB2312" w:hAnsi="宋体"/>
          <w:color w:val="000000"/>
          <w:kern w:val="0"/>
          <w:szCs w:val="24"/>
        </w:rPr>
      </w:pPr>
      <w:bookmarkStart w:id="654" w:name="_Toc279048458"/>
      <w:bookmarkStart w:id="655" w:name="_Toc279048589"/>
      <w:r>
        <w:rPr>
          <w:rFonts w:ascii="楷体_GB2312" w:eastAsia="楷体_GB2312" w:hAnsi="宋体" w:hint="eastAsia"/>
          <w:color w:val="000000"/>
          <w:kern w:val="0"/>
          <w:szCs w:val="24"/>
        </w:rPr>
        <w:t>(2) 信息采集及控制功能</w:t>
      </w:r>
      <w:bookmarkEnd w:id="654"/>
      <w:bookmarkEnd w:id="655"/>
    </w:p>
    <w:p w:rsidR="00E30963" w:rsidRDefault="007705EF">
      <w:pPr>
        <w:numPr>
          <w:ilvl w:val="0"/>
          <w:numId w:val="42"/>
        </w:numPr>
        <w:tabs>
          <w:tab w:val="clear" w:pos="785"/>
          <w:tab w:val="left" w:pos="500"/>
        </w:tabs>
        <w:adjustRightInd w:val="0"/>
        <w:snapToGrid w:val="0"/>
        <w:ind w:left="500" w:hanging="500"/>
        <w:textAlignment w:val="baseline"/>
        <w:rPr>
          <w:rFonts w:ascii="楷体_GB2312" w:eastAsia="楷体_GB2312" w:hAnsi="宋体"/>
          <w:color w:val="000000"/>
          <w:szCs w:val="24"/>
        </w:rPr>
      </w:pPr>
      <w:r>
        <w:rPr>
          <w:rFonts w:ascii="楷体_GB2312" w:eastAsia="楷体_GB2312" w:hAnsi="宋体" w:hint="eastAsia"/>
          <w:color w:val="000000"/>
          <w:szCs w:val="24"/>
        </w:rPr>
        <w:t>通过所内通信网络实现与电力监控系统的数据交换，接收远方的控制命令并执行，发送信号、测量及装置故障信息至电力监控系统。</w:t>
      </w:r>
    </w:p>
    <w:p w:rsidR="00E30963" w:rsidRDefault="007705EF">
      <w:pPr>
        <w:numPr>
          <w:ilvl w:val="0"/>
          <w:numId w:val="42"/>
        </w:numPr>
        <w:tabs>
          <w:tab w:val="clear" w:pos="785"/>
          <w:tab w:val="left" w:pos="500"/>
        </w:tabs>
        <w:adjustRightInd w:val="0"/>
        <w:snapToGrid w:val="0"/>
        <w:ind w:left="500" w:hanging="500"/>
        <w:textAlignment w:val="baseline"/>
        <w:rPr>
          <w:rFonts w:ascii="楷体_GB2312" w:eastAsia="楷体_GB2312" w:hAnsi="宋体"/>
          <w:color w:val="000000"/>
          <w:szCs w:val="24"/>
        </w:rPr>
      </w:pPr>
      <w:r>
        <w:rPr>
          <w:rFonts w:ascii="楷体_GB2312" w:eastAsia="楷体_GB2312" w:hAnsi="宋体" w:hint="eastAsia"/>
          <w:color w:val="000000"/>
          <w:szCs w:val="24"/>
        </w:rPr>
        <w:t>采集开关设备的位置状态、运行参数、故障信息、控制命令及闭锁联跳信号等通过逻辑判断、内部处理，实现开关设备的“合”“分”控制、闭锁、联动及故障切除、信息显示、故障诊断等功能。</w:t>
      </w:r>
    </w:p>
    <w:p w:rsidR="00E30963" w:rsidRDefault="007705EF">
      <w:pPr>
        <w:numPr>
          <w:ilvl w:val="0"/>
          <w:numId w:val="42"/>
        </w:numPr>
        <w:tabs>
          <w:tab w:val="clear" w:pos="785"/>
          <w:tab w:val="left" w:pos="500"/>
        </w:tabs>
        <w:adjustRightInd w:val="0"/>
        <w:snapToGrid w:val="0"/>
        <w:ind w:left="500" w:hanging="500"/>
        <w:textAlignment w:val="baseline"/>
        <w:rPr>
          <w:rFonts w:ascii="楷体_GB2312" w:eastAsia="楷体_GB2312" w:hAnsi="宋体"/>
          <w:color w:val="000000"/>
          <w:szCs w:val="24"/>
        </w:rPr>
      </w:pPr>
      <w:r>
        <w:rPr>
          <w:rFonts w:ascii="楷体_GB2312" w:eastAsia="楷体_GB2312" w:hAnsi="宋体" w:hint="eastAsia"/>
          <w:color w:val="000000"/>
          <w:szCs w:val="24"/>
        </w:rPr>
        <w:t>对电流、电压等电气量采用直接交流采样，并将测量值通过所内通信网络传送到综合自动化系统。</w:t>
      </w:r>
    </w:p>
    <w:p w:rsidR="00E30963" w:rsidRDefault="007705EF">
      <w:pPr>
        <w:numPr>
          <w:ilvl w:val="0"/>
          <w:numId w:val="42"/>
        </w:numPr>
        <w:tabs>
          <w:tab w:val="clear" w:pos="785"/>
          <w:tab w:val="left" w:pos="500"/>
        </w:tabs>
        <w:adjustRightInd w:val="0"/>
        <w:snapToGrid w:val="0"/>
        <w:ind w:left="500" w:hanging="500"/>
        <w:textAlignment w:val="baseline"/>
        <w:rPr>
          <w:rFonts w:ascii="楷体_GB2312" w:eastAsia="楷体_GB2312" w:hAnsi="宋体"/>
          <w:color w:val="000000"/>
          <w:szCs w:val="24"/>
        </w:rPr>
      </w:pPr>
      <w:r>
        <w:rPr>
          <w:rFonts w:ascii="楷体_GB2312" w:eastAsia="楷体_GB2312" w:hAnsi="宋体" w:hint="eastAsia"/>
          <w:color w:val="000000"/>
          <w:szCs w:val="24"/>
        </w:rPr>
        <w:t>具有监视断路器合分闸时间、次数及短路电流切断时间的功能。</w:t>
      </w:r>
    </w:p>
    <w:p w:rsidR="00E30963" w:rsidRDefault="007705EF">
      <w:pPr>
        <w:numPr>
          <w:ilvl w:val="0"/>
          <w:numId w:val="42"/>
        </w:numPr>
        <w:tabs>
          <w:tab w:val="clear" w:pos="785"/>
          <w:tab w:val="left" w:pos="500"/>
        </w:tabs>
        <w:adjustRightInd w:val="0"/>
        <w:snapToGrid w:val="0"/>
        <w:ind w:left="500" w:hanging="500"/>
        <w:textAlignment w:val="baseline"/>
        <w:rPr>
          <w:rFonts w:ascii="楷体_GB2312" w:eastAsia="楷体_GB2312" w:hAnsi="宋体"/>
          <w:color w:val="000000"/>
          <w:szCs w:val="24"/>
        </w:rPr>
      </w:pPr>
      <w:r>
        <w:rPr>
          <w:rFonts w:ascii="楷体_GB2312" w:eastAsia="楷体_GB2312" w:hAnsi="宋体" w:hint="eastAsia"/>
          <w:color w:val="000000"/>
          <w:szCs w:val="24"/>
        </w:rPr>
        <w:t>具有气体监视功能。</w:t>
      </w:r>
    </w:p>
    <w:p w:rsidR="00E30963" w:rsidRDefault="007705EF">
      <w:pPr>
        <w:numPr>
          <w:ilvl w:val="0"/>
          <w:numId w:val="42"/>
        </w:numPr>
        <w:tabs>
          <w:tab w:val="clear" w:pos="785"/>
          <w:tab w:val="left" w:pos="500"/>
        </w:tabs>
        <w:adjustRightInd w:val="0"/>
        <w:snapToGrid w:val="0"/>
        <w:ind w:left="500" w:hanging="500"/>
        <w:textAlignment w:val="baseline"/>
        <w:rPr>
          <w:rFonts w:ascii="楷体_GB2312" w:eastAsia="楷体_GB2312" w:hAnsi="宋体"/>
          <w:color w:val="000000"/>
          <w:szCs w:val="24"/>
        </w:rPr>
      </w:pPr>
      <w:r>
        <w:rPr>
          <w:rFonts w:ascii="楷体_GB2312" w:eastAsia="楷体_GB2312" w:hAnsi="宋体" w:hint="eastAsia"/>
          <w:color w:val="000000"/>
          <w:szCs w:val="24"/>
        </w:rPr>
        <w:t>当继电器故障时，应发出报警信号但不可发出任何跳闸信号的功能。</w:t>
      </w:r>
    </w:p>
    <w:p w:rsidR="00E30963" w:rsidRDefault="007705EF">
      <w:pPr>
        <w:numPr>
          <w:ilvl w:val="0"/>
          <w:numId w:val="42"/>
        </w:numPr>
        <w:tabs>
          <w:tab w:val="clear" w:pos="785"/>
          <w:tab w:val="left" w:pos="500"/>
        </w:tabs>
        <w:adjustRightInd w:val="0"/>
        <w:snapToGrid w:val="0"/>
        <w:ind w:left="500" w:hanging="500"/>
        <w:textAlignment w:val="baseline"/>
        <w:rPr>
          <w:rFonts w:ascii="楷体_GB2312" w:eastAsia="楷体_GB2312" w:hAnsi="宋体"/>
          <w:color w:val="000000"/>
          <w:szCs w:val="24"/>
        </w:rPr>
      </w:pPr>
      <w:r>
        <w:rPr>
          <w:rFonts w:ascii="楷体_GB2312" w:eastAsia="楷体_GB2312" w:hAnsi="宋体" w:hint="eastAsia"/>
          <w:color w:val="000000"/>
          <w:szCs w:val="24"/>
        </w:rPr>
        <w:t>具有可编程的光隔输入、继电器输出，开关量输入/输出应可扩展。外部引至装置内的空接点应经过光电隔离，且该输入可由业主定义。开关柜输入、输出应满足开关柜的控制、保护、信号量的需要，具体数量待设计联络时最后确定，输入/输出点数的增加不影响设备的总价。</w:t>
      </w:r>
    </w:p>
    <w:p w:rsidR="00E30963" w:rsidRDefault="007705EF">
      <w:pPr>
        <w:numPr>
          <w:ilvl w:val="0"/>
          <w:numId w:val="42"/>
        </w:numPr>
        <w:tabs>
          <w:tab w:val="clear" w:pos="785"/>
          <w:tab w:val="left" w:pos="500"/>
        </w:tabs>
        <w:adjustRightInd w:val="0"/>
        <w:snapToGrid w:val="0"/>
        <w:ind w:left="500" w:hanging="500"/>
        <w:textAlignment w:val="baseline"/>
        <w:rPr>
          <w:rFonts w:ascii="楷体_GB2312" w:eastAsia="楷体_GB2312" w:hAnsi="宋体"/>
          <w:color w:val="000000"/>
          <w:szCs w:val="24"/>
        </w:rPr>
      </w:pPr>
      <w:r>
        <w:rPr>
          <w:rFonts w:ascii="楷体_GB2312" w:eastAsia="楷体_GB2312" w:hAnsi="宋体" w:hint="eastAsia"/>
          <w:color w:val="000000"/>
          <w:szCs w:val="24"/>
        </w:rPr>
        <w:t>通过逻辑编程可实现开关间的联跳、安全闭锁、自动投入等功能，并提供相应的配套软件。</w:t>
      </w:r>
    </w:p>
    <w:p w:rsidR="00E30963" w:rsidRDefault="007705EF">
      <w:pPr>
        <w:numPr>
          <w:ilvl w:val="0"/>
          <w:numId w:val="42"/>
        </w:numPr>
        <w:tabs>
          <w:tab w:val="clear" w:pos="785"/>
          <w:tab w:val="left" w:pos="500"/>
        </w:tabs>
        <w:adjustRightInd w:val="0"/>
        <w:snapToGrid w:val="0"/>
        <w:ind w:left="500" w:hanging="500"/>
        <w:textAlignment w:val="baseline"/>
        <w:rPr>
          <w:rFonts w:ascii="楷体_GB2312" w:eastAsia="楷体_GB2312" w:hAnsi="宋体"/>
          <w:color w:val="000000"/>
          <w:szCs w:val="24"/>
        </w:rPr>
      </w:pPr>
      <w:r>
        <w:rPr>
          <w:rFonts w:ascii="楷体_GB2312" w:eastAsia="楷体_GB2312" w:hAnsi="宋体" w:hint="eastAsia"/>
          <w:color w:val="000000"/>
          <w:szCs w:val="24"/>
        </w:rPr>
        <w:t>有断路器防跳闭锁功能。</w:t>
      </w:r>
    </w:p>
    <w:p w:rsidR="00E30963" w:rsidRDefault="007705EF">
      <w:pPr>
        <w:pStyle w:val="093111511151"/>
        <w:tabs>
          <w:tab w:val="left" w:pos="735"/>
        </w:tabs>
        <w:ind w:leftChars="0" w:left="0"/>
        <w:outlineLvl w:val="0"/>
        <w:rPr>
          <w:rFonts w:ascii="楷体_GB2312" w:eastAsia="楷体_GB2312" w:hAnsi="宋体"/>
          <w:color w:val="000000"/>
          <w:kern w:val="0"/>
          <w:szCs w:val="24"/>
        </w:rPr>
      </w:pPr>
      <w:bookmarkStart w:id="656" w:name="_Toc279048459"/>
      <w:bookmarkStart w:id="657" w:name="_Toc279048590"/>
      <w:r>
        <w:rPr>
          <w:rFonts w:ascii="楷体_GB2312" w:eastAsia="楷体_GB2312" w:hAnsi="宋体" w:hint="eastAsia"/>
          <w:color w:val="000000"/>
          <w:kern w:val="0"/>
          <w:szCs w:val="24"/>
        </w:rPr>
        <w:t>(3) 当地和远方的通信功能</w:t>
      </w:r>
      <w:bookmarkEnd w:id="656"/>
      <w:bookmarkEnd w:id="657"/>
    </w:p>
    <w:p w:rsidR="00E30963" w:rsidRDefault="007705EF">
      <w:pPr>
        <w:pStyle w:val="093111511151"/>
        <w:tabs>
          <w:tab w:val="left" w:pos="500"/>
        </w:tabs>
        <w:ind w:leftChars="0" w:left="0" w:firstLineChars="166" w:firstLine="398"/>
        <w:rPr>
          <w:rFonts w:ascii="楷体_GB2312" w:eastAsia="楷体_GB2312" w:hAnsi="宋体"/>
          <w:color w:val="000000"/>
          <w:kern w:val="0"/>
          <w:szCs w:val="24"/>
        </w:rPr>
      </w:pPr>
      <w:r>
        <w:rPr>
          <w:rFonts w:ascii="楷体_GB2312" w:eastAsia="楷体_GB2312" w:hAnsi="宋体" w:hint="eastAsia"/>
          <w:color w:val="000000"/>
          <w:kern w:val="0"/>
          <w:szCs w:val="24"/>
        </w:rPr>
        <w:t>装置应具有与当地PC机和所内综合自动化通信网络进行通信的两个独立的标准通信接口。实现对保护的编程、调试、整定、就地访问和采集的开关位置、事故、预告信息、运行参数的上传以及远方控制指挥中心对供电设备的监视控制等远动功能。</w:t>
      </w:r>
    </w:p>
    <w:p w:rsidR="00E30963" w:rsidRDefault="007705EF">
      <w:pPr>
        <w:pStyle w:val="093111511151"/>
        <w:tabs>
          <w:tab w:val="left" w:pos="735"/>
        </w:tabs>
        <w:ind w:leftChars="0" w:left="0"/>
        <w:outlineLvl w:val="0"/>
        <w:rPr>
          <w:rFonts w:ascii="楷体_GB2312" w:eastAsia="楷体_GB2312" w:hAnsi="宋体"/>
          <w:color w:val="000000"/>
          <w:kern w:val="0"/>
          <w:szCs w:val="24"/>
        </w:rPr>
      </w:pPr>
      <w:bookmarkStart w:id="658" w:name="_Toc279048460"/>
      <w:bookmarkStart w:id="659" w:name="_Toc279048591"/>
      <w:r>
        <w:rPr>
          <w:rFonts w:ascii="楷体_GB2312" w:eastAsia="楷体_GB2312" w:hAnsi="宋体" w:hint="eastAsia"/>
          <w:color w:val="000000"/>
          <w:kern w:val="0"/>
          <w:szCs w:val="24"/>
        </w:rPr>
        <w:t>(4) 测量功能</w:t>
      </w:r>
      <w:bookmarkEnd w:id="658"/>
      <w:bookmarkEnd w:id="659"/>
    </w:p>
    <w:p w:rsidR="00E30963" w:rsidRDefault="007705EF">
      <w:pPr>
        <w:pStyle w:val="093111511151"/>
        <w:tabs>
          <w:tab w:val="left" w:pos="735"/>
        </w:tabs>
        <w:ind w:leftChars="0" w:left="0" w:firstLineChars="166" w:firstLine="398"/>
        <w:rPr>
          <w:rFonts w:ascii="楷体_GB2312" w:eastAsia="楷体_GB2312" w:hAnsi="宋体"/>
          <w:color w:val="000000"/>
          <w:kern w:val="0"/>
          <w:szCs w:val="24"/>
        </w:rPr>
      </w:pPr>
      <w:r>
        <w:rPr>
          <w:rFonts w:ascii="楷体_GB2312" w:eastAsia="楷体_GB2312" w:hAnsi="宋体" w:hint="eastAsia"/>
          <w:color w:val="000000"/>
          <w:kern w:val="0"/>
          <w:szCs w:val="24"/>
        </w:rPr>
        <w:t>微机测控保护装置对系统的运行参数进行采集，测量值可在保护装置当地显示并同时上传至电力监控系统。</w:t>
      </w:r>
    </w:p>
    <w:p w:rsidR="00E30963" w:rsidRDefault="007705EF">
      <w:pPr>
        <w:pStyle w:val="093111511151"/>
        <w:tabs>
          <w:tab w:val="left" w:pos="735"/>
        </w:tabs>
        <w:ind w:leftChars="0" w:left="0"/>
        <w:outlineLvl w:val="0"/>
        <w:rPr>
          <w:rFonts w:ascii="楷体_GB2312" w:eastAsia="楷体_GB2312" w:hAnsi="宋体"/>
          <w:color w:val="000000"/>
          <w:kern w:val="0"/>
          <w:szCs w:val="24"/>
        </w:rPr>
      </w:pPr>
      <w:bookmarkStart w:id="660" w:name="_Toc279048592"/>
      <w:bookmarkStart w:id="661" w:name="_Toc279048461"/>
      <w:r>
        <w:rPr>
          <w:rFonts w:ascii="楷体_GB2312" w:eastAsia="楷体_GB2312" w:hAnsi="宋体" w:hint="eastAsia"/>
          <w:color w:val="000000"/>
          <w:kern w:val="0"/>
          <w:szCs w:val="24"/>
        </w:rPr>
        <w:t>(5) 跳闸回路监视功能</w:t>
      </w:r>
      <w:bookmarkEnd w:id="660"/>
      <w:bookmarkEnd w:id="661"/>
    </w:p>
    <w:p w:rsidR="00E30963" w:rsidRDefault="007705EF">
      <w:pPr>
        <w:pStyle w:val="093111511151"/>
        <w:tabs>
          <w:tab w:val="left" w:pos="735"/>
        </w:tabs>
        <w:ind w:leftChars="0" w:left="0" w:firstLineChars="166" w:firstLine="398"/>
        <w:rPr>
          <w:rFonts w:ascii="楷体_GB2312" w:eastAsia="楷体_GB2312" w:hAnsi="宋体"/>
          <w:color w:val="000000"/>
          <w:kern w:val="0"/>
          <w:szCs w:val="24"/>
        </w:rPr>
      </w:pPr>
      <w:r>
        <w:rPr>
          <w:rFonts w:ascii="楷体_GB2312" w:eastAsia="楷体_GB2312" w:hAnsi="宋体" w:hint="eastAsia"/>
          <w:color w:val="000000"/>
          <w:kern w:val="0"/>
          <w:szCs w:val="24"/>
        </w:rPr>
        <w:t>微机测控保护装置对跳闸回路的开、合状态进行监视，并能准确发出跳闸回路断线的故障信号，卖方应提供跳闸回路监视功能的实现方案。</w:t>
      </w:r>
    </w:p>
    <w:p w:rsidR="00E30963" w:rsidRDefault="007705EF">
      <w:pPr>
        <w:pStyle w:val="093111511151"/>
        <w:tabs>
          <w:tab w:val="left" w:pos="735"/>
        </w:tabs>
        <w:ind w:leftChars="0" w:left="0" w:firstLineChars="166" w:firstLine="398"/>
        <w:rPr>
          <w:rFonts w:ascii="楷体_GB2312" w:eastAsia="楷体_GB2312" w:hAnsi="宋体"/>
          <w:color w:val="000000"/>
          <w:kern w:val="0"/>
          <w:szCs w:val="24"/>
        </w:rPr>
      </w:pPr>
      <w:r>
        <w:rPr>
          <w:rFonts w:ascii="楷体_GB2312" w:eastAsia="楷体_GB2312" w:hAnsi="宋体" w:hint="eastAsia"/>
          <w:color w:val="000000"/>
          <w:kern w:val="0"/>
          <w:szCs w:val="24"/>
        </w:rPr>
        <w:lastRenderedPageBreak/>
        <w:t>当跳闸命令发出后断路器不能跳开应发报警。</w:t>
      </w:r>
    </w:p>
    <w:p w:rsidR="00E30963" w:rsidRDefault="007705EF">
      <w:pPr>
        <w:pStyle w:val="093111511151"/>
        <w:tabs>
          <w:tab w:val="left" w:pos="735"/>
        </w:tabs>
        <w:ind w:leftChars="0" w:left="0"/>
        <w:outlineLvl w:val="0"/>
        <w:rPr>
          <w:rFonts w:ascii="楷体_GB2312" w:eastAsia="楷体_GB2312" w:hAnsi="宋体"/>
          <w:color w:val="000000"/>
          <w:kern w:val="0"/>
          <w:szCs w:val="24"/>
        </w:rPr>
      </w:pPr>
      <w:bookmarkStart w:id="662" w:name="_Toc279048593"/>
      <w:bookmarkStart w:id="663" w:name="_Toc279048462"/>
      <w:r>
        <w:rPr>
          <w:rFonts w:ascii="楷体_GB2312" w:eastAsia="楷体_GB2312" w:hAnsi="宋体" w:hint="eastAsia"/>
          <w:color w:val="000000"/>
          <w:kern w:val="0"/>
          <w:szCs w:val="24"/>
        </w:rPr>
        <w:t>(6) 事件记录与故障录波功能</w:t>
      </w:r>
      <w:bookmarkEnd w:id="662"/>
      <w:bookmarkEnd w:id="663"/>
    </w:p>
    <w:p w:rsidR="00E30963" w:rsidRDefault="007705EF">
      <w:pPr>
        <w:pStyle w:val="093111511151"/>
        <w:tabs>
          <w:tab w:val="left" w:pos="735"/>
        </w:tabs>
        <w:ind w:leftChars="0" w:left="0" w:firstLineChars="166" w:firstLine="398"/>
        <w:rPr>
          <w:rFonts w:ascii="楷体_GB2312" w:eastAsia="楷体_GB2312" w:hAnsi="宋体"/>
          <w:color w:val="000000"/>
          <w:kern w:val="0"/>
          <w:szCs w:val="24"/>
        </w:rPr>
      </w:pPr>
      <w:r>
        <w:rPr>
          <w:rFonts w:ascii="楷体_GB2312" w:eastAsia="楷体_GB2312" w:hAnsi="宋体" w:hint="eastAsia"/>
          <w:color w:val="000000"/>
          <w:kern w:val="0"/>
          <w:szCs w:val="24"/>
        </w:rPr>
        <w:t>事件记录：记录的事件应包括各种状态发生变化的事件，包括任何元件启动、返回或动作、数字输入和输出的状态发生变化、参数整定值的改变和自检事件。所有事件都应带时标，并可从面板显示器或通信口当地/远方调出查看。卖方应提供其保护装置能储存的最新的事件数量。</w:t>
      </w:r>
    </w:p>
    <w:p w:rsidR="00E30963" w:rsidRDefault="007705EF">
      <w:pPr>
        <w:pStyle w:val="093111511151"/>
        <w:tabs>
          <w:tab w:val="left" w:pos="735"/>
        </w:tabs>
        <w:ind w:leftChars="0" w:left="0" w:firstLineChars="166" w:firstLine="398"/>
        <w:rPr>
          <w:rFonts w:ascii="楷体_GB2312" w:eastAsia="楷体_GB2312" w:hAnsi="宋体"/>
          <w:color w:val="000000"/>
          <w:kern w:val="0"/>
          <w:szCs w:val="24"/>
        </w:rPr>
      </w:pPr>
      <w:r>
        <w:rPr>
          <w:rFonts w:ascii="楷体_GB2312" w:eastAsia="楷体_GB2312" w:hAnsi="宋体" w:hint="eastAsia"/>
          <w:color w:val="000000"/>
          <w:kern w:val="0"/>
          <w:szCs w:val="24"/>
        </w:rPr>
        <w:t>故障记录及故障录波：卖方提供可记录的故障信息及故障录波的启动方式、录波长度，存储容量。故障前、后记录的周波数应可调。可存储的录波最长时间不小于2秒。业主应可通过卖方配套提供的专用软件及设备在面板上的串行通信口，通过专用计算机在当地再现故障记录及故障波形，进行故障分析，也可通过远方通信口进行远方访问、分析。卖方应免费提供支持软件并向业主授权软件使用权，支持就地和远方的访问、编程、故障分析、管理整定值文件等，并可从装置下载记录。相关软件应无偿提供。</w:t>
      </w:r>
    </w:p>
    <w:p w:rsidR="00E30963" w:rsidRDefault="007705EF">
      <w:pPr>
        <w:pStyle w:val="093111511151"/>
        <w:tabs>
          <w:tab w:val="left" w:pos="735"/>
        </w:tabs>
        <w:ind w:leftChars="0" w:left="0"/>
        <w:outlineLvl w:val="0"/>
        <w:rPr>
          <w:rFonts w:ascii="楷体_GB2312" w:eastAsia="楷体_GB2312" w:hAnsi="宋体"/>
          <w:color w:val="000000"/>
          <w:kern w:val="0"/>
          <w:szCs w:val="24"/>
        </w:rPr>
      </w:pPr>
      <w:bookmarkStart w:id="664" w:name="_Toc279048594"/>
      <w:bookmarkStart w:id="665" w:name="_Toc279048463"/>
      <w:r>
        <w:rPr>
          <w:rFonts w:ascii="楷体_GB2312" w:eastAsia="楷体_GB2312" w:hAnsi="宋体" w:hint="eastAsia"/>
          <w:color w:val="000000"/>
          <w:kern w:val="0"/>
          <w:szCs w:val="24"/>
        </w:rPr>
        <w:t>(7) 人机接口</w:t>
      </w:r>
      <w:bookmarkEnd w:id="664"/>
      <w:bookmarkEnd w:id="665"/>
    </w:p>
    <w:p w:rsidR="00E30963" w:rsidRDefault="007705EF">
      <w:pPr>
        <w:numPr>
          <w:ilvl w:val="0"/>
          <w:numId w:val="42"/>
        </w:numPr>
        <w:tabs>
          <w:tab w:val="clear" w:pos="785"/>
          <w:tab w:val="left" w:pos="500"/>
        </w:tabs>
        <w:adjustRightInd w:val="0"/>
        <w:snapToGrid w:val="0"/>
        <w:ind w:leftChars="119" w:left="286" w:firstLine="0"/>
        <w:textAlignment w:val="baseline"/>
        <w:rPr>
          <w:rFonts w:ascii="楷体_GB2312" w:eastAsia="楷体_GB2312" w:hAnsi="宋体"/>
          <w:color w:val="000000"/>
          <w:szCs w:val="24"/>
          <w:lang w:eastAsia="zh-CN"/>
        </w:rPr>
      </w:pPr>
      <w:r>
        <w:rPr>
          <w:rFonts w:ascii="楷体_GB2312" w:eastAsia="楷体_GB2312" w:hAnsi="宋体" w:hint="eastAsia"/>
          <w:color w:val="000000"/>
          <w:szCs w:val="24"/>
          <w:lang w:eastAsia="zh-CN"/>
        </w:rPr>
        <w:t>LED信号指示灯及状态指示灯：可根据需要将重要信息自由定义到LED，显示各种事故、预告信号及报警总信号。所有保持式的LED的复归方式应当地复归/接点输入复归/远方复归可选。</w:t>
      </w:r>
    </w:p>
    <w:p w:rsidR="00E30963" w:rsidRDefault="007705EF">
      <w:pPr>
        <w:numPr>
          <w:ilvl w:val="0"/>
          <w:numId w:val="42"/>
        </w:numPr>
        <w:tabs>
          <w:tab w:val="clear" w:pos="785"/>
          <w:tab w:val="left" w:pos="500"/>
        </w:tabs>
        <w:adjustRightInd w:val="0"/>
        <w:snapToGrid w:val="0"/>
        <w:ind w:leftChars="119" w:left="286" w:firstLine="0"/>
        <w:textAlignment w:val="baseline"/>
        <w:rPr>
          <w:rFonts w:ascii="楷体_GB2312" w:eastAsia="楷体_GB2312" w:hAnsi="宋体"/>
          <w:color w:val="000000"/>
          <w:szCs w:val="24"/>
          <w:lang w:eastAsia="zh-CN"/>
        </w:rPr>
      </w:pPr>
      <w:r>
        <w:rPr>
          <w:rFonts w:ascii="楷体_GB2312" w:eastAsia="楷体_GB2312" w:hAnsi="宋体" w:hint="eastAsia"/>
          <w:color w:val="000000"/>
          <w:szCs w:val="24"/>
          <w:lang w:eastAsia="zh-CN"/>
        </w:rPr>
        <w:t>操作按钮及功能键：用于菜单检索、数据输入、浏览阅读及开关操作等。</w:t>
      </w:r>
    </w:p>
    <w:p w:rsidR="00E30963" w:rsidRDefault="007705EF">
      <w:pPr>
        <w:pStyle w:val="093111511151"/>
        <w:tabs>
          <w:tab w:val="left" w:pos="735"/>
        </w:tabs>
        <w:ind w:leftChars="0" w:left="0"/>
        <w:outlineLvl w:val="0"/>
        <w:rPr>
          <w:rFonts w:ascii="楷体_GB2312" w:eastAsia="楷体_GB2312" w:hAnsi="宋体"/>
          <w:color w:val="000000"/>
          <w:kern w:val="0"/>
          <w:szCs w:val="24"/>
        </w:rPr>
      </w:pPr>
      <w:r>
        <w:rPr>
          <w:rFonts w:ascii="楷体_GB2312" w:eastAsia="楷体_GB2312" w:hAnsi="宋体" w:hint="eastAsia"/>
          <w:color w:val="000000"/>
          <w:kern w:val="0"/>
          <w:szCs w:val="24"/>
        </w:rPr>
        <w:t>(8) 保护应可按要求选择配置功能，通过当地或远方去掉不需要的功能，并使相应的定值组不在面板上显示。</w:t>
      </w:r>
    </w:p>
    <w:p w:rsidR="00E30963" w:rsidRDefault="007705EF">
      <w:pPr>
        <w:pStyle w:val="093111511151"/>
        <w:tabs>
          <w:tab w:val="left" w:pos="735"/>
        </w:tabs>
        <w:ind w:leftChars="0" w:left="0"/>
        <w:outlineLvl w:val="0"/>
        <w:rPr>
          <w:rFonts w:ascii="楷体_GB2312" w:eastAsia="楷体_GB2312" w:hAnsi="宋体"/>
          <w:color w:val="000000"/>
          <w:kern w:val="0"/>
          <w:szCs w:val="24"/>
        </w:rPr>
      </w:pPr>
      <w:r>
        <w:rPr>
          <w:rFonts w:ascii="楷体_GB2312" w:eastAsia="楷体_GB2312" w:hAnsi="宋体" w:hint="eastAsia"/>
          <w:color w:val="000000"/>
          <w:kern w:val="0"/>
          <w:szCs w:val="24"/>
        </w:rPr>
        <w:t>(9)卖方可在投标文件中说明其投标设备具有的其它功能。</w:t>
      </w:r>
    </w:p>
    <w:p w:rsidR="00E30963" w:rsidRDefault="007705EF">
      <w:pPr>
        <w:outlineLvl w:val="0"/>
        <w:rPr>
          <w:rFonts w:ascii="楷体_GB2312" w:eastAsia="楷体_GB2312" w:hAnsi="宋体"/>
          <w:color w:val="000000"/>
          <w:szCs w:val="24"/>
        </w:rPr>
      </w:pPr>
      <w:bookmarkStart w:id="666" w:name="_Toc279048596"/>
      <w:r>
        <w:rPr>
          <w:rFonts w:ascii="楷体_GB2312" w:eastAsia="楷体_GB2312" w:hAnsi="宋体" w:hint="eastAsia"/>
          <w:color w:val="000000"/>
          <w:szCs w:val="24"/>
          <w:lang w:eastAsia="zh-CN"/>
        </w:rPr>
        <w:t>6．</w:t>
      </w:r>
      <w:bookmarkEnd w:id="666"/>
      <w:r>
        <w:rPr>
          <w:rFonts w:ascii="楷体_GB2312" w:eastAsia="楷体_GB2312" w:hAnsi="宋体" w:hint="eastAsia"/>
          <w:color w:val="000000"/>
          <w:szCs w:val="24"/>
          <w:lang w:eastAsia="zh-CN"/>
        </w:rPr>
        <w:t>试验和验收</w:t>
      </w:r>
    </w:p>
    <w:p w:rsidR="00E30963" w:rsidRDefault="007705EF">
      <w:pPr>
        <w:ind w:left="1706" w:hangingChars="708" w:hanging="1706"/>
        <w:rPr>
          <w:rFonts w:ascii="楷体_GB2312" w:eastAsia="楷体_GB2312" w:hAnsi="宋体"/>
          <w:color w:val="000000"/>
          <w:szCs w:val="24"/>
        </w:rPr>
      </w:pPr>
      <w:r>
        <w:rPr>
          <w:rFonts w:ascii="楷体_GB2312" w:eastAsia="楷体_GB2312" w:hAnsi="宋体" w:hint="eastAsia"/>
          <w:b/>
          <w:color w:val="000000"/>
          <w:szCs w:val="24"/>
        </w:rPr>
        <w:t>6.1</w:t>
      </w:r>
      <w:r>
        <w:rPr>
          <w:rFonts w:ascii="楷体_GB2312" w:eastAsia="楷体_GB2312" w:hAnsi="宋体" w:hint="eastAsia"/>
          <w:color w:val="000000"/>
          <w:szCs w:val="24"/>
        </w:rPr>
        <w:t>工厂试验：试验结果应满足规范书及产品调试大纲所规定的要求, 试验后提供详细的试验报告。</w:t>
      </w:r>
    </w:p>
    <w:p w:rsidR="00E30963" w:rsidRDefault="007705EF">
      <w:pPr>
        <w:rPr>
          <w:rFonts w:ascii="楷体_GB2312" w:eastAsia="楷体_GB2312" w:hAnsi="宋体"/>
          <w:color w:val="000000"/>
          <w:szCs w:val="24"/>
        </w:rPr>
      </w:pPr>
      <w:r>
        <w:rPr>
          <w:rFonts w:ascii="楷体_GB2312" w:eastAsia="楷体_GB2312" w:hAnsi="宋体" w:hint="eastAsia"/>
          <w:color w:val="000000"/>
          <w:szCs w:val="24"/>
        </w:rPr>
        <w:t>6.1.1直观检查装置的情况, 接线、铭牌、装置号码及端子号码(见证项目)。</w:t>
      </w:r>
    </w:p>
    <w:p w:rsidR="00E30963" w:rsidRDefault="007705EF">
      <w:pPr>
        <w:ind w:left="1699" w:hangingChars="708" w:hanging="1699"/>
        <w:rPr>
          <w:rFonts w:ascii="楷体_GB2312" w:eastAsia="楷体_GB2312" w:hAnsi="宋体"/>
          <w:color w:val="000000"/>
          <w:szCs w:val="24"/>
        </w:rPr>
      </w:pPr>
      <w:r>
        <w:rPr>
          <w:rFonts w:ascii="楷体_GB2312" w:eastAsia="楷体_GB2312" w:hAnsi="宋体" w:hint="eastAsia"/>
          <w:color w:val="000000"/>
          <w:szCs w:val="24"/>
        </w:rPr>
        <w:t>6.1.2长期通电试验: 试验时设备处于正常的交流电流、电压和直流电压条件下, 试验结果装置特征应无变化。(提供试验报告)</w:t>
      </w:r>
    </w:p>
    <w:p w:rsidR="00E30963" w:rsidRDefault="007705EF">
      <w:pPr>
        <w:rPr>
          <w:rFonts w:ascii="楷体_GB2312" w:eastAsia="楷体_GB2312" w:hAnsi="宋体"/>
          <w:color w:val="000000"/>
          <w:szCs w:val="24"/>
        </w:rPr>
      </w:pPr>
      <w:r>
        <w:rPr>
          <w:rFonts w:ascii="楷体_GB2312" w:eastAsia="楷体_GB2312" w:hAnsi="宋体" w:hint="eastAsia"/>
          <w:b/>
          <w:color w:val="000000"/>
          <w:szCs w:val="24"/>
          <w:lang w:eastAsia="zh-CN"/>
        </w:rPr>
        <w:t>6.1.3</w:t>
      </w:r>
      <w:r>
        <w:rPr>
          <w:rFonts w:ascii="楷体_GB2312" w:eastAsia="楷体_GB2312" w:hAnsi="宋体" w:hint="eastAsia"/>
          <w:color w:val="000000"/>
          <w:szCs w:val="24"/>
          <w:lang w:eastAsia="zh-CN"/>
        </w:rPr>
        <w:t>绝缘试验(提供试验报告)。</w:t>
      </w:r>
    </w:p>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6.1.4高频抗干扰试验(提供试验报告)。</w:t>
      </w:r>
    </w:p>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6.1.5谐波影响试验(提供试验报告)。</w:t>
      </w:r>
    </w:p>
    <w:p w:rsidR="00E30963" w:rsidRDefault="007705EF">
      <w:pPr>
        <w:ind w:left="1699" w:hangingChars="708" w:hanging="1699"/>
        <w:rPr>
          <w:rFonts w:ascii="楷体_GB2312" w:eastAsia="楷体_GB2312" w:hAnsi="宋体"/>
          <w:color w:val="000000"/>
          <w:szCs w:val="24"/>
        </w:rPr>
      </w:pPr>
      <w:r>
        <w:rPr>
          <w:rFonts w:ascii="楷体_GB2312" w:eastAsia="楷体_GB2312" w:hAnsi="宋体" w:hint="eastAsia"/>
          <w:color w:val="000000"/>
          <w:szCs w:val="24"/>
          <w:lang w:eastAsia="zh-CN"/>
        </w:rPr>
        <w:t>6.1.6性能试验: 向继电器通入电流和电压检查各组件动作的正确性及整定值的精确度(见证项目)。</w:t>
      </w:r>
    </w:p>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6.2现场试验和检查</w:t>
      </w:r>
    </w:p>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6.2.1现场安装: 设备的一般检查: 开箱检查设备的完好情况, 电缆和接线的完好情况。</w:t>
      </w:r>
    </w:p>
    <w:p w:rsidR="00E30963" w:rsidRDefault="007705EF">
      <w:pPr>
        <w:rPr>
          <w:rFonts w:ascii="楷体_GB2312" w:eastAsia="楷体_GB2312" w:hAnsi="宋体"/>
          <w:color w:val="000000"/>
          <w:szCs w:val="24"/>
        </w:rPr>
      </w:pPr>
      <w:r>
        <w:rPr>
          <w:rFonts w:ascii="楷体_GB2312" w:eastAsia="楷体_GB2312" w:hAnsi="宋体" w:hint="eastAsia"/>
          <w:color w:val="000000"/>
          <w:szCs w:val="24"/>
          <w:lang w:eastAsia="zh-CN"/>
        </w:rPr>
        <w:t>6.2.2现场投产试验:</w:t>
      </w:r>
    </w:p>
    <w:p w:rsidR="00E30963" w:rsidRDefault="007705EF">
      <w:pPr>
        <w:ind w:leftChars="100" w:left="240"/>
        <w:rPr>
          <w:rFonts w:ascii="楷体_GB2312" w:eastAsia="楷体_GB2312" w:hAnsi="宋体"/>
          <w:color w:val="000000"/>
          <w:szCs w:val="24"/>
        </w:rPr>
      </w:pPr>
      <w:r>
        <w:rPr>
          <w:rFonts w:ascii="楷体_GB2312" w:eastAsia="楷体_GB2312" w:hAnsi="宋体" w:hint="eastAsia"/>
          <w:color w:val="000000"/>
          <w:szCs w:val="24"/>
          <w:lang w:eastAsia="zh-CN"/>
        </w:rPr>
        <w:t xml:space="preserve">    a)  一般检查:  直观检查;</w:t>
      </w:r>
    </w:p>
    <w:p w:rsidR="00E30963" w:rsidRDefault="007705EF">
      <w:pPr>
        <w:ind w:leftChars="100" w:left="240"/>
        <w:rPr>
          <w:rFonts w:ascii="楷体_GB2312" w:eastAsia="楷体_GB2312" w:hAnsi="宋体"/>
          <w:color w:val="000000"/>
          <w:szCs w:val="24"/>
        </w:rPr>
      </w:pPr>
      <w:r>
        <w:rPr>
          <w:rFonts w:ascii="楷体_GB2312" w:eastAsia="楷体_GB2312" w:hAnsi="宋体" w:hint="eastAsia"/>
          <w:color w:val="000000"/>
          <w:szCs w:val="24"/>
          <w:lang w:eastAsia="zh-CN"/>
        </w:rPr>
        <w:t xml:space="preserve">    b)  通入直流电源检查;</w:t>
      </w:r>
    </w:p>
    <w:p w:rsidR="00E30963" w:rsidRDefault="007705EF">
      <w:pPr>
        <w:ind w:leftChars="100" w:left="240"/>
        <w:rPr>
          <w:rFonts w:ascii="楷体_GB2312" w:eastAsia="楷体_GB2312" w:hAnsi="宋体"/>
          <w:color w:val="000000"/>
          <w:szCs w:val="24"/>
        </w:rPr>
      </w:pPr>
      <w:r>
        <w:rPr>
          <w:rFonts w:ascii="楷体_GB2312" w:eastAsia="楷体_GB2312" w:hAnsi="宋体" w:hint="eastAsia"/>
          <w:color w:val="000000"/>
          <w:szCs w:val="24"/>
          <w:lang w:eastAsia="zh-CN"/>
        </w:rPr>
        <w:t xml:space="preserve">    c)  检查接至保护的CT和CVT极性和接线的正确性;</w:t>
      </w:r>
    </w:p>
    <w:p w:rsidR="00E30963" w:rsidRDefault="007705EF">
      <w:pPr>
        <w:ind w:leftChars="100" w:left="240"/>
        <w:rPr>
          <w:rFonts w:ascii="楷体_GB2312" w:eastAsia="楷体_GB2312" w:hAnsi="宋体"/>
          <w:color w:val="000000"/>
          <w:szCs w:val="24"/>
        </w:rPr>
      </w:pPr>
      <w:r>
        <w:rPr>
          <w:rFonts w:ascii="楷体_GB2312" w:eastAsia="楷体_GB2312" w:hAnsi="宋体" w:hint="eastAsia"/>
          <w:color w:val="000000"/>
          <w:szCs w:val="24"/>
          <w:lang w:eastAsia="zh-CN"/>
        </w:rPr>
        <w:t xml:space="preserve">    d)  绝缘试验: 根据规定进行试验;</w:t>
      </w:r>
    </w:p>
    <w:p w:rsidR="00E30963" w:rsidRDefault="007705EF">
      <w:pPr>
        <w:ind w:leftChars="100" w:left="240"/>
        <w:rPr>
          <w:rFonts w:ascii="楷体_GB2312" w:eastAsia="楷体_GB2312" w:hAnsi="宋体"/>
          <w:color w:val="000000"/>
          <w:szCs w:val="24"/>
        </w:rPr>
      </w:pPr>
      <w:r>
        <w:rPr>
          <w:rFonts w:ascii="楷体_GB2312" w:eastAsia="楷体_GB2312" w:hAnsi="宋体" w:hint="eastAsia"/>
          <w:color w:val="000000"/>
          <w:szCs w:val="24"/>
          <w:lang w:eastAsia="zh-CN"/>
        </w:rPr>
        <w:t xml:space="preserve"> e)  柜内所有接线的正确性的检查及试验;</w:t>
      </w:r>
    </w:p>
    <w:p w:rsidR="00E30963" w:rsidRDefault="007705EF">
      <w:pPr>
        <w:ind w:leftChars="100" w:left="240"/>
        <w:rPr>
          <w:rFonts w:ascii="楷体_GB2312" w:eastAsia="楷体_GB2312" w:hAnsi="宋体"/>
          <w:color w:val="000000"/>
          <w:szCs w:val="24"/>
        </w:rPr>
      </w:pPr>
      <w:r>
        <w:rPr>
          <w:rFonts w:ascii="楷体_GB2312" w:eastAsia="楷体_GB2312" w:hAnsi="宋体" w:hint="eastAsia"/>
          <w:color w:val="000000"/>
          <w:szCs w:val="24"/>
          <w:lang w:eastAsia="zh-CN"/>
        </w:rPr>
        <w:t xml:space="preserve">    f)  保护定值的整定: 按业主所给的整定值进行整定;</w:t>
      </w:r>
    </w:p>
    <w:p w:rsidR="00E30963" w:rsidRDefault="007705EF">
      <w:pPr>
        <w:ind w:leftChars="100" w:left="1238" w:hangingChars="416" w:hanging="998"/>
        <w:rPr>
          <w:rFonts w:ascii="楷体_GB2312" w:eastAsia="楷体_GB2312" w:hAnsi="宋体"/>
          <w:color w:val="000000"/>
          <w:szCs w:val="24"/>
          <w:lang w:eastAsia="zh-CN"/>
        </w:rPr>
      </w:pPr>
      <w:r>
        <w:rPr>
          <w:rFonts w:ascii="楷体_GB2312" w:eastAsia="楷体_GB2312" w:hAnsi="宋体" w:hint="eastAsia"/>
          <w:color w:val="000000"/>
          <w:szCs w:val="24"/>
          <w:lang w:eastAsia="zh-CN"/>
        </w:rPr>
        <w:t xml:space="preserve">    g)  性能试验: 向继电器通入交流电流和电压。检查所有组件动作的正确性, 保护柜上的各个信号和掉牌亦应正确动作。</w:t>
      </w:r>
    </w:p>
    <w:p w:rsidR="00E30963" w:rsidRDefault="007705EF">
      <w:pPr>
        <w:ind w:leftChars="100" w:left="1238" w:hangingChars="416" w:hanging="998"/>
        <w:rPr>
          <w:rFonts w:ascii="楷体_GB2312" w:eastAsia="楷体_GB2312" w:hAnsi="宋体"/>
          <w:color w:val="000000"/>
          <w:szCs w:val="24"/>
          <w:lang w:eastAsia="zh-CN"/>
        </w:rPr>
      </w:pPr>
      <w:r>
        <w:rPr>
          <w:rFonts w:ascii="楷体_GB2312" w:eastAsia="楷体_GB2312" w:hAnsi="宋体" w:hint="eastAsia"/>
          <w:color w:val="000000"/>
          <w:szCs w:val="24"/>
          <w:lang w:eastAsia="zh-CN"/>
        </w:rPr>
        <w:t xml:space="preserve">    h)  整组试验: 向装置通入模拟瞬时性和永久性各种故障的交流电流和电压,使保护动作起动断路器跳闸。检查在各种情况下保护装置动作的正确性。</w:t>
      </w:r>
    </w:p>
    <w:p w:rsidR="00E30963" w:rsidRDefault="007705EF">
      <w:pPr>
        <w:ind w:left="698" w:hangingChars="291" w:hanging="698"/>
        <w:rPr>
          <w:rFonts w:ascii="楷体_GB2312" w:eastAsia="楷体_GB2312" w:hAnsi="宋体"/>
          <w:color w:val="000000"/>
          <w:szCs w:val="24"/>
          <w:lang w:eastAsia="zh-CN"/>
        </w:rPr>
      </w:pPr>
      <w:r>
        <w:rPr>
          <w:rFonts w:ascii="楷体_GB2312" w:eastAsia="楷体_GB2312" w:hAnsi="宋体" w:hint="eastAsia"/>
          <w:color w:val="000000"/>
          <w:szCs w:val="24"/>
          <w:lang w:eastAsia="zh-CN"/>
        </w:rPr>
        <w:t>6.2.3在试验中发现组件、部件、插件等损坏, 卖方应负责调换。机械结构的损坏, 卖方应负责修理。</w:t>
      </w:r>
    </w:p>
    <w:p w:rsidR="00E30963" w:rsidRDefault="007705EF">
      <w:pPr>
        <w:rPr>
          <w:rFonts w:ascii="楷体_GB2312" w:eastAsia="楷体_GB2312" w:hAnsi="宋体"/>
          <w:color w:val="000000"/>
          <w:szCs w:val="24"/>
          <w:lang w:eastAsia="zh-CN"/>
        </w:rPr>
      </w:pPr>
      <w:r>
        <w:rPr>
          <w:rFonts w:ascii="楷体_GB2312" w:eastAsia="楷体_GB2312" w:hAnsi="宋体" w:hint="eastAsia"/>
          <w:color w:val="000000"/>
          <w:szCs w:val="24"/>
          <w:lang w:eastAsia="zh-CN"/>
        </w:rPr>
        <w:t xml:space="preserve"> * 卖方应派技术人员随带专用试验设备负责现场投产试验, 费用包括在报价中。</w:t>
      </w:r>
    </w:p>
    <w:p w:rsidR="00E30963" w:rsidRDefault="00E30963">
      <w:pPr>
        <w:rPr>
          <w:rFonts w:ascii="楷体_GB2312" w:eastAsia="楷体_GB2312" w:hAnsi="宋体"/>
          <w:color w:val="000000"/>
          <w:szCs w:val="24"/>
          <w:lang w:eastAsia="zh-CN"/>
        </w:rPr>
      </w:pPr>
    </w:p>
    <w:p w:rsidR="00E30963" w:rsidRDefault="007705EF">
      <w:pPr>
        <w:outlineLvl w:val="0"/>
        <w:rPr>
          <w:rFonts w:ascii="楷体_GB2312" w:eastAsia="楷体_GB2312" w:hAnsi="宋体"/>
          <w:color w:val="000000"/>
          <w:szCs w:val="24"/>
          <w:lang w:eastAsia="zh-CN"/>
        </w:rPr>
      </w:pPr>
      <w:r>
        <w:rPr>
          <w:rFonts w:ascii="楷体_GB2312" w:eastAsia="楷体_GB2312" w:hAnsi="宋体" w:hint="eastAsia"/>
          <w:color w:val="000000"/>
          <w:szCs w:val="24"/>
          <w:lang w:eastAsia="zh-CN"/>
        </w:rPr>
        <w:lastRenderedPageBreak/>
        <w:t>7</w:t>
      </w:r>
      <w:r>
        <w:rPr>
          <w:rFonts w:ascii="楷体_GB2312" w:eastAsia="楷体_GB2312" w:hAnsi="宋体" w:hint="eastAsia"/>
          <w:color w:val="000000"/>
          <w:szCs w:val="24"/>
        </w:rPr>
        <w:t xml:space="preserve">. </w:t>
      </w:r>
      <w:r>
        <w:rPr>
          <w:rFonts w:ascii="楷体_GB2312" w:eastAsia="楷体_GB2312" w:hAnsi="宋体" w:hint="eastAsia"/>
          <w:color w:val="000000"/>
          <w:szCs w:val="24"/>
          <w:lang w:eastAsia="zh-CN"/>
        </w:rPr>
        <w:t>备品备件、专用工具和试验仪表</w:t>
      </w:r>
    </w:p>
    <w:p w:rsidR="00E30963" w:rsidRDefault="007705EF">
      <w:pPr>
        <w:ind w:firstLineChars="125" w:firstLine="300"/>
        <w:rPr>
          <w:rFonts w:ascii="楷体_GB2312" w:eastAsia="楷体_GB2312" w:hAnsi="宋体"/>
          <w:color w:val="000000"/>
          <w:szCs w:val="24"/>
        </w:rPr>
      </w:pPr>
      <w:r>
        <w:rPr>
          <w:rFonts w:ascii="楷体_GB2312" w:eastAsia="楷体_GB2312" w:hAnsi="宋体" w:hint="eastAsia"/>
          <w:color w:val="000000"/>
          <w:szCs w:val="24"/>
          <w:lang w:eastAsia="zh-CN"/>
        </w:rPr>
        <w:t>7.1卖方应列出所有装置、模件、组件、继电器、消耗性材料的数量, 并推荐用户必须的备品备件。</w:t>
      </w:r>
    </w:p>
    <w:p w:rsidR="00E30963" w:rsidRDefault="007705EF">
      <w:pPr>
        <w:ind w:firstLineChars="125" w:firstLine="300"/>
        <w:rPr>
          <w:rFonts w:ascii="楷体_GB2312" w:eastAsia="楷体_GB2312" w:hAnsi="宋体"/>
          <w:color w:val="000000"/>
          <w:szCs w:val="24"/>
        </w:rPr>
      </w:pPr>
      <w:r>
        <w:rPr>
          <w:rFonts w:ascii="楷体_GB2312" w:eastAsia="楷体_GB2312" w:hAnsi="宋体" w:hint="eastAsia"/>
          <w:color w:val="000000"/>
          <w:szCs w:val="24"/>
        </w:rPr>
        <w:t>7.2</w:t>
      </w:r>
      <w:r>
        <w:rPr>
          <w:rFonts w:ascii="楷体_GB2312" w:eastAsia="楷体_GB2312" w:hAnsi="宋体" w:hint="eastAsia"/>
          <w:color w:val="000000"/>
          <w:szCs w:val="24"/>
          <w:lang w:eastAsia="zh-CN"/>
        </w:rPr>
        <w:t>卖方应列出备品备件的单价, 这些价格在合同签定后三年内有效, 业主具有保留备件数量增减的权利。</w:t>
      </w:r>
    </w:p>
    <w:p w:rsidR="00E30963" w:rsidRDefault="007705EF">
      <w:pPr>
        <w:ind w:firstLineChars="125" w:firstLine="300"/>
        <w:rPr>
          <w:rFonts w:ascii="楷体_GB2312" w:eastAsia="楷体_GB2312" w:hAnsi="宋体"/>
          <w:color w:val="000000"/>
          <w:szCs w:val="24"/>
        </w:rPr>
      </w:pPr>
      <w:r>
        <w:rPr>
          <w:rFonts w:ascii="楷体_GB2312" w:eastAsia="楷体_GB2312" w:hAnsi="宋体" w:hint="eastAsia"/>
          <w:color w:val="000000"/>
          <w:szCs w:val="24"/>
        </w:rPr>
        <w:t xml:space="preserve">7.3 </w:t>
      </w:r>
      <w:r>
        <w:rPr>
          <w:rFonts w:ascii="楷体_GB2312" w:eastAsia="楷体_GB2312" w:hAnsi="宋体" w:hint="eastAsia"/>
          <w:color w:val="000000"/>
          <w:szCs w:val="24"/>
          <w:lang w:eastAsia="zh-CN"/>
        </w:rPr>
        <w:t>所有备品应是新的, 与所提供设备的相应部件可互换, 并应是同样规格, 经同样试验, 用同样材料和工艺制造的, 并提供备品备件的说明书。</w:t>
      </w:r>
    </w:p>
    <w:p w:rsidR="00E30963" w:rsidRDefault="007705EF">
      <w:pPr>
        <w:ind w:firstLineChars="125" w:firstLine="300"/>
        <w:rPr>
          <w:rFonts w:ascii="楷体_GB2312" w:eastAsia="楷体_GB2312" w:hAnsi="宋体"/>
          <w:color w:val="000000"/>
          <w:szCs w:val="24"/>
        </w:rPr>
      </w:pPr>
      <w:r>
        <w:rPr>
          <w:rFonts w:ascii="楷体_GB2312" w:eastAsia="楷体_GB2312" w:hAnsi="宋体" w:hint="eastAsia"/>
          <w:color w:val="000000"/>
          <w:szCs w:val="24"/>
          <w:lang w:eastAsia="zh-CN"/>
        </w:rPr>
        <w:t>7.</w:t>
      </w:r>
      <w:r>
        <w:rPr>
          <w:rFonts w:ascii="楷体_GB2312" w:eastAsia="楷体_GB2312" w:hAnsi="宋体" w:hint="eastAsia"/>
          <w:color w:val="000000"/>
          <w:szCs w:val="24"/>
        </w:rPr>
        <w:t>4</w:t>
      </w:r>
      <w:r>
        <w:rPr>
          <w:rFonts w:ascii="楷体_GB2312" w:eastAsia="楷体_GB2312" w:hAnsi="宋体" w:hint="eastAsia"/>
          <w:color w:val="000000"/>
          <w:szCs w:val="24"/>
          <w:lang w:eastAsia="zh-CN"/>
        </w:rPr>
        <w:t>卖方应提供现场安装、修理、调试时所必须的专用工具, 并列出其单价和总价, 并提供其使用说明。</w:t>
      </w:r>
    </w:p>
    <w:p w:rsidR="00E30963" w:rsidRDefault="007705EF">
      <w:pPr>
        <w:ind w:firstLineChars="125" w:firstLine="300"/>
        <w:rPr>
          <w:rFonts w:ascii="楷体_GB2312" w:eastAsia="楷体_GB2312" w:hAnsi="宋体"/>
          <w:color w:val="000000"/>
          <w:szCs w:val="24"/>
        </w:rPr>
      </w:pPr>
      <w:r>
        <w:rPr>
          <w:rFonts w:ascii="楷体_GB2312" w:eastAsia="楷体_GB2312" w:hAnsi="宋体" w:hint="eastAsia"/>
          <w:color w:val="000000"/>
          <w:szCs w:val="24"/>
          <w:lang w:eastAsia="zh-CN"/>
        </w:rPr>
        <w:t>7.</w:t>
      </w:r>
      <w:r>
        <w:rPr>
          <w:rFonts w:ascii="楷体_GB2312" w:eastAsia="楷体_GB2312" w:hAnsi="宋体" w:hint="eastAsia"/>
          <w:color w:val="000000"/>
          <w:szCs w:val="24"/>
        </w:rPr>
        <w:t xml:space="preserve">5 </w:t>
      </w:r>
      <w:r>
        <w:rPr>
          <w:rFonts w:ascii="楷体_GB2312" w:eastAsia="楷体_GB2312" w:hAnsi="宋体" w:hint="eastAsia"/>
          <w:color w:val="000000"/>
          <w:szCs w:val="24"/>
          <w:lang w:eastAsia="zh-CN"/>
        </w:rPr>
        <w:t>备品备件、专用工具和试验仪器仪表费用包括在总报价中，并应分项报价。</w:t>
      </w:r>
    </w:p>
    <w:p w:rsidR="00E30963" w:rsidRDefault="007705EF">
      <w:pPr>
        <w:outlineLvl w:val="0"/>
        <w:rPr>
          <w:rFonts w:ascii="楷体_GB2312" w:eastAsia="楷体_GB2312" w:hAnsi="宋体"/>
          <w:color w:val="000000"/>
          <w:szCs w:val="24"/>
        </w:rPr>
      </w:pPr>
      <w:r>
        <w:rPr>
          <w:rFonts w:ascii="楷体_GB2312" w:eastAsia="楷体_GB2312" w:hAnsi="宋体" w:hint="eastAsia"/>
          <w:color w:val="000000"/>
          <w:szCs w:val="24"/>
          <w:lang w:eastAsia="zh-CN"/>
        </w:rPr>
        <w:t>8</w:t>
      </w:r>
      <w:r>
        <w:rPr>
          <w:rFonts w:ascii="楷体_GB2312" w:eastAsia="楷体_GB2312" w:hAnsi="宋体" w:hint="eastAsia"/>
          <w:color w:val="000000"/>
          <w:szCs w:val="24"/>
        </w:rPr>
        <w:t xml:space="preserve">. </w:t>
      </w:r>
      <w:r>
        <w:rPr>
          <w:rFonts w:ascii="楷体_GB2312" w:eastAsia="楷体_GB2312" w:hAnsi="宋体" w:hint="eastAsia"/>
          <w:color w:val="000000"/>
          <w:szCs w:val="24"/>
          <w:lang w:eastAsia="zh-CN"/>
        </w:rPr>
        <w:t>设计联络会</w:t>
      </w:r>
    </w:p>
    <w:p w:rsidR="00E30963" w:rsidRDefault="007705EF">
      <w:pPr>
        <w:ind w:firstLineChars="225" w:firstLine="540"/>
        <w:rPr>
          <w:rFonts w:ascii="楷体_GB2312" w:eastAsia="楷体_GB2312" w:hAnsi="宋体"/>
          <w:color w:val="000000"/>
          <w:szCs w:val="24"/>
        </w:rPr>
      </w:pPr>
      <w:r>
        <w:rPr>
          <w:rFonts w:ascii="楷体_GB2312" w:eastAsia="楷体_GB2312" w:hAnsi="宋体" w:hint="eastAsia"/>
          <w:color w:val="000000"/>
          <w:szCs w:val="24"/>
          <w:lang w:eastAsia="zh-CN"/>
        </w:rPr>
        <w:t>业主将组织设计院等有关人员到卖方参加设计联络会，所需往返机票及食宿等费用由业主等自行承担，设计联络会的费用由卖方承担，会议纪要由卖方负责编写，经双方代表签字，会议纪要作为本合同附件，与本合同具有同等法律效力，是否召开设计联络会，由双方在技术协议中签订。</w:t>
      </w:r>
    </w:p>
    <w:p w:rsidR="00E30963" w:rsidRDefault="007705EF">
      <w:pPr>
        <w:ind w:left="499" w:hangingChars="208" w:hanging="499"/>
        <w:rPr>
          <w:rFonts w:ascii="楷体_GB2312" w:eastAsia="楷体_GB2312" w:hAnsi="宋体"/>
          <w:color w:val="000000"/>
          <w:szCs w:val="24"/>
        </w:rPr>
      </w:pPr>
      <w:r>
        <w:rPr>
          <w:rFonts w:ascii="楷体_GB2312" w:eastAsia="楷体_GB2312" w:hAnsi="宋体" w:hint="eastAsia"/>
          <w:color w:val="000000"/>
          <w:szCs w:val="24"/>
          <w:lang w:eastAsia="zh-CN"/>
        </w:rPr>
        <w:t>注：要求卖方应仔细阅读本标书文件，卖方提供的设备技术规范应与本标书中规定的要求相一致。但不能因技术规范书的遗漏、疏忽和不明确而免除供方提供最好原材料和工作质量的责任，倘偌发现不正确之处，卖方必须通知需方，在差异未纠正之前进行的任何工作均由卖方承担责任。卖方可以建议使用更高质量的产品设备，但必须提供报告详细说明其在技术上的差异。</w:t>
      </w:r>
    </w:p>
    <w:p w:rsidR="00E30963" w:rsidRDefault="00E30963">
      <w:pPr>
        <w:topLinePunct/>
        <w:spacing w:before="36" w:after="36"/>
        <w:outlineLvl w:val="0"/>
        <w:rPr>
          <w:rFonts w:ascii="楷体_GB2312" w:eastAsia="楷体_GB2312" w:hAnsi="宋体"/>
          <w:bCs/>
          <w:szCs w:val="24"/>
          <w:lang w:eastAsia="zh-CN"/>
        </w:rPr>
      </w:pPr>
    </w:p>
    <w:sectPr w:rsidR="00E30963" w:rsidSect="00E30963">
      <w:footerReference w:type="default" r:id="rId15"/>
      <w:headerReference w:type="first" r:id="rId16"/>
      <w:footerReference w:type="first" r:id="rId17"/>
      <w:pgSz w:w="11907" w:h="16839"/>
      <w:pgMar w:top="1440" w:right="567" w:bottom="1440" w:left="567"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24FA" w:rsidRDefault="008E24FA" w:rsidP="00E30963">
      <w:r>
        <w:separator/>
      </w:r>
    </w:p>
  </w:endnote>
  <w:endnote w:type="continuationSeparator" w:id="1">
    <w:p w:rsidR="008E24FA" w:rsidRDefault="008E24FA" w:rsidP="00E309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FKai-SB">
    <w:altName w:val="Microsoft JhengHei Light"/>
    <w:charset w:val="88"/>
    <w:family w:val="script"/>
    <w:pitch w:val="default"/>
    <w:sig w:usb0="00000000" w:usb1="00000000" w:usb2="00000016" w:usb3="00000000" w:csb0="00100001" w:csb1="00000000"/>
  </w:font>
  <w:font w:name="Symbol">
    <w:panose1 w:val="05050102010706020507"/>
    <w:charset w:val="02"/>
    <w:family w:val="roman"/>
    <w:pitch w:val="variable"/>
    <w:sig w:usb0="00000000" w:usb1="10000000" w:usb2="00000000" w:usb3="00000000" w:csb0="80000000" w:csb1="00000000"/>
  </w:font>
  <w:font w:name="Palatino">
    <w:altName w:val="Book Antiqua"/>
    <w:charset w:val="00"/>
    <w:family w:val="roman"/>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楷体_GB2312">
    <w:altName w:val="楷体"/>
    <w:charset w:val="86"/>
    <w:family w:val="modern"/>
    <w:pitch w:val="default"/>
    <w:sig w:usb0="00000000" w:usb1="00000000" w:usb2="00000010" w:usb3="00000000" w:csb0="00040000" w:csb1="00000000"/>
  </w:font>
  <w:font w:name="LF_Hei">
    <w:altName w:val="宋体"/>
    <w:charset w:val="86"/>
    <w:family w:val="auto"/>
    <w:pitch w:val="default"/>
    <w:sig w:usb0="00000000" w:usb1="00000000" w:usb2="00000010" w:usb3="00000000" w:csb0="00040000" w:csb1="00000000"/>
  </w:font>
  <w:font w:name="LF Song">
    <w:altName w:val="宋体"/>
    <w:charset w:val="86"/>
    <w:family w:val="auto"/>
    <w:pitch w:val="default"/>
    <w:sig w:usb0="00000000" w:usb1="0000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Futura Bk BT">
    <w:altName w:val="Lucida Sans Unicode"/>
    <w:charset w:val="00"/>
    <w:family w:val="swiss"/>
    <w:pitch w:val="default"/>
    <w:sig w:usb0="00000000" w:usb1="00000000" w:usb2="00000000" w:usb3="00000000" w:csb0="0000001B" w:csb1="00000000"/>
  </w:font>
  <w:font w:name="仿宋体">
    <w:altName w:val="宋体"/>
    <w:charset w:val="86"/>
    <w:family w:val="roman"/>
    <w:pitch w:val="default"/>
    <w:sig w:usb0="00000000" w:usb1="00000000" w:usb2="00000010" w:usb3="00000000" w:csb0="00040001" w:csb1="00000000"/>
  </w:font>
  <w:font w:name="Tahoma">
    <w:panose1 w:val="020B0604030504040204"/>
    <w:charset w:val="00"/>
    <w:family w:val="swiss"/>
    <w:pitch w:val="variable"/>
    <w:sig w:usb0="E1002EFF" w:usb1="C000605B" w:usb2="00000029" w:usb3="00000000" w:csb0="000101FF" w:csb1="00000000"/>
  </w:font>
  <w:font w:name="Plotter">
    <w:altName w:val="Times New Roman"/>
    <w:charset w:val="00"/>
    <w:family w:val="roman"/>
    <w:pitch w:val="default"/>
    <w:sig w:usb0="00000000"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Monotype Corsiva">
    <w:panose1 w:val="03010101010201010101"/>
    <w:charset w:val="00"/>
    <w:family w:val="script"/>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3E2" w:rsidRDefault="009043E2">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3E2" w:rsidRDefault="009043E2">
    <w:pPr>
      <w:pStyle w:val="a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3E2" w:rsidRDefault="009043E2">
    <w:pPr>
      <w:pStyle w:val="af2"/>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844" w:rsidRDefault="00487203">
    <w:pPr>
      <w:pStyle w:val="af2"/>
      <w:framePr w:wrap="around" w:vAnchor="text" w:hAnchor="margin" w:xAlign="center" w:y="1"/>
      <w:rPr>
        <w:rStyle w:val="afc"/>
      </w:rPr>
    </w:pPr>
    <w:r>
      <w:rPr>
        <w:rStyle w:val="afc"/>
      </w:rPr>
      <w:fldChar w:fldCharType="begin"/>
    </w:r>
    <w:r w:rsidR="00511844">
      <w:rPr>
        <w:rStyle w:val="afc"/>
      </w:rPr>
      <w:instrText xml:space="preserve">PAGE  </w:instrText>
    </w:r>
    <w:r>
      <w:rPr>
        <w:rStyle w:val="afc"/>
      </w:rPr>
      <w:fldChar w:fldCharType="separate"/>
    </w:r>
    <w:r w:rsidR="009043E2">
      <w:rPr>
        <w:rStyle w:val="afc"/>
        <w:noProof/>
      </w:rPr>
      <w:t>86</w:t>
    </w:r>
    <w:r>
      <w:rPr>
        <w:rStyle w:val="afc"/>
      </w:rPr>
      <w:fldChar w:fldCharType="end"/>
    </w:r>
  </w:p>
  <w:p w:rsidR="00511844" w:rsidRDefault="00511844">
    <w:pPr>
      <w:pStyle w:val="af2"/>
      <w:ind w:right="360"/>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844" w:rsidRDefault="00487203">
    <w:pPr>
      <w:pStyle w:val="af2"/>
      <w:jc w:val="center"/>
    </w:pPr>
    <w:r>
      <w:rPr>
        <w:rStyle w:val="afc"/>
      </w:rPr>
      <w:fldChar w:fldCharType="begin"/>
    </w:r>
    <w:r w:rsidR="00511844">
      <w:rPr>
        <w:rStyle w:val="afc"/>
      </w:rPr>
      <w:instrText xml:space="preserve"> PAGE </w:instrText>
    </w:r>
    <w:r>
      <w:rPr>
        <w:rStyle w:val="afc"/>
      </w:rPr>
      <w:fldChar w:fldCharType="separate"/>
    </w:r>
    <w:r w:rsidR="00511844">
      <w:rPr>
        <w:rStyle w:val="afc"/>
      </w:rPr>
      <w:t>1</w:t>
    </w:r>
    <w:r>
      <w:rPr>
        <w:rStyle w:val="afc"/>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24FA" w:rsidRDefault="008E24FA" w:rsidP="00E30963">
      <w:r>
        <w:separator/>
      </w:r>
    </w:p>
  </w:footnote>
  <w:footnote w:type="continuationSeparator" w:id="1">
    <w:p w:rsidR="008E24FA" w:rsidRDefault="008E24FA" w:rsidP="00E309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3E2" w:rsidRDefault="009043E2">
    <w:pPr>
      <w:pStyle w:val="af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844" w:rsidRDefault="00511844">
    <w:pPr>
      <w:pStyle w:val="af4"/>
    </w:pPr>
  </w:p>
  <w:tbl>
    <w:tblPr>
      <w:tblW w:w="0" w:type="auto"/>
      <w:jc w:val="center"/>
      <w:tblInd w:w="101" w:type="dxa"/>
      <w:tblLayout w:type="fixed"/>
      <w:tblCellMar>
        <w:left w:w="0" w:type="dxa"/>
        <w:right w:w="0" w:type="dxa"/>
      </w:tblCellMar>
      <w:tblLook w:val="04A0"/>
    </w:tblPr>
    <w:tblGrid>
      <w:gridCol w:w="2524"/>
      <w:gridCol w:w="4811"/>
      <w:gridCol w:w="3067"/>
    </w:tblGrid>
    <w:tr w:rsidR="00511844" w:rsidRPr="00511844" w:rsidTr="00511844">
      <w:trPr>
        <w:trHeight w:hRule="exact" w:val="578"/>
        <w:jc w:val="center"/>
      </w:trPr>
      <w:tc>
        <w:tcPr>
          <w:tcW w:w="2524" w:type="dxa"/>
          <w:vMerge w:val="restart"/>
          <w:tcBorders>
            <w:top w:val="single" w:sz="12" w:space="0" w:color="000000"/>
            <w:left w:val="single" w:sz="12" w:space="0" w:color="000000"/>
            <w:bottom w:val="single" w:sz="12" w:space="0" w:color="000000"/>
            <w:right w:val="single" w:sz="6" w:space="0" w:color="000000"/>
          </w:tcBorders>
        </w:tcPr>
        <w:p w:rsidR="00511844" w:rsidRPr="00511844" w:rsidRDefault="00487203">
          <w:pPr>
            <w:autoSpaceDE w:val="0"/>
            <w:autoSpaceDN w:val="0"/>
            <w:adjustRightInd w:val="0"/>
            <w:spacing w:before="1" w:line="150" w:lineRule="exact"/>
            <w:rPr>
              <w:kern w:val="0"/>
              <w:sz w:val="15"/>
            </w:rPr>
          </w:pPr>
          <w:r w:rsidRPr="00487203">
            <w:rPr>
              <w:sz w:val="15"/>
              <w:lang w:eastAsia="zh-CN"/>
            </w:rPr>
            <w:pict>
              <v:shapetype id="_x0000_t202" coordsize="21600,21600" o:spt="202" path="m,l,21600r21600,l21600,xe">
                <v:stroke joinstyle="miter"/>
                <v:path gradientshapeok="t" o:connecttype="rect"/>
              </v:shapetype>
              <v:shape id="文本框 2" o:spid="_x0000_s2049" type="#_x0000_t202" style="position:absolute;margin-left:3pt;margin-top:5.2pt;width:120pt;height:35.2pt;z-index:-251658752" o:gfxdata="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" filled="f" stroked="f">
                <v:textbox>
                  <w:txbxContent>
                    <w:p w:rsidR="00511844" w:rsidRDefault="00511844">
                      <w:pPr>
                        <w:snapToGrid w:val="0"/>
                        <w:rPr>
                          <w:rFonts w:eastAsia="宋体"/>
                          <w:b/>
                          <w:sz w:val="16"/>
                          <w:szCs w:val="21"/>
                          <w:lang w:eastAsia="zh-CN"/>
                        </w:rPr>
                      </w:pPr>
                    </w:p>
                    <w:p w:rsidR="00511844" w:rsidRPr="00CC6A58" w:rsidRDefault="00487203">
                      <w:pPr>
                        <w:snapToGrid w:val="0"/>
                        <w:rPr>
                          <w:rFonts w:asciiTheme="minorEastAsia" w:eastAsiaTheme="minorEastAsia" w:hAnsiTheme="minorEastAsia"/>
                          <w:b/>
                          <w:spacing w:val="-6"/>
                          <w:sz w:val="12"/>
                          <w:szCs w:val="17"/>
                          <w:rPrChange w:id="2" w:author="Lenovo NB" w:date="2020-11-15T16:42:00Z">
                            <w:rPr>
                              <w:rFonts w:ascii="Arial" w:eastAsia="DFKai-SB" w:hAnsi="Arial"/>
                              <w:b/>
                              <w:spacing w:val="-6"/>
                              <w:sz w:val="12"/>
                              <w:szCs w:val="17"/>
                            </w:rPr>
                          </w:rPrChange>
                        </w:rPr>
                      </w:pPr>
                      <w:r w:rsidRPr="00487203">
                        <w:rPr>
                          <w:rFonts w:asciiTheme="minorEastAsia" w:eastAsiaTheme="minorEastAsia" w:hAnsiTheme="minorEastAsia" w:hint="eastAsia"/>
                          <w:b/>
                          <w:sz w:val="16"/>
                          <w:szCs w:val="21"/>
                          <w:lang w:eastAsia="zh-CN"/>
                          <w:rPrChange w:id="3" w:author="Lenovo NB" w:date="2020-11-15T16:42:00Z">
                            <w:rPr>
                              <w:rFonts w:eastAsia="宋体" w:hint="eastAsia"/>
                              <w:b/>
                              <w:sz w:val="16"/>
                              <w:szCs w:val="21"/>
                              <w:lang w:eastAsia="zh-CN"/>
                            </w:rPr>
                          </w:rPrChange>
                        </w:rPr>
                        <w:t>福建省福化古蕾</w:t>
                      </w:r>
                      <w:r w:rsidRPr="00487203">
                        <w:rPr>
                          <w:rFonts w:asciiTheme="minorEastAsia" w:eastAsiaTheme="minorEastAsia" w:hAnsiTheme="minorEastAsia" w:hint="eastAsia"/>
                          <w:b/>
                          <w:sz w:val="16"/>
                          <w:szCs w:val="21"/>
                          <w:rPrChange w:id="4" w:author="Lenovo NB" w:date="2020-11-15T16:42:00Z">
                            <w:rPr>
                              <w:rFonts w:hint="eastAsia"/>
                              <w:b/>
                              <w:sz w:val="16"/>
                              <w:szCs w:val="21"/>
                            </w:rPr>
                          </w:rPrChange>
                        </w:rPr>
                        <w:t>化学有限公司</w:t>
                      </w:r>
                    </w:p>
                  </w:txbxContent>
                </v:textbox>
              </v:shape>
            </w:pict>
          </w:r>
        </w:p>
      </w:tc>
      <w:tc>
        <w:tcPr>
          <w:tcW w:w="4811" w:type="dxa"/>
          <w:tcBorders>
            <w:top w:val="single" w:sz="12" w:space="0" w:color="000000"/>
            <w:left w:val="single" w:sz="6" w:space="0" w:color="000000"/>
            <w:bottom w:val="single" w:sz="6" w:space="0" w:color="000000"/>
            <w:right w:val="single" w:sz="6" w:space="0" w:color="000000"/>
          </w:tcBorders>
          <w:vAlign w:val="center"/>
        </w:tcPr>
        <w:p w:rsidR="00511844" w:rsidRPr="00511844" w:rsidRDefault="00511844" w:rsidP="00511844">
          <w:pPr>
            <w:autoSpaceDE w:val="0"/>
            <w:autoSpaceDN w:val="0"/>
            <w:adjustRightInd w:val="0"/>
            <w:spacing w:before="39"/>
            <w:ind w:right="-9" w:firstLineChars="600" w:firstLine="898"/>
            <w:jc w:val="both"/>
            <w:rPr>
              <w:rFonts w:ascii="PMingLiU" w:eastAsiaTheme="minorEastAsia" w:cs="宋体"/>
              <w:color w:val="000000" w:themeColor="text1"/>
              <w:kern w:val="0"/>
              <w:sz w:val="15"/>
              <w:szCs w:val="22"/>
              <w:lang w:eastAsia="zh-CN"/>
            </w:rPr>
          </w:pPr>
          <w:r w:rsidRPr="00511844">
            <w:rPr>
              <w:rFonts w:ascii="PMingLiU" w:eastAsia="宋体" w:hAnsi="PMingLiU" w:cs="宋体" w:hint="eastAsia"/>
              <w:color w:val="000000" w:themeColor="text1"/>
              <w:spacing w:val="1"/>
              <w:w w:val="99"/>
              <w:kern w:val="0"/>
              <w:sz w:val="15"/>
              <w:szCs w:val="22"/>
              <w:lang w:eastAsia="zh-CN"/>
            </w:rPr>
            <w:t>福建省福化古蕾化学</w:t>
          </w:r>
          <w:r w:rsidRPr="00511844">
            <w:rPr>
              <w:rFonts w:ascii="PMingLiU" w:hAnsi="PMingLiU" w:cs="宋体" w:hint="eastAsia"/>
              <w:color w:val="000000" w:themeColor="text1"/>
              <w:spacing w:val="1"/>
              <w:w w:val="99"/>
              <w:kern w:val="0"/>
              <w:sz w:val="15"/>
              <w:szCs w:val="22"/>
            </w:rPr>
            <w:t>有限</w:t>
          </w:r>
          <w:r w:rsidRPr="00511844">
            <w:rPr>
              <w:rFonts w:ascii="PMingLiU" w:hAnsi="PMingLiU" w:cs="宋体" w:hint="eastAsia"/>
              <w:color w:val="000000" w:themeColor="text1"/>
              <w:w w:val="99"/>
              <w:kern w:val="0"/>
              <w:sz w:val="15"/>
              <w:szCs w:val="22"/>
            </w:rPr>
            <w:t>公司</w:t>
          </w:r>
          <w:r w:rsidRPr="00511844">
            <w:rPr>
              <w:rFonts w:ascii="PMingLiU" w:hAnsi="PMingLiU" w:cs="宋体"/>
              <w:color w:val="000000" w:themeColor="text1"/>
              <w:w w:val="99"/>
              <w:kern w:val="0"/>
              <w:sz w:val="15"/>
              <w:szCs w:val="22"/>
            </w:rPr>
            <w:t>26</w:t>
          </w:r>
          <w:r w:rsidRPr="00511844">
            <w:rPr>
              <w:rFonts w:ascii="PMingLiU" w:hAnsi="PMingLiU" w:cs="宋体" w:hint="eastAsia"/>
              <w:color w:val="000000" w:themeColor="text1"/>
              <w:w w:val="99"/>
              <w:kern w:val="0"/>
              <w:sz w:val="15"/>
              <w:szCs w:val="22"/>
            </w:rPr>
            <w:t>万吨</w:t>
          </w:r>
          <w:r w:rsidRPr="00511844">
            <w:rPr>
              <w:rFonts w:ascii="PMingLiU" w:hAnsi="PMingLiU" w:cs="宋体"/>
              <w:color w:val="000000" w:themeColor="text1"/>
              <w:w w:val="99"/>
              <w:kern w:val="0"/>
              <w:sz w:val="15"/>
              <w:szCs w:val="22"/>
            </w:rPr>
            <w:t>/</w:t>
          </w:r>
          <w:r w:rsidRPr="00511844">
            <w:rPr>
              <w:rFonts w:ascii="PMingLiU" w:hAnsi="PMingLiU" w:cs="宋体" w:hint="eastAsia"/>
              <w:color w:val="000000" w:themeColor="text1"/>
              <w:w w:val="99"/>
              <w:kern w:val="0"/>
              <w:sz w:val="15"/>
              <w:szCs w:val="22"/>
            </w:rPr>
            <w:t>年苯酐项目</w:t>
          </w:r>
        </w:p>
      </w:tc>
      <w:tc>
        <w:tcPr>
          <w:tcW w:w="3067" w:type="dxa"/>
          <w:tcBorders>
            <w:top w:val="single" w:sz="12" w:space="0" w:color="auto"/>
            <w:left w:val="single" w:sz="6" w:space="0" w:color="000000"/>
            <w:bottom w:val="single" w:sz="4" w:space="0" w:color="auto"/>
            <w:right w:val="single" w:sz="12" w:space="0" w:color="000000"/>
          </w:tcBorders>
          <w:vAlign w:val="center"/>
        </w:tcPr>
        <w:p w:rsidR="00511844" w:rsidRPr="00511844" w:rsidRDefault="00511844">
          <w:pPr>
            <w:autoSpaceDE w:val="0"/>
            <w:autoSpaceDN w:val="0"/>
            <w:adjustRightInd w:val="0"/>
            <w:jc w:val="center"/>
            <w:rPr>
              <w:rFonts w:ascii="PMingLiU" w:eastAsiaTheme="minorEastAsia" w:hAnsi="PMingLiU" w:cs="Arial Unicode MS"/>
              <w:kern w:val="0"/>
              <w:sz w:val="15"/>
              <w:szCs w:val="22"/>
              <w:lang w:eastAsia="zh-CN"/>
            </w:rPr>
          </w:pPr>
          <w:r w:rsidRPr="00511844">
            <w:rPr>
              <w:rFonts w:ascii="PMingLiU" w:hAnsi="PMingLiU" w:cs="Arial Unicode MS" w:hint="eastAsia"/>
              <w:kern w:val="0"/>
              <w:sz w:val="15"/>
              <w:szCs w:val="22"/>
            </w:rPr>
            <w:t>项目号</w:t>
          </w:r>
          <w:r w:rsidRPr="00511844">
            <w:rPr>
              <w:rFonts w:ascii="PMingLiU" w:hAnsi="PMingLiU" w:cs="Arial Unicode MS"/>
              <w:kern w:val="0"/>
              <w:sz w:val="15"/>
              <w:szCs w:val="22"/>
            </w:rPr>
            <w:t>Proj</w:t>
          </w:r>
          <w:r w:rsidRPr="00511844">
            <w:rPr>
              <w:rFonts w:ascii="PMingLiU" w:hAnsi="PMingLiU" w:cs="Arial Unicode MS"/>
              <w:spacing w:val="1"/>
              <w:kern w:val="0"/>
              <w:sz w:val="15"/>
              <w:szCs w:val="22"/>
            </w:rPr>
            <w:t>ec</w:t>
          </w:r>
          <w:r w:rsidRPr="00511844">
            <w:rPr>
              <w:rFonts w:ascii="PMingLiU" w:hAnsi="PMingLiU" w:cs="Arial Unicode MS"/>
              <w:kern w:val="0"/>
              <w:sz w:val="15"/>
              <w:szCs w:val="22"/>
            </w:rPr>
            <w:t>t No.:</w:t>
          </w:r>
        </w:p>
        <w:p w:rsidR="00511844" w:rsidRPr="00511844" w:rsidRDefault="00511844">
          <w:pPr>
            <w:autoSpaceDE w:val="0"/>
            <w:autoSpaceDN w:val="0"/>
            <w:adjustRightInd w:val="0"/>
            <w:jc w:val="center"/>
            <w:rPr>
              <w:rFonts w:ascii="PMingLiU" w:eastAsiaTheme="minorEastAsia" w:cs="Arial Unicode MS"/>
              <w:kern w:val="0"/>
              <w:sz w:val="15"/>
              <w:szCs w:val="21"/>
              <w:lang w:eastAsia="zh-CN"/>
            </w:rPr>
          </w:pPr>
          <w:r w:rsidRPr="00511844">
            <w:rPr>
              <w:rFonts w:ascii="Arial" w:eastAsia="宋体" w:hAnsi="Arial" w:cs="Arial"/>
              <w:sz w:val="15"/>
              <w:szCs w:val="22"/>
              <w:lang w:eastAsia="zh-CN"/>
            </w:rPr>
            <w:t>R-PA-E-0</w:t>
          </w:r>
          <w:r w:rsidRPr="00511844">
            <w:rPr>
              <w:rFonts w:ascii="Arial" w:eastAsia="宋体" w:hAnsi="Arial" w:cs="Arial" w:hint="eastAsia"/>
              <w:sz w:val="15"/>
              <w:szCs w:val="22"/>
              <w:lang w:eastAsia="zh-CN"/>
            </w:rPr>
            <w:t>10</w:t>
          </w:r>
        </w:p>
      </w:tc>
    </w:tr>
    <w:tr w:rsidR="00511844" w:rsidRPr="00511844" w:rsidTr="00511844">
      <w:trPr>
        <w:trHeight w:val="199"/>
        <w:jc w:val="center"/>
      </w:trPr>
      <w:tc>
        <w:tcPr>
          <w:tcW w:w="2524" w:type="dxa"/>
          <w:vMerge/>
          <w:tcBorders>
            <w:top w:val="single" w:sz="12" w:space="0" w:color="000000"/>
            <w:left w:val="single" w:sz="12" w:space="0" w:color="000000"/>
            <w:bottom w:val="single" w:sz="12" w:space="0" w:color="000000"/>
            <w:right w:val="single" w:sz="6" w:space="0" w:color="000000"/>
          </w:tcBorders>
        </w:tcPr>
        <w:p w:rsidR="00511844" w:rsidRPr="00511844" w:rsidRDefault="00511844">
          <w:pPr>
            <w:autoSpaceDE w:val="0"/>
            <w:autoSpaceDN w:val="0"/>
            <w:adjustRightInd w:val="0"/>
            <w:ind w:left="21"/>
            <w:rPr>
              <w:kern w:val="0"/>
              <w:sz w:val="15"/>
            </w:rPr>
          </w:pPr>
        </w:p>
      </w:tc>
      <w:tc>
        <w:tcPr>
          <w:tcW w:w="4811" w:type="dxa"/>
          <w:tcBorders>
            <w:top w:val="single" w:sz="6" w:space="0" w:color="000000"/>
            <w:left w:val="single" w:sz="6" w:space="0" w:color="000000"/>
            <w:bottom w:val="single" w:sz="12" w:space="0" w:color="000000"/>
            <w:right w:val="single" w:sz="6" w:space="0" w:color="000000"/>
          </w:tcBorders>
          <w:vAlign w:val="center"/>
        </w:tcPr>
        <w:p w:rsidR="00511844" w:rsidRPr="00511844" w:rsidRDefault="00511844">
          <w:pPr>
            <w:autoSpaceDE w:val="0"/>
            <w:autoSpaceDN w:val="0"/>
            <w:adjustRightInd w:val="0"/>
            <w:spacing w:before="8"/>
            <w:ind w:right="-9"/>
            <w:jc w:val="center"/>
            <w:rPr>
              <w:rFonts w:ascii="PMingLiU" w:eastAsiaTheme="minorEastAsia"/>
              <w:kern w:val="0"/>
              <w:sz w:val="15"/>
              <w:lang w:eastAsia="zh-CN"/>
            </w:rPr>
          </w:pPr>
          <w:r w:rsidRPr="00511844">
            <w:rPr>
              <w:rFonts w:ascii="PMingLiU" w:hAnsi="PMingLiU" w:cs="Arial"/>
              <w:b/>
              <w:bCs/>
              <w:kern w:val="0"/>
              <w:sz w:val="15"/>
              <w:szCs w:val="21"/>
            </w:rPr>
            <w:t>Re</w:t>
          </w:r>
          <w:r w:rsidRPr="00511844">
            <w:rPr>
              <w:rFonts w:ascii="PMingLiU" w:hAnsi="PMingLiU" w:cs="Arial"/>
              <w:b/>
              <w:bCs/>
              <w:spacing w:val="1"/>
              <w:kern w:val="0"/>
              <w:sz w:val="15"/>
              <w:szCs w:val="21"/>
            </w:rPr>
            <w:t>q</w:t>
          </w:r>
          <w:r w:rsidRPr="00511844">
            <w:rPr>
              <w:rFonts w:ascii="PMingLiU" w:hAnsi="PMingLiU" w:cs="Arial"/>
              <w:b/>
              <w:bCs/>
              <w:kern w:val="0"/>
              <w:sz w:val="15"/>
              <w:szCs w:val="21"/>
            </w:rPr>
            <w:t>uirementfor</w:t>
          </w:r>
          <w:r w:rsidRPr="00511844">
            <w:rPr>
              <w:rFonts w:ascii="PMingLiU" w:eastAsiaTheme="minorEastAsia" w:hAnsi="PMingLiU" w:cs="Arial"/>
              <w:b/>
              <w:bCs/>
              <w:kern w:val="0"/>
              <w:sz w:val="15"/>
              <w:szCs w:val="21"/>
              <w:lang w:eastAsia="zh-CN"/>
            </w:rPr>
            <w:t>Electric</w:t>
          </w:r>
        </w:p>
      </w:tc>
      <w:tc>
        <w:tcPr>
          <w:tcW w:w="3067" w:type="dxa"/>
          <w:tcBorders>
            <w:top w:val="single" w:sz="4" w:space="0" w:color="auto"/>
            <w:left w:val="single" w:sz="6" w:space="0" w:color="000000"/>
            <w:bottom w:val="single" w:sz="12" w:space="0" w:color="auto"/>
            <w:right w:val="single" w:sz="12" w:space="0" w:color="000000"/>
          </w:tcBorders>
          <w:vAlign w:val="center"/>
        </w:tcPr>
        <w:p w:rsidR="00511844" w:rsidRPr="00511844" w:rsidRDefault="00511844">
          <w:pPr>
            <w:autoSpaceDE w:val="0"/>
            <w:autoSpaceDN w:val="0"/>
            <w:adjustRightInd w:val="0"/>
            <w:spacing w:before="16"/>
            <w:jc w:val="center"/>
            <w:rPr>
              <w:rFonts w:ascii="PMingLiU"/>
              <w:kern w:val="0"/>
              <w:sz w:val="15"/>
              <w:lang w:val="pt-BR"/>
            </w:rPr>
          </w:pPr>
          <w:r w:rsidRPr="00511844">
            <w:rPr>
              <w:rFonts w:ascii="PMingLiU" w:hAnsi="PMingLiU" w:cs="Arial"/>
              <w:kern w:val="0"/>
              <w:sz w:val="15"/>
              <w:szCs w:val="21"/>
            </w:rPr>
            <w:t xml:space="preserve">Page </w:t>
          </w:r>
          <w:r w:rsidR="00487203" w:rsidRPr="00511844">
            <w:rPr>
              <w:rStyle w:val="afc"/>
              <w:rFonts w:ascii="PMingLiU" w:hAnsi="PMingLiU"/>
              <w:sz w:val="15"/>
              <w:szCs w:val="21"/>
            </w:rPr>
            <w:fldChar w:fldCharType="begin"/>
          </w:r>
          <w:r w:rsidRPr="00511844">
            <w:rPr>
              <w:rStyle w:val="afc"/>
              <w:rFonts w:ascii="PMingLiU" w:hAnsi="PMingLiU"/>
              <w:sz w:val="15"/>
              <w:szCs w:val="21"/>
            </w:rPr>
            <w:instrText xml:space="preserve"> PAGE </w:instrText>
          </w:r>
          <w:r w:rsidR="00487203" w:rsidRPr="00511844">
            <w:rPr>
              <w:rStyle w:val="afc"/>
              <w:rFonts w:ascii="PMingLiU" w:hAnsi="PMingLiU"/>
              <w:sz w:val="15"/>
              <w:szCs w:val="21"/>
            </w:rPr>
            <w:fldChar w:fldCharType="separate"/>
          </w:r>
          <w:r w:rsidR="009043E2">
            <w:rPr>
              <w:rStyle w:val="afc"/>
              <w:rFonts w:ascii="PMingLiU" w:hAnsi="PMingLiU"/>
              <w:noProof/>
              <w:sz w:val="15"/>
              <w:szCs w:val="21"/>
            </w:rPr>
            <w:t>86</w:t>
          </w:r>
          <w:r w:rsidR="00487203" w:rsidRPr="00511844">
            <w:rPr>
              <w:rStyle w:val="afc"/>
              <w:rFonts w:ascii="PMingLiU" w:hAnsi="PMingLiU"/>
              <w:sz w:val="15"/>
              <w:szCs w:val="21"/>
            </w:rPr>
            <w:fldChar w:fldCharType="end"/>
          </w:r>
          <w:r w:rsidRPr="00511844">
            <w:rPr>
              <w:rFonts w:ascii="PMingLiU" w:hAnsi="PMingLiU" w:cs="Arial"/>
              <w:kern w:val="0"/>
              <w:sz w:val="15"/>
              <w:szCs w:val="21"/>
            </w:rPr>
            <w:t xml:space="preserve">of </w:t>
          </w:r>
          <w:r w:rsidR="00487203" w:rsidRPr="00511844">
            <w:rPr>
              <w:rStyle w:val="afc"/>
              <w:rFonts w:ascii="PMingLiU" w:hAnsi="PMingLiU"/>
              <w:sz w:val="15"/>
              <w:szCs w:val="21"/>
            </w:rPr>
            <w:fldChar w:fldCharType="begin"/>
          </w:r>
          <w:r w:rsidRPr="00511844">
            <w:rPr>
              <w:rStyle w:val="afc"/>
              <w:rFonts w:ascii="PMingLiU" w:hAnsi="PMingLiU"/>
              <w:sz w:val="15"/>
              <w:szCs w:val="21"/>
            </w:rPr>
            <w:instrText xml:space="preserve"> NUMPAGES </w:instrText>
          </w:r>
          <w:r w:rsidR="00487203" w:rsidRPr="00511844">
            <w:rPr>
              <w:rStyle w:val="afc"/>
              <w:rFonts w:ascii="PMingLiU" w:hAnsi="PMingLiU"/>
              <w:sz w:val="15"/>
              <w:szCs w:val="21"/>
            </w:rPr>
            <w:fldChar w:fldCharType="separate"/>
          </w:r>
          <w:r w:rsidR="009043E2">
            <w:rPr>
              <w:rStyle w:val="afc"/>
              <w:rFonts w:ascii="PMingLiU" w:hAnsi="PMingLiU"/>
              <w:noProof/>
              <w:sz w:val="15"/>
              <w:szCs w:val="21"/>
            </w:rPr>
            <w:t>86</w:t>
          </w:r>
          <w:r w:rsidR="00487203" w:rsidRPr="00511844">
            <w:rPr>
              <w:rStyle w:val="afc"/>
              <w:rFonts w:ascii="PMingLiU" w:hAnsi="PMingLiU"/>
              <w:sz w:val="15"/>
              <w:szCs w:val="21"/>
            </w:rPr>
            <w:fldChar w:fldCharType="end"/>
          </w:r>
        </w:p>
      </w:tc>
    </w:tr>
  </w:tbl>
  <w:p w:rsidR="00511844" w:rsidRDefault="00511844">
    <w:pPr>
      <w:pStyle w:val="af4"/>
      <w:pBdr>
        <w:bottom w:val="single" w:sz="6" w:space="0" w:color="auto"/>
      </w:pBdr>
      <w:jc w:val="left"/>
      <w:rPr>
        <w:rFonts w:eastAsiaTheme="minorEastAsia"/>
        <w:lang w:eastAsia="zh-CN"/>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3E2" w:rsidRDefault="009043E2">
    <w:pPr>
      <w:pStyle w:val="af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844" w:rsidRDefault="00511844">
    <w:pPr>
      <w:pStyle w:val="af4"/>
    </w:pPr>
    <w:r>
      <w:rPr>
        <w:rFonts w:hint="eastAsia"/>
      </w:rPr>
      <w:t>中国石化茂名石化乙烯全密度变电所</w:t>
    </w:r>
    <w:r>
      <w:rPr>
        <w:rFonts w:hint="eastAsia"/>
      </w:rPr>
      <w:t>6/10kV</w:t>
    </w:r>
    <w:r>
      <w:rPr>
        <w:rFonts w:hint="eastAsia"/>
      </w:rPr>
      <w:t>中压开关柜采购技术协议</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0745A"/>
    <w:multiLevelType w:val="multilevel"/>
    <w:tmpl w:val="00C0745A"/>
    <w:lvl w:ilvl="0">
      <w:start w:val="13"/>
      <w:numFmt w:val="decimal"/>
      <w:lvlText w:val="%1"/>
      <w:lvlJc w:val="left"/>
      <w:pPr>
        <w:tabs>
          <w:tab w:val="left" w:pos="960"/>
        </w:tabs>
        <w:ind w:left="960" w:hanging="960"/>
      </w:pPr>
      <w:rPr>
        <w:rFonts w:cs="宋体" w:hint="default"/>
      </w:rPr>
    </w:lvl>
    <w:lvl w:ilvl="1">
      <w:start w:val="5"/>
      <w:numFmt w:val="decimal"/>
      <w:lvlText w:val="%1.%2"/>
      <w:lvlJc w:val="left"/>
      <w:pPr>
        <w:tabs>
          <w:tab w:val="left" w:pos="960"/>
        </w:tabs>
        <w:ind w:left="960" w:hanging="960"/>
      </w:pPr>
      <w:rPr>
        <w:rFonts w:cs="宋体" w:hint="default"/>
      </w:rPr>
    </w:lvl>
    <w:lvl w:ilvl="2">
      <w:start w:val="1"/>
      <w:numFmt w:val="decimal"/>
      <w:lvlText w:val="%1.%2.%3"/>
      <w:lvlJc w:val="left"/>
      <w:pPr>
        <w:tabs>
          <w:tab w:val="left" w:pos="960"/>
        </w:tabs>
        <w:ind w:left="960" w:hanging="960"/>
      </w:pPr>
      <w:rPr>
        <w:rFonts w:cs="宋体" w:hint="default"/>
      </w:rPr>
    </w:lvl>
    <w:lvl w:ilvl="3">
      <w:start w:val="1"/>
      <w:numFmt w:val="decimal"/>
      <w:lvlText w:val="%1.%2.%3.%4"/>
      <w:lvlJc w:val="left"/>
      <w:pPr>
        <w:tabs>
          <w:tab w:val="left" w:pos="1080"/>
        </w:tabs>
        <w:ind w:left="1080" w:hanging="1080"/>
      </w:pPr>
      <w:rPr>
        <w:rFonts w:cs="宋体" w:hint="default"/>
      </w:rPr>
    </w:lvl>
    <w:lvl w:ilvl="4">
      <w:start w:val="1"/>
      <w:numFmt w:val="decimal"/>
      <w:lvlText w:val="%1.%2.%3.%4.%5"/>
      <w:lvlJc w:val="left"/>
      <w:pPr>
        <w:tabs>
          <w:tab w:val="left" w:pos="1080"/>
        </w:tabs>
        <w:ind w:left="1080" w:hanging="1080"/>
      </w:pPr>
      <w:rPr>
        <w:rFonts w:cs="宋体" w:hint="default"/>
      </w:rPr>
    </w:lvl>
    <w:lvl w:ilvl="5">
      <w:start w:val="1"/>
      <w:numFmt w:val="decimal"/>
      <w:lvlText w:val="%1.%2.%3.%4.%5.%6"/>
      <w:lvlJc w:val="left"/>
      <w:pPr>
        <w:tabs>
          <w:tab w:val="left" w:pos="1440"/>
        </w:tabs>
        <w:ind w:left="1440" w:hanging="1440"/>
      </w:pPr>
      <w:rPr>
        <w:rFonts w:cs="宋体" w:hint="default"/>
      </w:rPr>
    </w:lvl>
    <w:lvl w:ilvl="6">
      <w:start w:val="1"/>
      <w:numFmt w:val="decimal"/>
      <w:lvlText w:val="%1.%2.%3.%4.%5.%6.%7"/>
      <w:lvlJc w:val="left"/>
      <w:pPr>
        <w:tabs>
          <w:tab w:val="left" w:pos="1800"/>
        </w:tabs>
        <w:ind w:left="1800" w:hanging="1800"/>
      </w:pPr>
      <w:rPr>
        <w:rFonts w:cs="宋体" w:hint="default"/>
      </w:rPr>
    </w:lvl>
    <w:lvl w:ilvl="7">
      <w:start w:val="1"/>
      <w:numFmt w:val="decimal"/>
      <w:lvlText w:val="%1.%2.%3.%4.%5.%6.%7.%8"/>
      <w:lvlJc w:val="left"/>
      <w:pPr>
        <w:tabs>
          <w:tab w:val="left" w:pos="1800"/>
        </w:tabs>
        <w:ind w:left="1800" w:hanging="1800"/>
      </w:pPr>
      <w:rPr>
        <w:rFonts w:cs="宋体" w:hint="default"/>
      </w:rPr>
    </w:lvl>
    <w:lvl w:ilvl="8">
      <w:start w:val="1"/>
      <w:numFmt w:val="decimal"/>
      <w:lvlText w:val="%1.%2.%3.%4.%5.%6.%7.%8.%9"/>
      <w:lvlJc w:val="left"/>
      <w:pPr>
        <w:tabs>
          <w:tab w:val="left" w:pos="2160"/>
        </w:tabs>
        <w:ind w:left="2160" w:hanging="2160"/>
      </w:pPr>
      <w:rPr>
        <w:rFonts w:cs="宋体" w:hint="default"/>
      </w:rPr>
    </w:lvl>
  </w:abstractNum>
  <w:abstractNum w:abstractNumId="1">
    <w:nsid w:val="0543093C"/>
    <w:multiLevelType w:val="multilevel"/>
    <w:tmpl w:val="0543093C"/>
    <w:lvl w:ilvl="0">
      <w:start w:val="1"/>
      <w:numFmt w:val="decimal"/>
      <w:lvlText w:val="%1."/>
      <w:lvlJc w:val="left"/>
      <w:pPr>
        <w:tabs>
          <w:tab w:val="left" w:pos="420"/>
        </w:tabs>
        <w:ind w:left="420" w:hanging="420"/>
      </w:pPr>
      <w:rPr>
        <w:rFonts w:cs="Times New Roman" w:hint="eastAsia"/>
        <w:b w:val="0"/>
        <w:i w:val="0"/>
        <w:sz w:val="28"/>
        <w:szCs w:val="28"/>
      </w:rPr>
    </w:lvl>
    <w:lvl w:ilvl="1">
      <w:start w:val="1"/>
      <w:numFmt w:val="decimal"/>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
    <w:nsid w:val="077E2C11"/>
    <w:multiLevelType w:val="singleLevel"/>
    <w:tmpl w:val="077E2C11"/>
    <w:lvl w:ilvl="0">
      <w:start w:val="1"/>
      <w:numFmt w:val="bullet"/>
      <w:lvlText w:val=""/>
      <w:lvlJc w:val="left"/>
      <w:pPr>
        <w:tabs>
          <w:tab w:val="left" w:pos="425"/>
        </w:tabs>
        <w:ind w:left="425" w:hanging="425"/>
      </w:pPr>
      <w:rPr>
        <w:rFonts w:ascii="Wingdings" w:hAnsi="Wingdings" w:hint="default"/>
      </w:rPr>
    </w:lvl>
  </w:abstractNum>
  <w:abstractNum w:abstractNumId="3">
    <w:nsid w:val="0BE20317"/>
    <w:multiLevelType w:val="singleLevel"/>
    <w:tmpl w:val="0BE20317"/>
    <w:lvl w:ilvl="0">
      <w:start w:val="1"/>
      <w:numFmt w:val="decimal"/>
      <w:lvlText w:val="%1）"/>
      <w:lvlJc w:val="left"/>
      <w:pPr>
        <w:tabs>
          <w:tab w:val="left" w:pos="360"/>
        </w:tabs>
        <w:ind w:left="360" w:hanging="360"/>
      </w:pPr>
      <w:rPr>
        <w:rFonts w:hint="eastAsia"/>
      </w:rPr>
    </w:lvl>
  </w:abstractNum>
  <w:abstractNum w:abstractNumId="4">
    <w:nsid w:val="0D484004"/>
    <w:multiLevelType w:val="multilevel"/>
    <w:tmpl w:val="0D484004"/>
    <w:lvl w:ilvl="0">
      <w:start w:val="1"/>
      <w:numFmt w:val="decimal"/>
      <w:lvlText w:val="%1)"/>
      <w:lvlJc w:val="left"/>
      <w:pPr>
        <w:tabs>
          <w:tab w:val="left" w:pos="420"/>
        </w:tabs>
        <w:ind w:left="420" w:hanging="420"/>
      </w:pPr>
      <w:rPr>
        <w:rFonts w:hint="eastAsia"/>
        <w:b/>
        <w:i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10430B62"/>
    <w:multiLevelType w:val="multilevel"/>
    <w:tmpl w:val="10430B62"/>
    <w:lvl w:ilvl="0">
      <w:start w:val="2"/>
      <w:numFmt w:val="decimal"/>
      <w:lvlText w:val="%1."/>
      <w:lvlJc w:val="left"/>
      <w:pPr>
        <w:tabs>
          <w:tab w:val="left" w:pos="420"/>
        </w:tabs>
        <w:ind w:left="420" w:hanging="420"/>
      </w:pPr>
      <w:rPr>
        <w:rFonts w:hint="eastAsia"/>
      </w:rPr>
    </w:lvl>
    <w:lvl w:ilvl="1">
      <w:start w:val="1"/>
      <w:numFmt w:val="decimal"/>
      <w:isLgl/>
      <w:lvlText w:val="%1.%2"/>
      <w:lvlJc w:val="left"/>
      <w:pPr>
        <w:tabs>
          <w:tab w:val="left" w:pos="360"/>
        </w:tabs>
        <w:ind w:left="360" w:hanging="360"/>
      </w:pPr>
      <w:rPr>
        <w:rFonts w:hint="default"/>
      </w:rPr>
    </w:lvl>
    <w:lvl w:ilvl="2">
      <w:start w:val="1"/>
      <w:numFmt w:val="decimal"/>
      <w:isLgl/>
      <w:lvlText w:val="%1.%2.%3"/>
      <w:lvlJc w:val="left"/>
      <w:pPr>
        <w:tabs>
          <w:tab w:val="left" w:pos="720"/>
        </w:tabs>
        <w:ind w:left="720" w:hanging="720"/>
      </w:pPr>
      <w:rPr>
        <w:rFonts w:hint="default"/>
      </w:rPr>
    </w:lvl>
    <w:lvl w:ilvl="3">
      <w:start w:val="1"/>
      <w:numFmt w:val="decimal"/>
      <w:isLgl/>
      <w:lvlText w:val="%1.%2.%3.%4"/>
      <w:lvlJc w:val="left"/>
      <w:pPr>
        <w:tabs>
          <w:tab w:val="left" w:pos="1080"/>
        </w:tabs>
        <w:ind w:left="1080" w:hanging="1080"/>
      </w:pPr>
      <w:rPr>
        <w:rFonts w:hint="default"/>
      </w:rPr>
    </w:lvl>
    <w:lvl w:ilvl="4">
      <w:start w:val="1"/>
      <w:numFmt w:val="decimal"/>
      <w:isLgl/>
      <w:lvlText w:val="%1.%2.%3.%4.%5"/>
      <w:lvlJc w:val="left"/>
      <w:pPr>
        <w:tabs>
          <w:tab w:val="left" w:pos="1080"/>
        </w:tabs>
        <w:ind w:left="1080" w:hanging="1080"/>
      </w:pPr>
      <w:rPr>
        <w:rFonts w:hint="default"/>
      </w:rPr>
    </w:lvl>
    <w:lvl w:ilvl="5">
      <w:start w:val="1"/>
      <w:numFmt w:val="decimal"/>
      <w:isLgl/>
      <w:lvlText w:val="%1.%2.%3.%4.%5.%6"/>
      <w:lvlJc w:val="left"/>
      <w:pPr>
        <w:tabs>
          <w:tab w:val="left" w:pos="1440"/>
        </w:tabs>
        <w:ind w:left="1440" w:hanging="1440"/>
      </w:pPr>
      <w:rPr>
        <w:rFonts w:hint="default"/>
      </w:rPr>
    </w:lvl>
    <w:lvl w:ilvl="6">
      <w:start w:val="1"/>
      <w:numFmt w:val="decimal"/>
      <w:isLgl/>
      <w:lvlText w:val="%1.%2.%3.%4.%5.%6.%7"/>
      <w:lvlJc w:val="left"/>
      <w:pPr>
        <w:tabs>
          <w:tab w:val="left" w:pos="1440"/>
        </w:tabs>
        <w:ind w:left="1440" w:hanging="1440"/>
      </w:pPr>
      <w:rPr>
        <w:rFonts w:hint="default"/>
      </w:rPr>
    </w:lvl>
    <w:lvl w:ilvl="7">
      <w:start w:val="1"/>
      <w:numFmt w:val="decimal"/>
      <w:isLgl/>
      <w:lvlText w:val="%1.%2.%3.%4.%5.%6.%7.%8"/>
      <w:lvlJc w:val="left"/>
      <w:pPr>
        <w:tabs>
          <w:tab w:val="left" w:pos="1800"/>
        </w:tabs>
        <w:ind w:left="1800" w:hanging="1800"/>
      </w:pPr>
      <w:rPr>
        <w:rFonts w:hint="default"/>
      </w:rPr>
    </w:lvl>
    <w:lvl w:ilvl="8">
      <w:start w:val="1"/>
      <w:numFmt w:val="decimal"/>
      <w:isLgl/>
      <w:lvlText w:val="%1.%2.%3.%4.%5.%6.%7.%8.%9"/>
      <w:lvlJc w:val="left"/>
      <w:pPr>
        <w:tabs>
          <w:tab w:val="left" w:pos="2160"/>
        </w:tabs>
        <w:ind w:left="2160" w:hanging="2160"/>
      </w:pPr>
      <w:rPr>
        <w:rFonts w:hint="default"/>
      </w:rPr>
    </w:lvl>
  </w:abstractNum>
  <w:abstractNum w:abstractNumId="6">
    <w:nsid w:val="1AD34024"/>
    <w:multiLevelType w:val="multilevel"/>
    <w:tmpl w:val="1AD34024"/>
    <w:lvl w:ilvl="0">
      <w:start w:val="1"/>
      <w:numFmt w:val="decimal"/>
      <w:pStyle w:val="1"/>
      <w:suff w:val="space"/>
      <w:lvlText w:val="4.%1"/>
      <w:lvlJc w:val="left"/>
      <w:pPr>
        <w:ind w:left="0" w:firstLine="0"/>
      </w:pPr>
      <w:rPr>
        <w:rFonts w:hint="eastAsia"/>
      </w:rPr>
    </w:lvl>
    <w:lvl w:ilvl="1">
      <w:start w:val="1"/>
      <w:numFmt w:val="decimal"/>
      <w:suff w:val="space"/>
      <w:lvlText w:val="4.%1.%2"/>
      <w:lvlJc w:val="left"/>
      <w:pPr>
        <w:ind w:left="0" w:firstLine="113"/>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7">
    <w:nsid w:val="1B7F1817"/>
    <w:multiLevelType w:val="multilevel"/>
    <w:tmpl w:val="1B7F1817"/>
    <w:lvl w:ilvl="0">
      <w:start w:val="1"/>
      <w:numFmt w:val="decimal"/>
      <w:pStyle w:val="10"/>
      <w:lvlText w:val="%1."/>
      <w:lvlJc w:val="left"/>
      <w:pPr>
        <w:tabs>
          <w:tab w:val="left" w:pos="567"/>
        </w:tabs>
        <w:ind w:left="567" w:hanging="567"/>
      </w:pPr>
      <w:rPr>
        <w:rFonts w:ascii="Arial" w:eastAsia="DFKai-SB" w:hAnsi="Arial" w:cs="Times New Roman" w:hint="default"/>
        <w:b/>
        <w:i w:val="0"/>
        <w:sz w:val="24"/>
      </w:rPr>
    </w:lvl>
    <w:lvl w:ilvl="1">
      <w:start w:val="1"/>
      <w:numFmt w:val="decimal"/>
      <w:lvlText w:val="%1.%2"/>
      <w:lvlJc w:val="left"/>
      <w:pPr>
        <w:tabs>
          <w:tab w:val="left" w:pos="1276"/>
        </w:tabs>
        <w:ind w:left="1276" w:hanging="709"/>
      </w:pPr>
      <w:rPr>
        <w:rFonts w:ascii="Arial" w:eastAsia="DFKai-SB" w:hAnsi="Arial" w:cs="Times New Roman" w:hint="default"/>
        <w:b w:val="0"/>
        <w:i w:val="0"/>
        <w:sz w:val="24"/>
      </w:rPr>
    </w:lvl>
    <w:lvl w:ilvl="2">
      <w:start w:val="1"/>
      <w:numFmt w:val="decimal"/>
      <w:lvlText w:val="%1.%2.%3"/>
      <w:lvlJc w:val="left"/>
      <w:pPr>
        <w:tabs>
          <w:tab w:val="left" w:pos="2126"/>
        </w:tabs>
        <w:ind w:left="2126" w:hanging="850"/>
      </w:pPr>
      <w:rPr>
        <w:rFonts w:ascii="Arial" w:eastAsia="DFKai-SB" w:hAnsi="Arial" w:cs="Times New Roman" w:hint="default"/>
        <w:sz w:val="24"/>
      </w:rPr>
    </w:lvl>
    <w:lvl w:ilvl="3">
      <w:start w:val="1"/>
      <w:numFmt w:val="lowerLetter"/>
      <w:lvlText w:val="%4"/>
      <w:lvlJc w:val="left"/>
      <w:pPr>
        <w:tabs>
          <w:tab w:val="left" w:pos="2693"/>
        </w:tabs>
        <w:ind w:left="2693" w:hanging="567"/>
      </w:pPr>
      <w:rPr>
        <w:rFonts w:ascii="Arial" w:eastAsia="DFKai-SB" w:hAnsi="Arial" w:cs="Times New Roman" w:hint="default"/>
        <w:sz w:val="24"/>
      </w:rPr>
    </w:lvl>
    <w:lvl w:ilvl="4">
      <w:start w:val="1"/>
      <w:numFmt w:val="decimal"/>
      <w:lvlText w:val="%5)"/>
      <w:lvlJc w:val="left"/>
      <w:pPr>
        <w:tabs>
          <w:tab w:val="left" w:pos="3119"/>
        </w:tabs>
        <w:ind w:left="3119" w:hanging="426"/>
      </w:pPr>
      <w:rPr>
        <w:rFonts w:ascii="Arial" w:hAnsi="Arial" w:cs="Times New Roman" w:hint="default"/>
        <w:sz w:val="24"/>
      </w:rPr>
    </w:lvl>
    <w:lvl w:ilvl="5">
      <w:start w:val="1"/>
      <w:numFmt w:val="none"/>
      <w:lvlText w:val="%6."/>
      <w:lvlJc w:val="left"/>
      <w:pPr>
        <w:tabs>
          <w:tab w:val="left" w:pos="2160"/>
        </w:tabs>
        <w:ind w:left="2160" w:hanging="360"/>
      </w:pPr>
      <w:rPr>
        <w:rFonts w:cs="Times New Roman" w:hint="eastAsia"/>
      </w:rPr>
    </w:lvl>
    <w:lvl w:ilvl="6">
      <w:start w:val="1"/>
      <w:numFmt w:val="none"/>
      <w:lvlText w:val="%7."/>
      <w:lvlJc w:val="left"/>
      <w:pPr>
        <w:tabs>
          <w:tab w:val="left" w:pos="2520"/>
        </w:tabs>
        <w:ind w:left="2520" w:hanging="360"/>
      </w:pPr>
      <w:rPr>
        <w:rFonts w:cs="Times New Roman" w:hint="eastAsia"/>
      </w:rPr>
    </w:lvl>
    <w:lvl w:ilvl="7">
      <w:start w:val="1"/>
      <w:numFmt w:val="none"/>
      <w:lvlText w:val="%8."/>
      <w:lvlJc w:val="left"/>
      <w:pPr>
        <w:tabs>
          <w:tab w:val="left" w:pos="2880"/>
        </w:tabs>
        <w:ind w:left="2880" w:hanging="360"/>
      </w:pPr>
      <w:rPr>
        <w:rFonts w:cs="Times New Roman" w:hint="eastAsia"/>
      </w:rPr>
    </w:lvl>
    <w:lvl w:ilvl="8">
      <w:start w:val="1"/>
      <w:numFmt w:val="none"/>
      <w:lvlText w:val="%9."/>
      <w:lvlJc w:val="left"/>
      <w:pPr>
        <w:tabs>
          <w:tab w:val="left" w:pos="3240"/>
        </w:tabs>
        <w:ind w:left="3240" w:hanging="360"/>
      </w:pPr>
      <w:rPr>
        <w:rFonts w:cs="Times New Roman" w:hint="eastAsia"/>
      </w:rPr>
    </w:lvl>
  </w:abstractNum>
  <w:abstractNum w:abstractNumId="8">
    <w:nsid w:val="1EB36589"/>
    <w:multiLevelType w:val="multilevel"/>
    <w:tmpl w:val="1EB36589"/>
    <w:lvl w:ilvl="0">
      <w:start w:val="1"/>
      <w:numFmt w:val="decimal"/>
      <w:lvlText w:val="%1)"/>
      <w:lvlJc w:val="left"/>
      <w:pPr>
        <w:tabs>
          <w:tab w:val="left" w:pos="420"/>
        </w:tabs>
        <w:ind w:left="420" w:hanging="420"/>
      </w:pPr>
      <w:rPr>
        <w:rFonts w:hint="eastAsia"/>
        <w:b/>
        <w:i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1FD03700"/>
    <w:multiLevelType w:val="multilevel"/>
    <w:tmpl w:val="1FD03700"/>
    <w:lvl w:ilvl="0">
      <w:start w:val="1"/>
      <w:numFmt w:val="decimal"/>
      <w:lvlText w:val="%1、"/>
      <w:lvlJc w:val="left"/>
      <w:pPr>
        <w:tabs>
          <w:tab w:val="left" w:pos="360"/>
        </w:tabs>
        <w:ind w:left="360" w:hanging="360"/>
      </w:pPr>
      <w:rPr>
        <w:rFonts w:cs="Times New Roman" w:hint="default"/>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0">
    <w:nsid w:val="23B3508C"/>
    <w:multiLevelType w:val="multilevel"/>
    <w:tmpl w:val="23B3508C"/>
    <w:lvl w:ilvl="0">
      <w:start w:val="1"/>
      <w:numFmt w:val="decimal"/>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nsid w:val="293C2C63"/>
    <w:multiLevelType w:val="multilevel"/>
    <w:tmpl w:val="293C2C63"/>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2">
    <w:nsid w:val="29B82021"/>
    <w:multiLevelType w:val="multilevel"/>
    <w:tmpl w:val="29B82021"/>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13">
    <w:nsid w:val="30946994"/>
    <w:multiLevelType w:val="multilevel"/>
    <w:tmpl w:val="30946994"/>
    <w:lvl w:ilvl="0">
      <w:start w:val="1"/>
      <w:numFmt w:val="japaneseCounting"/>
      <w:lvlText w:val="%1、"/>
      <w:lvlJc w:val="left"/>
      <w:pPr>
        <w:tabs>
          <w:tab w:val="left" w:pos="1140"/>
        </w:tabs>
        <w:ind w:left="1140" w:hanging="720"/>
      </w:pPr>
      <w:rPr>
        <w:rFonts w:cs="Times New Roman" w:hint="eastAsia"/>
        <w:sz w:val="30"/>
        <w:szCs w:val="30"/>
      </w:rPr>
    </w:lvl>
    <w:lvl w:ilvl="1">
      <w:start w:val="1"/>
      <w:numFmt w:val="decimal"/>
      <w:lvlText w:val="%2."/>
      <w:lvlJc w:val="left"/>
      <w:pPr>
        <w:tabs>
          <w:tab w:val="left" w:pos="1260"/>
        </w:tabs>
        <w:ind w:left="1260" w:hanging="420"/>
      </w:pPr>
      <w:rPr>
        <w:rFonts w:cs="Times New Roman" w:hint="eastAsia"/>
        <w:b w:val="0"/>
        <w:i w:val="0"/>
      </w:rPr>
    </w:lvl>
    <w:lvl w:ilvl="2">
      <w:start w:val="1"/>
      <w:numFmt w:val="lowerRoman"/>
      <w:lvlText w:val="%3."/>
      <w:lvlJc w:val="right"/>
      <w:pPr>
        <w:tabs>
          <w:tab w:val="left" w:pos="1680"/>
        </w:tabs>
        <w:ind w:left="1680" w:hanging="420"/>
      </w:pPr>
      <w:rPr>
        <w:rFonts w:cs="Times New Roman"/>
      </w:rPr>
    </w:lvl>
    <w:lvl w:ilvl="3">
      <w:start w:val="1"/>
      <w:numFmt w:val="decimal"/>
      <w:lvlText w:val="%4."/>
      <w:lvlJc w:val="left"/>
      <w:pPr>
        <w:tabs>
          <w:tab w:val="left" w:pos="2100"/>
        </w:tabs>
        <w:ind w:left="2100" w:hanging="420"/>
      </w:pPr>
      <w:rPr>
        <w:rFonts w:cs="Times New Roman"/>
      </w:rPr>
    </w:lvl>
    <w:lvl w:ilvl="4">
      <w:start w:val="1"/>
      <w:numFmt w:val="lowerLetter"/>
      <w:lvlText w:val="%5)"/>
      <w:lvlJc w:val="left"/>
      <w:pPr>
        <w:tabs>
          <w:tab w:val="left" w:pos="2520"/>
        </w:tabs>
        <w:ind w:left="2520" w:hanging="420"/>
      </w:pPr>
      <w:rPr>
        <w:rFonts w:cs="Times New Roman"/>
      </w:rPr>
    </w:lvl>
    <w:lvl w:ilvl="5">
      <w:start w:val="1"/>
      <w:numFmt w:val="lowerRoman"/>
      <w:lvlText w:val="%6."/>
      <w:lvlJc w:val="right"/>
      <w:pPr>
        <w:tabs>
          <w:tab w:val="left" w:pos="2940"/>
        </w:tabs>
        <w:ind w:left="2940" w:hanging="420"/>
      </w:pPr>
      <w:rPr>
        <w:rFonts w:cs="Times New Roman"/>
      </w:rPr>
    </w:lvl>
    <w:lvl w:ilvl="6">
      <w:start w:val="1"/>
      <w:numFmt w:val="decimal"/>
      <w:lvlText w:val="%7."/>
      <w:lvlJc w:val="left"/>
      <w:pPr>
        <w:tabs>
          <w:tab w:val="left" w:pos="3360"/>
        </w:tabs>
        <w:ind w:left="3360" w:hanging="420"/>
      </w:pPr>
      <w:rPr>
        <w:rFonts w:cs="Times New Roman"/>
      </w:rPr>
    </w:lvl>
    <w:lvl w:ilvl="7">
      <w:start w:val="1"/>
      <w:numFmt w:val="lowerLetter"/>
      <w:lvlText w:val="%8)"/>
      <w:lvlJc w:val="left"/>
      <w:pPr>
        <w:tabs>
          <w:tab w:val="left" w:pos="3780"/>
        </w:tabs>
        <w:ind w:left="3780" w:hanging="420"/>
      </w:pPr>
      <w:rPr>
        <w:rFonts w:cs="Times New Roman"/>
      </w:rPr>
    </w:lvl>
    <w:lvl w:ilvl="8">
      <w:start w:val="1"/>
      <w:numFmt w:val="lowerRoman"/>
      <w:lvlText w:val="%9."/>
      <w:lvlJc w:val="right"/>
      <w:pPr>
        <w:tabs>
          <w:tab w:val="left" w:pos="4200"/>
        </w:tabs>
        <w:ind w:left="4200" w:hanging="420"/>
      </w:pPr>
      <w:rPr>
        <w:rFonts w:cs="Times New Roman"/>
      </w:rPr>
    </w:lvl>
  </w:abstractNum>
  <w:abstractNum w:abstractNumId="14">
    <w:nsid w:val="31FA6DE9"/>
    <w:multiLevelType w:val="singleLevel"/>
    <w:tmpl w:val="31FA6DE9"/>
    <w:lvl w:ilvl="0">
      <w:start w:val="1"/>
      <w:numFmt w:val="bullet"/>
      <w:pStyle w:val="LevelAfo"/>
      <w:lvlText w:val=""/>
      <w:lvlJc w:val="left"/>
      <w:pPr>
        <w:tabs>
          <w:tab w:val="left" w:pos="720"/>
        </w:tabs>
        <w:ind w:left="720" w:hanging="720"/>
      </w:pPr>
      <w:rPr>
        <w:rFonts w:ascii="Symbol" w:hAnsi="Symbol" w:hint="default"/>
      </w:rPr>
    </w:lvl>
  </w:abstractNum>
  <w:abstractNum w:abstractNumId="15">
    <w:nsid w:val="33951625"/>
    <w:multiLevelType w:val="multilevel"/>
    <w:tmpl w:val="33951625"/>
    <w:lvl w:ilvl="0">
      <w:start w:val="1"/>
      <w:numFmt w:val="bullet"/>
      <w:lvlText w:val=""/>
      <w:lvlJc w:val="left"/>
      <w:pPr>
        <w:tabs>
          <w:tab w:val="left" w:pos="840"/>
        </w:tabs>
        <w:ind w:left="840"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16">
    <w:nsid w:val="37916932"/>
    <w:multiLevelType w:val="multilevel"/>
    <w:tmpl w:val="37916932"/>
    <w:lvl w:ilvl="0">
      <w:start w:val="1"/>
      <w:numFmt w:val="bullet"/>
      <w:lvlText w:val=""/>
      <w:lvlJc w:val="left"/>
      <w:pPr>
        <w:tabs>
          <w:tab w:val="left" w:pos="840"/>
        </w:tabs>
        <w:ind w:left="840" w:hanging="420"/>
      </w:pPr>
      <w:rPr>
        <w:rFonts w:ascii="Wingdings" w:hAnsi="Wingdings" w:hint="default"/>
      </w:rPr>
    </w:lvl>
    <w:lvl w:ilvl="1">
      <w:start w:val="1"/>
      <w:numFmt w:val="bullet"/>
      <w:lvlText w:val=""/>
      <w:lvlJc w:val="left"/>
      <w:pPr>
        <w:tabs>
          <w:tab w:val="left" w:pos="806"/>
        </w:tabs>
        <w:ind w:left="806" w:hanging="420"/>
      </w:pPr>
      <w:rPr>
        <w:rFonts w:ascii="Wingdings" w:hAnsi="Wingdings" w:hint="default"/>
      </w:rPr>
    </w:lvl>
    <w:lvl w:ilvl="2">
      <w:start w:val="1"/>
      <w:numFmt w:val="bullet"/>
      <w:lvlText w:val=""/>
      <w:lvlJc w:val="left"/>
      <w:pPr>
        <w:tabs>
          <w:tab w:val="left" w:pos="1226"/>
        </w:tabs>
        <w:ind w:left="1226" w:hanging="420"/>
      </w:pPr>
      <w:rPr>
        <w:rFonts w:ascii="Wingdings" w:hAnsi="Wingdings" w:hint="default"/>
      </w:rPr>
    </w:lvl>
    <w:lvl w:ilvl="3">
      <w:start w:val="1"/>
      <w:numFmt w:val="bullet"/>
      <w:lvlText w:val=""/>
      <w:lvlJc w:val="left"/>
      <w:pPr>
        <w:tabs>
          <w:tab w:val="left" w:pos="1646"/>
        </w:tabs>
        <w:ind w:left="1646" w:hanging="420"/>
      </w:pPr>
      <w:rPr>
        <w:rFonts w:ascii="Wingdings" w:hAnsi="Wingdings" w:hint="default"/>
      </w:rPr>
    </w:lvl>
    <w:lvl w:ilvl="4">
      <w:start w:val="1"/>
      <w:numFmt w:val="bullet"/>
      <w:lvlText w:val=""/>
      <w:lvlJc w:val="left"/>
      <w:pPr>
        <w:tabs>
          <w:tab w:val="left" w:pos="2066"/>
        </w:tabs>
        <w:ind w:left="2066" w:hanging="420"/>
      </w:pPr>
      <w:rPr>
        <w:rFonts w:ascii="Wingdings" w:hAnsi="Wingdings" w:hint="default"/>
      </w:rPr>
    </w:lvl>
    <w:lvl w:ilvl="5">
      <w:start w:val="1"/>
      <w:numFmt w:val="bullet"/>
      <w:lvlText w:val=""/>
      <w:lvlJc w:val="left"/>
      <w:pPr>
        <w:tabs>
          <w:tab w:val="left" w:pos="2486"/>
        </w:tabs>
        <w:ind w:left="2486" w:hanging="420"/>
      </w:pPr>
      <w:rPr>
        <w:rFonts w:ascii="Wingdings" w:hAnsi="Wingdings" w:hint="default"/>
      </w:rPr>
    </w:lvl>
    <w:lvl w:ilvl="6">
      <w:start w:val="1"/>
      <w:numFmt w:val="bullet"/>
      <w:lvlText w:val=""/>
      <w:lvlJc w:val="left"/>
      <w:pPr>
        <w:tabs>
          <w:tab w:val="left" w:pos="2906"/>
        </w:tabs>
        <w:ind w:left="2906" w:hanging="420"/>
      </w:pPr>
      <w:rPr>
        <w:rFonts w:ascii="Wingdings" w:hAnsi="Wingdings" w:hint="default"/>
      </w:rPr>
    </w:lvl>
    <w:lvl w:ilvl="7">
      <w:start w:val="1"/>
      <w:numFmt w:val="bullet"/>
      <w:lvlText w:val=""/>
      <w:lvlJc w:val="left"/>
      <w:pPr>
        <w:tabs>
          <w:tab w:val="left" w:pos="3326"/>
        </w:tabs>
        <w:ind w:left="3326" w:hanging="420"/>
      </w:pPr>
      <w:rPr>
        <w:rFonts w:ascii="Wingdings" w:hAnsi="Wingdings" w:hint="default"/>
      </w:rPr>
    </w:lvl>
    <w:lvl w:ilvl="8">
      <w:start w:val="1"/>
      <w:numFmt w:val="bullet"/>
      <w:lvlText w:val=""/>
      <w:lvlJc w:val="left"/>
      <w:pPr>
        <w:tabs>
          <w:tab w:val="left" w:pos="3746"/>
        </w:tabs>
        <w:ind w:left="3746" w:hanging="420"/>
      </w:pPr>
      <w:rPr>
        <w:rFonts w:ascii="Wingdings" w:hAnsi="Wingdings" w:hint="default"/>
      </w:rPr>
    </w:lvl>
  </w:abstractNum>
  <w:abstractNum w:abstractNumId="17">
    <w:nsid w:val="386B2FDD"/>
    <w:multiLevelType w:val="multilevel"/>
    <w:tmpl w:val="386B2FDD"/>
    <w:lvl w:ilvl="0">
      <w:start w:val="1"/>
      <w:numFmt w:val="decimal"/>
      <w:lvlText w:val="%1."/>
      <w:lvlJc w:val="left"/>
      <w:pPr>
        <w:tabs>
          <w:tab w:val="left" w:pos="420"/>
        </w:tabs>
        <w:ind w:left="420" w:hanging="420"/>
      </w:pPr>
      <w:rPr>
        <w:rFonts w:cs="Times New Roman" w:hint="eastAsia"/>
        <w:b w:val="0"/>
        <w:i w:val="0"/>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8">
    <w:nsid w:val="3AD53F69"/>
    <w:multiLevelType w:val="singleLevel"/>
    <w:tmpl w:val="3AD53F69"/>
    <w:lvl w:ilvl="0">
      <w:start w:val="1"/>
      <w:numFmt w:val="bullet"/>
      <w:lvlText w:val=""/>
      <w:lvlJc w:val="left"/>
      <w:pPr>
        <w:tabs>
          <w:tab w:val="left" w:pos="425"/>
        </w:tabs>
        <w:ind w:left="425" w:hanging="425"/>
      </w:pPr>
      <w:rPr>
        <w:rFonts w:ascii="Wingdings" w:hAnsi="Wingdings" w:hint="default"/>
      </w:rPr>
    </w:lvl>
  </w:abstractNum>
  <w:abstractNum w:abstractNumId="19">
    <w:nsid w:val="3D0E7D39"/>
    <w:multiLevelType w:val="multilevel"/>
    <w:tmpl w:val="3D0E7D39"/>
    <w:lvl w:ilvl="0">
      <w:start w:val="1"/>
      <w:numFmt w:val="decimal"/>
      <w:suff w:val="nothing"/>
      <w:lvlText w:val="SCHEDULE %1"/>
      <w:lvlJc w:val="left"/>
      <w:pPr>
        <w:ind w:left="0" w:firstLine="0"/>
      </w:pPr>
      <w:rPr>
        <w:b/>
        <w:i w:val="0"/>
      </w:rPr>
    </w:lvl>
    <w:lvl w:ilvl="1">
      <w:start w:val="1"/>
      <w:numFmt w:val="decimal"/>
      <w:suff w:val="nothing"/>
      <w:lvlText w:val="PART %2"/>
      <w:lvlJc w:val="left"/>
      <w:pPr>
        <w:ind w:left="0" w:firstLine="0"/>
      </w:pPr>
      <w:rPr>
        <w:b/>
        <w:i w:val="0"/>
      </w:rPr>
    </w:lvl>
    <w:lvl w:ilvl="2">
      <w:start w:val="1"/>
      <w:numFmt w:val="none"/>
      <w:lvlRestart w:val="0"/>
      <w:pStyle w:val="5"/>
      <w:suff w:val="nothing"/>
      <w:lvlText w:val=""/>
      <w:lvlJc w:val="left"/>
      <w:pPr>
        <w:ind w:left="0" w:firstLine="0"/>
      </w:pPr>
    </w:lvl>
    <w:lvl w:ilvl="3">
      <w:start w:val="1"/>
      <w:numFmt w:val="none"/>
      <w:lvlRestart w:val="0"/>
      <w:pStyle w:val="a"/>
      <w:suff w:val="nothing"/>
      <w:lvlText w:val=""/>
      <w:lvlJc w:val="left"/>
      <w:pPr>
        <w:ind w:left="0" w:firstLine="0"/>
      </w:pPr>
    </w:lvl>
    <w:lvl w:ilvl="4">
      <w:start w:val="1"/>
      <w:numFmt w:val="none"/>
      <w:lvlRestart w:val="0"/>
      <w:pStyle w:val="a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0">
    <w:nsid w:val="3EC54B90"/>
    <w:multiLevelType w:val="multilevel"/>
    <w:tmpl w:val="3EC54B90"/>
    <w:lvl w:ilvl="0">
      <w:start w:val="5"/>
      <w:numFmt w:val="decimal"/>
      <w:lvlText w:val="%1"/>
      <w:lvlJc w:val="left"/>
      <w:pPr>
        <w:tabs>
          <w:tab w:val="left" w:pos="360"/>
        </w:tabs>
        <w:ind w:left="360" w:hanging="360"/>
      </w:pPr>
      <w:rPr>
        <w:rFonts w:hint="default"/>
      </w:rPr>
    </w:lvl>
    <w:lvl w:ilvl="1">
      <w:start w:val="1"/>
      <w:numFmt w:val="decimal"/>
      <w:lvlText w:val="%1.%2"/>
      <w:lvlJc w:val="left"/>
      <w:pPr>
        <w:tabs>
          <w:tab w:val="left" w:pos="565"/>
        </w:tabs>
        <w:ind w:left="565" w:hanging="360"/>
      </w:pPr>
      <w:rPr>
        <w:rFonts w:hint="default"/>
      </w:rPr>
    </w:lvl>
    <w:lvl w:ilvl="2">
      <w:start w:val="1"/>
      <w:numFmt w:val="decimal"/>
      <w:lvlText w:val="%1.%2.%3"/>
      <w:lvlJc w:val="left"/>
      <w:pPr>
        <w:tabs>
          <w:tab w:val="left" w:pos="1130"/>
        </w:tabs>
        <w:ind w:left="1130" w:hanging="720"/>
      </w:pPr>
      <w:rPr>
        <w:rFonts w:hint="default"/>
      </w:rPr>
    </w:lvl>
    <w:lvl w:ilvl="3">
      <w:start w:val="1"/>
      <w:numFmt w:val="decimal"/>
      <w:lvlText w:val="%1.%2.%3.%4"/>
      <w:lvlJc w:val="left"/>
      <w:pPr>
        <w:tabs>
          <w:tab w:val="left" w:pos="1695"/>
        </w:tabs>
        <w:ind w:left="1695" w:hanging="1080"/>
      </w:pPr>
      <w:rPr>
        <w:rFonts w:hint="default"/>
      </w:rPr>
    </w:lvl>
    <w:lvl w:ilvl="4">
      <w:start w:val="1"/>
      <w:numFmt w:val="decimal"/>
      <w:lvlText w:val="%1.%2.%3.%4.%5"/>
      <w:lvlJc w:val="left"/>
      <w:pPr>
        <w:tabs>
          <w:tab w:val="left" w:pos="1900"/>
        </w:tabs>
        <w:ind w:left="1900" w:hanging="1080"/>
      </w:pPr>
      <w:rPr>
        <w:rFonts w:hint="default"/>
      </w:rPr>
    </w:lvl>
    <w:lvl w:ilvl="5">
      <w:start w:val="1"/>
      <w:numFmt w:val="decimal"/>
      <w:lvlText w:val="%1.%2.%3.%4.%5.%6"/>
      <w:lvlJc w:val="left"/>
      <w:pPr>
        <w:tabs>
          <w:tab w:val="left" w:pos="2465"/>
        </w:tabs>
        <w:ind w:left="2465" w:hanging="1440"/>
      </w:pPr>
      <w:rPr>
        <w:rFonts w:hint="default"/>
      </w:rPr>
    </w:lvl>
    <w:lvl w:ilvl="6">
      <w:start w:val="1"/>
      <w:numFmt w:val="decimal"/>
      <w:lvlText w:val="%1.%2.%3.%4.%5.%6.%7"/>
      <w:lvlJc w:val="left"/>
      <w:pPr>
        <w:tabs>
          <w:tab w:val="left" w:pos="3030"/>
        </w:tabs>
        <w:ind w:left="3030" w:hanging="1800"/>
      </w:pPr>
      <w:rPr>
        <w:rFonts w:hint="default"/>
      </w:rPr>
    </w:lvl>
    <w:lvl w:ilvl="7">
      <w:start w:val="1"/>
      <w:numFmt w:val="decimal"/>
      <w:lvlText w:val="%1.%2.%3.%4.%5.%6.%7.%8"/>
      <w:lvlJc w:val="left"/>
      <w:pPr>
        <w:tabs>
          <w:tab w:val="left" w:pos="3235"/>
        </w:tabs>
        <w:ind w:left="3235" w:hanging="1800"/>
      </w:pPr>
      <w:rPr>
        <w:rFonts w:hint="default"/>
      </w:rPr>
    </w:lvl>
    <w:lvl w:ilvl="8">
      <w:start w:val="1"/>
      <w:numFmt w:val="decimal"/>
      <w:lvlText w:val="%1.%2.%3.%4.%5.%6.%7.%8.%9"/>
      <w:lvlJc w:val="left"/>
      <w:pPr>
        <w:tabs>
          <w:tab w:val="left" w:pos="3800"/>
        </w:tabs>
        <w:ind w:left="3800" w:hanging="2160"/>
      </w:pPr>
      <w:rPr>
        <w:rFonts w:hint="default"/>
      </w:rPr>
    </w:lvl>
  </w:abstractNum>
  <w:abstractNum w:abstractNumId="21">
    <w:nsid w:val="3FAB552B"/>
    <w:multiLevelType w:val="multilevel"/>
    <w:tmpl w:val="3FAB552B"/>
    <w:lvl w:ilvl="0">
      <w:start w:val="5"/>
      <w:numFmt w:val="decimal"/>
      <w:lvlText w:val="%1"/>
      <w:lvlJc w:val="left"/>
      <w:pPr>
        <w:tabs>
          <w:tab w:val="left" w:pos="360"/>
        </w:tabs>
        <w:ind w:left="360" w:hanging="360"/>
      </w:pPr>
      <w:rPr>
        <w:rFonts w:hint="default"/>
      </w:rPr>
    </w:lvl>
    <w:lvl w:ilvl="1">
      <w:start w:val="1"/>
      <w:numFmt w:val="decimal"/>
      <w:lvlText w:val="%1.%2"/>
      <w:lvlJc w:val="left"/>
      <w:pPr>
        <w:tabs>
          <w:tab w:val="left" w:pos="565"/>
        </w:tabs>
        <w:ind w:left="565" w:hanging="360"/>
      </w:pPr>
      <w:rPr>
        <w:rFonts w:hint="default"/>
      </w:rPr>
    </w:lvl>
    <w:lvl w:ilvl="2">
      <w:start w:val="1"/>
      <w:numFmt w:val="decimal"/>
      <w:lvlText w:val="%1.%2.%3"/>
      <w:lvlJc w:val="left"/>
      <w:pPr>
        <w:tabs>
          <w:tab w:val="left" w:pos="1130"/>
        </w:tabs>
        <w:ind w:left="1130" w:hanging="720"/>
      </w:pPr>
      <w:rPr>
        <w:rFonts w:hint="default"/>
      </w:rPr>
    </w:lvl>
    <w:lvl w:ilvl="3">
      <w:start w:val="1"/>
      <w:numFmt w:val="decimal"/>
      <w:lvlText w:val="%1.%2.%3.%4"/>
      <w:lvlJc w:val="left"/>
      <w:pPr>
        <w:tabs>
          <w:tab w:val="left" w:pos="1695"/>
        </w:tabs>
        <w:ind w:left="1695" w:hanging="1080"/>
      </w:pPr>
      <w:rPr>
        <w:rFonts w:hint="default"/>
      </w:rPr>
    </w:lvl>
    <w:lvl w:ilvl="4">
      <w:start w:val="1"/>
      <w:numFmt w:val="decimal"/>
      <w:lvlText w:val="%1.%2.%3.%4.%5"/>
      <w:lvlJc w:val="left"/>
      <w:pPr>
        <w:tabs>
          <w:tab w:val="left" w:pos="1900"/>
        </w:tabs>
        <w:ind w:left="1900" w:hanging="1080"/>
      </w:pPr>
      <w:rPr>
        <w:rFonts w:hint="default"/>
      </w:rPr>
    </w:lvl>
    <w:lvl w:ilvl="5">
      <w:start w:val="1"/>
      <w:numFmt w:val="decimal"/>
      <w:lvlText w:val="%1.%2.%3.%4.%5.%6"/>
      <w:lvlJc w:val="left"/>
      <w:pPr>
        <w:tabs>
          <w:tab w:val="left" w:pos="2465"/>
        </w:tabs>
        <w:ind w:left="2465" w:hanging="1440"/>
      </w:pPr>
      <w:rPr>
        <w:rFonts w:hint="default"/>
      </w:rPr>
    </w:lvl>
    <w:lvl w:ilvl="6">
      <w:start w:val="1"/>
      <w:numFmt w:val="decimal"/>
      <w:lvlText w:val="%1.%2.%3.%4.%5.%6.%7"/>
      <w:lvlJc w:val="left"/>
      <w:pPr>
        <w:tabs>
          <w:tab w:val="left" w:pos="3030"/>
        </w:tabs>
        <w:ind w:left="3030" w:hanging="1800"/>
      </w:pPr>
      <w:rPr>
        <w:rFonts w:hint="default"/>
      </w:rPr>
    </w:lvl>
    <w:lvl w:ilvl="7">
      <w:start w:val="1"/>
      <w:numFmt w:val="decimal"/>
      <w:lvlText w:val="%1.%2.%3.%4.%5.%6.%7.%8"/>
      <w:lvlJc w:val="left"/>
      <w:pPr>
        <w:tabs>
          <w:tab w:val="left" w:pos="3235"/>
        </w:tabs>
        <w:ind w:left="3235" w:hanging="1800"/>
      </w:pPr>
      <w:rPr>
        <w:rFonts w:hint="default"/>
      </w:rPr>
    </w:lvl>
    <w:lvl w:ilvl="8">
      <w:start w:val="1"/>
      <w:numFmt w:val="decimal"/>
      <w:lvlText w:val="%1.%2.%3.%4.%5.%6.%7.%8.%9"/>
      <w:lvlJc w:val="left"/>
      <w:pPr>
        <w:tabs>
          <w:tab w:val="left" w:pos="3800"/>
        </w:tabs>
        <w:ind w:left="3800" w:hanging="2160"/>
      </w:pPr>
      <w:rPr>
        <w:rFonts w:hint="default"/>
      </w:rPr>
    </w:lvl>
  </w:abstractNum>
  <w:abstractNum w:abstractNumId="22">
    <w:nsid w:val="42017243"/>
    <w:multiLevelType w:val="singleLevel"/>
    <w:tmpl w:val="42017243"/>
    <w:lvl w:ilvl="0">
      <w:start w:val="1"/>
      <w:numFmt w:val="bullet"/>
      <w:lvlText w:val=""/>
      <w:lvlJc w:val="left"/>
      <w:pPr>
        <w:tabs>
          <w:tab w:val="left" w:pos="425"/>
        </w:tabs>
        <w:ind w:left="425" w:hanging="425"/>
      </w:pPr>
      <w:rPr>
        <w:rFonts w:ascii="Wingdings" w:hAnsi="Wingdings" w:hint="default"/>
      </w:rPr>
    </w:lvl>
  </w:abstractNum>
  <w:abstractNum w:abstractNumId="23">
    <w:nsid w:val="4E4B4E3E"/>
    <w:multiLevelType w:val="multilevel"/>
    <w:tmpl w:val="4E4B4E3E"/>
    <w:lvl w:ilvl="0">
      <w:start w:val="2"/>
      <w:numFmt w:val="decimal"/>
      <w:lvlText w:val="%1."/>
      <w:lvlJc w:val="left"/>
      <w:pPr>
        <w:tabs>
          <w:tab w:val="left" w:pos="720"/>
        </w:tabs>
        <w:ind w:left="720" w:hanging="720"/>
      </w:pPr>
    </w:lvl>
    <w:lvl w:ilvl="1">
      <w:start w:val="1"/>
      <w:numFmt w:val="decimal"/>
      <w:lvlText w:val="%1.%2"/>
      <w:lvlJc w:val="left"/>
      <w:pPr>
        <w:tabs>
          <w:tab w:val="left" w:pos="720"/>
        </w:tabs>
        <w:ind w:left="720" w:hanging="720"/>
      </w:pPr>
    </w:lvl>
    <w:lvl w:ilvl="2">
      <w:start w:val="1"/>
      <w:numFmt w:val="lowerLetter"/>
      <w:lvlText w:val="(%3)"/>
      <w:lvlJc w:val="left"/>
      <w:pPr>
        <w:tabs>
          <w:tab w:val="left" w:pos="1440"/>
        </w:tabs>
        <w:ind w:left="1440" w:hanging="720"/>
      </w:pPr>
    </w:lvl>
    <w:lvl w:ilvl="3">
      <w:start w:val="1"/>
      <w:numFmt w:val="lowerRoman"/>
      <w:pStyle w:val="AOAltHead5"/>
      <w:lvlText w:val="(%4)"/>
      <w:lvlJc w:val="left"/>
      <w:pPr>
        <w:tabs>
          <w:tab w:val="left" w:pos="2160"/>
        </w:tabs>
        <w:ind w:left="2160" w:hanging="720"/>
      </w:pPr>
    </w:lvl>
    <w:lvl w:ilvl="4">
      <w:start w:val="1"/>
      <w:numFmt w:val="upperLetter"/>
      <w:lvlText w:val="(%5)"/>
      <w:lvlJc w:val="left"/>
      <w:pPr>
        <w:tabs>
          <w:tab w:val="left" w:pos="2880"/>
        </w:tabs>
        <w:ind w:left="2880" w:hanging="720"/>
      </w:pPr>
    </w:lvl>
    <w:lvl w:ilvl="5">
      <w:start w:val="1"/>
      <w:numFmt w:val="upperRoman"/>
      <w:lvlText w:val="%6."/>
      <w:lvlJc w:val="left"/>
      <w:pPr>
        <w:tabs>
          <w:tab w:val="left"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4">
    <w:nsid w:val="4F983553"/>
    <w:multiLevelType w:val="multilevel"/>
    <w:tmpl w:val="4F983553"/>
    <w:lvl w:ilvl="0">
      <w:start w:val="1"/>
      <w:numFmt w:val="decimal"/>
      <w:lvlText w:val="%1."/>
      <w:lvlJc w:val="left"/>
      <w:pPr>
        <w:tabs>
          <w:tab w:val="left" w:pos="540"/>
        </w:tabs>
        <w:ind w:left="540" w:hanging="360"/>
      </w:pPr>
      <w:rPr>
        <w:rFonts w:cs="Times New Roman" w:hint="default"/>
      </w:rPr>
    </w:lvl>
    <w:lvl w:ilvl="1">
      <w:start w:val="4"/>
      <w:numFmt w:val="decimal"/>
      <w:lvlText w:val="%2."/>
      <w:lvlJc w:val="left"/>
      <w:pPr>
        <w:tabs>
          <w:tab w:val="left" w:pos="960"/>
        </w:tabs>
        <w:ind w:left="960" w:hanging="360"/>
      </w:pPr>
      <w:rPr>
        <w:rFonts w:cs="Times New Roman" w:hint="default"/>
      </w:rPr>
    </w:lvl>
    <w:lvl w:ilvl="2">
      <w:start w:val="1"/>
      <w:numFmt w:val="lowerRoman"/>
      <w:lvlText w:val="%3."/>
      <w:lvlJc w:val="right"/>
      <w:pPr>
        <w:tabs>
          <w:tab w:val="left" w:pos="1440"/>
        </w:tabs>
        <w:ind w:left="1440" w:hanging="420"/>
      </w:pPr>
      <w:rPr>
        <w:rFonts w:cs="Times New Roman"/>
      </w:rPr>
    </w:lvl>
    <w:lvl w:ilvl="3">
      <w:start w:val="1"/>
      <w:numFmt w:val="decimal"/>
      <w:lvlText w:val="%4."/>
      <w:lvlJc w:val="left"/>
      <w:pPr>
        <w:tabs>
          <w:tab w:val="left" w:pos="1860"/>
        </w:tabs>
        <w:ind w:left="1860" w:hanging="420"/>
      </w:pPr>
      <w:rPr>
        <w:rFonts w:cs="Times New Roman"/>
      </w:rPr>
    </w:lvl>
    <w:lvl w:ilvl="4">
      <w:start w:val="1"/>
      <w:numFmt w:val="lowerLetter"/>
      <w:lvlText w:val="%5)"/>
      <w:lvlJc w:val="left"/>
      <w:pPr>
        <w:tabs>
          <w:tab w:val="left" w:pos="2280"/>
        </w:tabs>
        <w:ind w:left="2280" w:hanging="420"/>
      </w:pPr>
      <w:rPr>
        <w:rFonts w:cs="Times New Roman"/>
      </w:rPr>
    </w:lvl>
    <w:lvl w:ilvl="5">
      <w:start w:val="1"/>
      <w:numFmt w:val="lowerRoman"/>
      <w:lvlText w:val="%6."/>
      <w:lvlJc w:val="right"/>
      <w:pPr>
        <w:tabs>
          <w:tab w:val="left" w:pos="2700"/>
        </w:tabs>
        <w:ind w:left="2700" w:hanging="420"/>
      </w:pPr>
      <w:rPr>
        <w:rFonts w:cs="Times New Roman"/>
      </w:rPr>
    </w:lvl>
    <w:lvl w:ilvl="6">
      <w:start w:val="1"/>
      <w:numFmt w:val="decimal"/>
      <w:lvlText w:val="%7."/>
      <w:lvlJc w:val="left"/>
      <w:pPr>
        <w:tabs>
          <w:tab w:val="left" w:pos="3120"/>
        </w:tabs>
        <w:ind w:left="3120" w:hanging="420"/>
      </w:pPr>
      <w:rPr>
        <w:rFonts w:cs="Times New Roman"/>
      </w:rPr>
    </w:lvl>
    <w:lvl w:ilvl="7">
      <w:start w:val="1"/>
      <w:numFmt w:val="lowerLetter"/>
      <w:lvlText w:val="%8)"/>
      <w:lvlJc w:val="left"/>
      <w:pPr>
        <w:tabs>
          <w:tab w:val="left" w:pos="3540"/>
        </w:tabs>
        <w:ind w:left="3540" w:hanging="420"/>
      </w:pPr>
      <w:rPr>
        <w:rFonts w:cs="Times New Roman"/>
      </w:rPr>
    </w:lvl>
    <w:lvl w:ilvl="8">
      <w:start w:val="1"/>
      <w:numFmt w:val="lowerRoman"/>
      <w:lvlText w:val="%9."/>
      <w:lvlJc w:val="right"/>
      <w:pPr>
        <w:tabs>
          <w:tab w:val="left" w:pos="3960"/>
        </w:tabs>
        <w:ind w:left="3960" w:hanging="420"/>
      </w:pPr>
      <w:rPr>
        <w:rFonts w:cs="Times New Roman"/>
      </w:rPr>
    </w:lvl>
  </w:abstractNum>
  <w:abstractNum w:abstractNumId="25">
    <w:nsid w:val="50480DA8"/>
    <w:multiLevelType w:val="singleLevel"/>
    <w:tmpl w:val="50480DA8"/>
    <w:lvl w:ilvl="0">
      <w:start w:val="1"/>
      <w:numFmt w:val="bullet"/>
      <w:lvlText w:val=""/>
      <w:lvlJc w:val="left"/>
      <w:pPr>
        <w:tabs>
          <w:tab w:val="left" w:pos="785"/>
        </w:tabs>
        <w:ind w:left="785" w:hanging="425"/>
      </w:pPr>
      <w:rPr>
        <w:rFonts w:ascii="Wingdings" w:hAnsi="Wingdings" w:hint="default"/>
        <w:sz w:val="15"/>
      </w:rPr>
    </w:lvl>
  </w:abstractNum>
  <w:abstractNum w:abstractNumId="26">
    <w:nsid w:val="50BD23CB"/>
    <w:multiLevelType w:val="multilevel"/>
    <w:tmpl w:val="50BD23CB"/>
    <w:lvl w:ilvl="0">
      <w:start w:val="1"/>
      <w:numFmt w:val="decimal"/>
      <w:lvlText w:val="%1)"/>
      <w:lvlJc w:val="left"/>
      <w:pPr>
        <w:tabs>
          <w:tab w:val="left" w:pos="780"/>
        </w:tabs>
        <w:ind w:left="780" w:hanging="420"/>
      </w:pPr>
      <w:rPr>
        <w:rFonts w:hint="eastAsia"/>
        <w:b/>
        <w:i w:val="0"/>
      </w:rPr>
    </w:lvl>
    <w:lvl w:ilvl="1">
      <w:start w:val="20"/>
      <w:numFmt w:val="decimal"/>
      <w:lvlText w:val="%2．"/>
      <w:lvlJc w:val="left"/>
      <w:pPr>
        <w:tabs>
          <w:tab w:val="left" w:pos="720"/>
        </w:tabs>
        <w:ind w:left="720" w:hanging="720"/>
      </w:pPr>
      <w:rPr>
        <w:rFonts w:hint="default"/>
      </w:r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27">
    <w:nsid w:val="559208A6"/>
    <w:multiLevelType w:val="multilevel"/>
    <w:tmpl w:val="559208A6"/>
    <w:lvl w:ilvl="0">
      <w:start w:val="1"/>
      <w:numFmt w:val="decimal"/>
      <w:lvlText w:val="%1."/>
      <w:lvlJc w:val="left"/>
      <w:pPr>
        <w:tabs>
          <w:tab w:val="left" w:pos="420"/>
        </w:tabs>
        <w:ind w:left="420" w:hanging="420"/>
      </w:pPr>
      <w:rPr>
        <w:rFonts w:cs="Times New Roman" w:hint="eastAsia"/>
        <w:b w:val="0"/>
        <w:i w:val="0"/>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8">
    <w:nsid w:val="59054CE4"/>
    <w:multiLevelType w:val="multilevel"/>
    <w:tmpl w:val="59054CE4"/>
    <w:lvl w:ilvl="0">
      <w:start w:val="1"/>
      <w:numFmt w:val="decimal"/>
      <w:lvlText w:val="%1"/>
      <w:lvlJc w:val="left"/>
      <w:pPr>
        <w:tabs>
          <w:tab w:val="left" w:pos="360"/>
        </w:tabs>
        <w:ind w:left="360" w:hanging="360"/>
      </w:pPr>
      <w:rPr>
        <w:rFonts w:hint="default"/>
      </w:rPr>
    </w:lvl>
    <w:lvl w:ilvl="1">
      <w:start w:val="1"/>
      <w:numFmt w:val="decimal"/>
      <w:lvlText w:val="%1.%2"/>
      <w:lvlJc w:val="left"/>
      <w:pPr>
        <w:tabs>
          <w:tab w:val="left" w:pos="720"/>
        </w:tabs>
        <w:ind w:left="720" w:hanging="360"/>
      </w:pPr>
      <w:rPr>
        <w:rFonts w:hint="default"/>
        <w:color w:val="auto"/>
      </w:rPr>
    </w:lvl>
    <w:lvl w:ilvl="2">
      <w:start w:val="1"/>
      <w:numFmt w:val="decimal"/>
      <w:lvlText w:val="%1.%2.%3"/>
      <w:lvlJc w:val="left"/>
      <w:pPr>
        <w:tabs>
          <w:tab w:val="left" w:pos="1440"/>
        </w:tabs>
        <w:ind w:left="1440" w:hanging="720"/>
      </w:pPr>
      <w:rPr>
        <w:rFonts w:hint="default"/>
      </w:rPr>
    </w:lvl>
    <w:lvl w:ilvl="3">
      <w:start w:val="1"/>
      <w:numFmt w:val="decimal"/>
      <w:lvlText w:val="%1.%2.%3.%4"/>
      <w:lvlJc w:val="left"/>
      <w:pPr>
        <w:tabs>
          <w:tab w:val="left" w:pos="2160"/>
        </w:tabs>
        <w:ind w:left="2160" w:hanging="1080"/>
      </w:pPr>
      <w:rPr>
        <w:rFonts w:hint="default"/>
      </w:rPr>
    </w:lvl>
    <w:lvl w:ilvl="4">
      <w:start w:val="1"/>
      <w:numFmt w:val="decimal"/>
      <w:lvlText w:val="%1.%2.%3.%4.%5"/>
      <w:lvlJc w:val="left"/>
      <w:pPr>
        <w:tabs>
          <w:tab w:val="left" w:pos="2520"/>
        </w:tabs>
        <w:ind w:left="2520" w:hanging="1080"/>
      </w:pPr>
      <w:rPr>
        <w:rFonts w:hint="default"/>
      </w:rPr>
    </w:lvl>
    <w:lvl w:ilvl="5">
      <w:start w:val="1"/>
      <w:numFmt w:val="decimal"/>
      <w:lvlText w:val="%1.%2.%3.%4.%5.%6"/>
      <w:lvlJc w:val="left"/>
      <w:pPr>
        <w:tabs>
          <w:tab w:val="left" w:pos="3240"/>
        </w:tabs>
        <w:ind w:left="3240" w:hanging="1440"/>
      </w:pPr>
      <w:rPr>
        <w:rFonts w:hint="default"/>
      </w:rPr>
    </w:lvl>
    <w:lvl w:ilvl="6">
      <w:start w:val="1"/>
      <w:numFmt w:val="decimal"/>
      <w:lvlText w:val="%1.%2.%3.%4.%5.%6.%7"/>
      <w:lvlJc w:val="left"/>
      <w:pPr>
        <w:tabs>
          <w:tab w:val="left" w:pos="3960"/>
        </w:tabs>
        <w:ind w:left="3960" w:hanging="1800"/>
      </w:pPr>
      <w:rPr>
        <w:rFonts w:hint="default"/>
      </w:rPr>
    </w:lvl>
    <w:lvl w:ilvl="7">
      <w:start w:val="1"/>
      <w:numFmt w:val="decimal"/>
      <w:lvlText w:val="%1.%2.%3.%4.%5.%6.%7.%8"/>
      <w:lvlJc w:val="left"/>
      <w:pPr>
        <w:tabs>
          <w:tab w:val="left" w:pos="4320"/>
        </w:tabs>
        <w:ind w:left="4320" w:hanging="1800"/>
      </w:pPr>
      <w:rPr>
        <w:rFonts w:hint="default"/>
      </w:rPr>
    </w:lvl>
    <w:lvl w:ilvl="8">
      <w:start w:val="1"/>
      <w:numFmt w:val="decimal"/>
      <w:lvlText w:val="%1.%2.%3.%4.%5.%6.%7.%8.%9"/>
      <w:lvlJc w:val="left"/>
      <w:pPr>
        <w:tabs>
          <w:tab w:val="left" w:pos="5040"/>
        </w:tabs>
        <w:ind w:left="5040" w:hanging="2160"/>
      </w:pPr>
      <w:rPr>
        <w:rFonts w:hint="default"/>
      </w:rPr>
    </w:lvl>
  </w:abstractNum>
  <w:abstractNum w:abstractNumId="29">
    <w:nsid w:val="5CF30DA9"/>
    <w:multiLevelType w:val="multilevel"/>
    <w:tmpl w:val="5CF30DA9"/>
    <w:lvl w:ilvl="0">
      <w:start w:val="14"/>
      <w:numFmt w:val="decimal"/>
      <w:lvlText w:val="%1"/>
      <w:lvlJc w:val="left"/>
      <w:pPr>
        <w:tabs>
          <w:tab w:val="left" w:pos="735"/>
        </w:tabs>
        <w:ind w:left="735" w:hanging="735"/>
      </w:pPr>
      <w:rPr>
        <w:rFonts w:hint="default"/>
        <w:b/>
      </w:rPr>
    </w:lvl>
    <w:lvl w:ilvl="1">
      <w:start w:val="1"/>
      <w:numFmt w:val="decimal"/>
      <w:lvlText w:val="%1.%2"/>
      <w:lvlJc w:val="left"/>
      <w:pPr>
        <w:tabs>
          <w:tab w:val="left" w:pos="735"/>
        </w:tabs>
        <w:ind w:left="735" w:hanging="735"/>
      </w:pPr>
      <w:rPr>
        <w:rFonts w:hint="default"/>
        <w:b/>
      </w:rPr>
    </w:lvl>
    <w:lvl w:ilvl="2">
      <w:start w:val="1"/>
      <w:numFmt w:val="decimal"/>
      <w:lvlText w:val="%1.%2.%3"/>
      <w:lvlJc w:val="left"/>
      <w:pPr>
        <w:tabs>
          <w:tab w:val="left" w:pos="735"/>
        </w:tabs>
        <w:ind w:left="735" w:hanging="735"/>
      </w:pPr>
      <w:rPr>
        <w:rFonts w:hint="default"/>
        <w:b/>
      </w:rPr>
    </w:lvl>
    <w:lvl w:ilvl="3">
      <w:start w:val="1"/>
      <w:numFmt w:val="decimal"/>
      <w:lvlText w:val="%1.%2.%3.%4"/>
      <w:lvlJc w:val="left"/>
      <w:pPr>
        <w:tabs>
          <w:tab w:val="left" w:pos="1080"/>
        </w:tabs>
        <w:ind w:left="1080" w:hanging="1080"/>
      </w:pPr>
      <w:rPr>
        <w:rFonts w:hint="default"/>
        <w:b/>
      </w:rPr>
    </w:lvl>
    <w:lvl w:ilvl="4">
      <w:start w:val="1"/>
      <w:numFmt w:val="decimal"/>
      <w:lvlText w:val="%1.%2.%3.%4.%5"/>
      <w:lvlJc w:val="left"/>
      <w:pPr>
        <w:tabs>
          <w:tab w:val="left" w:pos="1080"/>
        </w:tabs>
        <w:ind w:left="1080" w:hanging="1080"/>
      </w:pPr>
      <w:rPr>
        <w:rFonts w:hint="default"/>
        <w:b/>
      </w:rPr>
    </w:lvl>
    <w:lvl w:ilvl="5">
      <w:start w:val="1"/>
      <w:numFmt w:val="decimal"/>
      <w:lvlText w:val="%1.%2.%3.%4.%5.%6"/>
      <w:lvlJc w:val="left"/>
      <w:pPr>
        <w:tabs>
          <w:tab w:val="left" w:pos="1440"/>
        </w:tabs>
        <w:ind w:left="1440" w:hanging="1440"/>
      </w:pPr>
      <w:rPr>
        <w:rFonts w:hint="default"/>
        <w:b/>
      </w:rPr>
    </w:lvl>
    <w:lvl w:ilvl="6">
      <w:start w:val="1"/>
      <w:numFmt w:val="decimal"/>
      <w:lvlText w:val="%1.%2.%3.%4.%5.%6.%7"/>
      <w:lvlJc w:val="left"/>
      <w:pPr>
        <w:tabs>
          <w:tab w:val="left" w:pos="1800"/>
        </w:tabs>
        <w:ind w:left="1800" w:hanging="1800"/>
      </w:pPr>
      <w:rPr>
        <w:rFonts w:hint="default"/>
        <w:b/>
      </w:rPr>
    </w:lvl>
    <w:lvl w:ilvl="7">
      <w:start w:val="1"/>
      <w:numFmt w:val="decimal"/>
      <w:lvlText w:val="%1.%2.%3.%4.%5.%6.%7.%8"/>
      <w:lvlJc w:val="left"/>
      <w:pPr>
        <w:tabs>
          <w:tab w:val="left" w:pos="1800"/>
        </w:tabs>
        <w:ind w:left="1800" w:hanging="1800"/>
      </w:pPr>
      <w:rPr>
        <w:rFonts w:hint="default"/>
        <w:b/>
      </w:rPr>
    </w:lvl>
    <w:lvl w:ilvl="8">
      <w:start w:val="1"/>
      <w:numFmt w:val="decimal"/>
      <w:lvlText w:val="%1.%2.%3.%4.%5.%6.%7.%8.%9"/>
      <w:lvlJc w:val="left"/>
      <w:pPr>
        <w:tabs>
          <w:tab w:val="left" w:pos="2160"/>
        </w:tabs>
        <w:ind w:left="2160" w:hanging="2160"/>
      </w:pPr>
      <w:rPr>
        <w:rFonts w:hint="default"/>
        <w:b/>
      </w:rPr>
    </w:lvl>
  </w:abstractNum>
  <w:abstractNum w:abstractNumId="30">
    <w:nsid w:val="603E7120"/>
    <w:multiLevelType w:val="singleLevel"/>
    <w:tmpl w:val="603E7120"/>
    <w:lvl w:ilvl="0">
      <w:start w:val="1"/>
      <w:numFmt w:val="lowerRoman"/>
      <w:lvlText w:val="%1)"/>
      <w:lvlJc w:val="left"/>
      <w:pPr>
        <w:tabs>
          <w:tab w:val="left" w:pos="840"/>
        </w:tabs>
        <w:ind w:left="840" w:hanging="408"/>
      </w:pPr>
      <w:rPr>
        <w:rFonts w:hint="default"/>
      </w:rPr>
    </w:lvl>
  </w:abstractNum>
  <w:abstractNum w:abstractNumId="31">
    <w:nsid w:val="62005F02"/>
    <w:multiLevelType w:val="multilevel"/>
    <w:tmpl w:val="62005F02"/>
    <w:lvl w:ilvl="0">
      <w:start w:val="1"/>
      <w:numFmt w:val="decimal"/>
      <w:pStyle w:val="Levela"/>
      <w:lvlText w:val="%1."/>
      <w:lvlJc w:val="left"/>
      <w:pPr>
        <w:tabs>
          <w:tab w:val="left" w:pos="720"/>
        </w:tabs>
        <w:ind w:left="720" w:hanging="720"/>
      </w:pPr>
      <w:rPr>
        <w:rFonts w:ascii="Palatino" w:hAnsi="Palatino" w:hint="default"/>
        <w:b w:val="0"/>
        <w:i w:val="0"/>
        <w:sz w:val="22"/>
      </w:rPr>
    </w:lvl>
    <w:lvl w:ilvl="1">
      <w:start w:val="1"/>
      <w:numFmt w:val="decimal"/>
      <w:pStyle w:val="Levelafo0"/>
      <w:lvlText w:val="%1.%2"/>
      <w:lvlJc w:val="left"/>
      <w:pPr>
        <w:tabs>
          <w:tab w:val="left" w:pos="720"/>
        </w:tabs>
        <w:ind w:left="720" w:hanging="706"/>
      </w:pPr>
      <w:rPr>
        <w:rFonts w:ascii="Palatino" w:hAnsi="Palatino" w:hint="default"/>
        <w:b w:val="0"/>
        <w:i w:val="0"/>
        <w:sz w:val="22"/>
      </w:rPr>
    </w:lvl>
    <w:lvl w:ilvl="2">
      <w:start w:val="1"/>
      <w:numFmt w:val="lowerLetter"/>
      <w:pStyle w:val="Leveli"/>
      <w:lvlText w:val="(%3)"/>
      <w:lvlJc w:val="left"/>
      <w:pPr>
        <w:tabs>
          <w:tab w:val="left" w:pos="1440"/>
        </w:tabs>
        <w:ind w:left="1440" w:hanging="720"/>
      </w:pPr>
      <w:rPr>
        <w:rFonts w:ascii="Palatino" w:hAnsi="Palatino" w:hint="default"/>
        <w:b w:val="0"/>
        <w:i w:val="0"/>
        <w:sz w:val="22"/>
      </w:rPr>
    </w:lvl>
    <w:lvl w:ilvl="3">
      <w:start w:val="1"/>
      <w:numFmt w:val="lowerRoman"/>
      <w:pStyle w:val="Levelifo"/>
      <w:lvlText w:val="(%4)"/>
      <w:lvlJc w:val="left"/>
      <w:pPr>
        <w:tabs>
          <w:tab w:val="left" w:pos="2160"/>
        </w:tabs>
        <w:ind w:left="2160" w:hanging="720"/>
      </w:pPr>
      <w:rPr>
        <w:rFonts w:ascii="Palatino" w:hAnsi="Palatino" w:hint="default"/>
        <w:b w:val="0"/>
        <w:i w:val="0"/>
        <w:sz w:val="22"/>
      </w:rPr>
    </w:lvl>
    <w:lvl w:ilvl="4">
      <w:start w:val="1"/>
      <w:numFmt w:val="upperLetter"/>
      <w:pStyle w:val="LevelA0"/>
      <w:lvlText w:val="(%5)"/>
      <w:lvlJc w:val="left"/>
      <w:pPr>
        <w:tabs>
          <w:tab w:val="left" w:pos="2880"/>
        </w:tabs>
        <w:ind w:left="2880" w:hanging="720"/>
      </w:pPr>
      <w:rPr>
        <w:rFonts w:ascii="Palatino" w:hAnsi="Palatino" w:hint="default"/>
        <w:b w:val="0"/>
        <w:i w:val="0"/>
        <w:sz w:val="22"/>
      </w:rPr>
    </w:lvl>
    <w:lvl w:ilvl="5">
      <w:start w:val="1"/>
      <w:numFmt w:val="upperRoman"/>
      <w:lvlText w:val="(%6)"/>
      <w:lvlJc w:val="left"/>
      <w:pPr>
        <w:tabs>
          <w:tab w:val="left" w:pos="3600"/>
        </w:tabs>
        <w:ind w:left="3600" w:hanging="720"/>
      </w:pPr>
      <w:rPr>
        <w:rFonts w:ascii="Palatino" w:hAnsi="Palatino" w:hint="default"/>
        <w:b w:val="0"/>
        <w:i w:val="0"/>
        <w:sz w:val="22"/>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2">
    <w:nsid w:val="67E7440A"/>
    <w:multiLevelType w:val="multilevel"/>
    <w:tmpl w:val="67E7440A"/>
    <w:lvl w:ilvl="0">
      <w:start w:val="1"/>
      <w:numFmt w:val="decimal"/>
      <w:lvlText w:val="%1."/>
      <w:lvlJc w:val="left"/>
      <w:pPr>
        <w:tabs>
          <w:tab w:val="left" w:pos="840"/>
        </w:tabs>
        <w:ind w:left="840" w:hanging="420"/>
      </w:pPr>
      <w:rPr>
        <w:rFonts w:hint="default"/>
      </w:rPr>
    </w:lvl>
    <w:lvl w:ilvl="1">
      <w:start w:val="1"/>
      <w:numFmt w:val="lowerLetter"/>
      <w:lvlText w:val="%2)"/>
      <w:lvlJc w:val="left"/>
      <w:pPr>
        <w:tabs>
          <w:tab w:val="left" w:pos="216"/>
        </w:tabs>
        <w:ind w:left="216" w:hanging="420"/>
      </w:pPr>
    </w:lvl>
    <w:lvl w:ilvl="2">
      <w:start w:val="1"/>
      <w:numFmt w:val="lowerRoman"/>
      <w:lvlText w:val="%3."/>
      <w:lvlJc w:val="right"/>
      <w:pPr>
        <w:tabs>
          <w:tab w:val="left" w:pos="636"/>
        </w:tabs>
        <w:ind w:left="636" w:hanging="420"/>
      </w:pPr>
    </w:lvl>
    <w:lvl w:ilvl="3">
      <w:start w:val="1"/>
      <w:numFmt w:val="decimal"/>
      <w:lvlText w:val="%4."/>
      <w:lvlJc w:val="left"/>
      <w:pPr>
        <w:tabs>
          <w:tab w:val="left" w:pos="1056"/>
        </w:tabs>
        <w:ind w:left="1056" w:hanging="420"/>
      </w:pPr>
    </w:lvl>
    <w:lvl w:ilvl="4">
      <w:start w:val="1"/>
      <w:numFmt w:val="lowerLetter"/>
      <w:lvlText w:val="%5)"/>
      <w:lvlJc w:val="left"/>
      <w:pPr>
        <w:tabs>
          <w:tab w:val="left" w:pos="1476"/>
        </w:tabs>
        <w:ind w:left="1476" w:hanging="420"/>
      </w:pPr>
    </w:lvl>
    <w:lvl w:ilvl="5">
      <w:start w:val="1"/>
      <w:numFmt w:val="lowerRoman"/>
      <w:lvlText w:val="%6."/>
      <w:lvlJc w:val="right"/>
      <w:pPr>
        <w:tabs>
          <w:tab w:val="left" w:pos="1896"/>
        </w:tabs>
        <w:ind w:left="1896" w:hanging="420"/>
      </w:pPr>
    </w:lvl>
    <w:lvl w:ilvl="6">
      <w:start w:val="1"/>
      <w:numFmt w:val="decimal"/>
      <w:lvlText w:val="%7."/>
      <w:lvlJc w:val="left"/>
      <w:pPr>
        <w:tabs>
          <w:tab w:val="left" w:pos="2316"/>
        </w:tabs>
        <w:ind w:left="2316" w:hanging="420"/>
      </w:pPr>
    </w:lvl>
    <w:lvl w:ilvl="7">
      <w:start w:val="1"/>
      <w:numFmt w:val="lowerLetter"/>
      <w:lvlText w:val="%8)"/>
      <w:lvlJc w:val="left"/>
      <w:pPr>
        <w:tabs>
          <w:tab w:val="left" w:pos="2736"/>
        </w:tabs>
        <w:ind w:left="2736" w:hanging="420"/>
      </w:pPr>
    </w:lvl>
    <w:lvl w:ilvl="8">
      <w:start w:val="1"/>
      <w:numFmt w:val="lowerRoman"/>
      <w:lvlText w:val="%9."/>
      <w:lvlJc w:val="right"/>
      <w:pPr>
        <w:tabs>
          <w:tab w:val="left" w:pos="3156"/>
        </w:tabs>
        <w:ind w:left="3156" w:hanging="420"/>
      </w:pPr>
    </w:lvl>
  </w:abstractNum>
  <w:abstractNum w:abstractNumId="33">
    <w:nsid w:val="73A8496B"/>
    <w:multiLevelType w:val="singleLevel"/>
    <w:tmpl w:val="73A8496B"/>
    <w:lvl w:ilvl="0">
      <w:start w:val="1"/>
      <w:numFmt w:val="bullet"/>
      <w:lvlText w:val=""/>
      <w:lvlJc w:val="left"/>
      <w:pPr>
        <w:tabs>
          <w:tab w:val="left" w:pos="425"/>
        </w:tabs>
        <w:ind w:left="425" w:hanging="425"/>
      </w:pPr>
      <w:rPr>
        <w:rFonts w:ascii="Wingdings" w:hAnsi="Wingdings" w:hint="default"/>
      </w:rPr>
    </w:lvl>
  </w:abstractNum>
  <w:abstractNum w:abstractNumId="34">
    <w:nsid w:val="742E4C51"/>
    <w:multiLevelType w:val="multilevel"/>
    <w:tmpl w:val="742E4C51"/>
    <w:lvl w:ilvl="0">
      <w:start w:val="1"/>
      <w:numFmt w:val="decimal"/>
      <w:lvlText w:val="%1."/>
      <w:lvlJc w:val="left"/>
      <w:pPr>
        <w:tabs>
          <w:tab w:val="left" w:pos="420"/>
        </w:tabs>
        <w:ind w:left="420" w:hanging="420"/>
      </w:pPr>
    </w:lvl>
    <w:lvl w:ilvl="1">
      <w:numFmt w:val="none"/>
      <w:lvlText w:val=""/>
      <w:lvlJc w:val="left"/>
      <w:pPr>
        <w:tabs>
          <w:tab w:val="left" w:pos="360"/>
        </w:tabs>
      </w:pPr>
    </w:lvl>
    <w:lvl w:ilvl="2">
      <w:numFmt w:val="none"/>
      <w:lvlText w:val=""/>
      <w:lvlJc w:val="left"/>
      <w:pPr>
        <w:tabs>
          <w:tab w:val="left" w:pos="360"/>
        </w:tabs>
      </w:pPr>
    </w:lvl>
    <w:lvl w:ilvl="3">
      <w:numFmt w:val="none"/>
      <w:lvlText w:val=""/>
      <w:lvlJc w:val="left"/>
      <w:pPr>
        <w:tabs>
          <w:tab w:val="left" w:pos="360"/>
        </w:tabs>
      </w:pPr>
    </w:lvl>
    <w:lvl w:ilvl="4">
      <w:numFmt w:val="none"/>
      <w:lvlText w:val=""/>
      <w:lvlJc w:val="left"/>
      <w:pPr>
        <w:tabs>
          <w:tab w:val="left" w:pos="360"/>
        </w:tabs>
      </w:pPr>
    </w:lvl>
    <w:lvl w:ilvl="5">
      <w:numFmt w:val="none"/>
      <w:lvlText w:val=""/>
      <w:lvlJc w:val="left"/>
      <w:pPr>
        <w:tabs>
          <w:tab w:val="left" w:pos="360"/>
        </w:tabs>
      </w:pPr>
    </w:lvl>
    <w:lvl w:ilvl="6">
      <w:numFmt w:val="none"/>
      <w:lvlText w:val=""/>
      <w:lvlJc w:val="left"/>
      <w:pPr>
        <w:tabs>
          <w:tab w:val="left" w:pos="360"/>
        </w:tabs>
      </w:pPr>
    </w:lvl>
    <w:lvl w:ilvl="7">
      <w:numFmt w:val="none"/>
      <w:lvlText w:val=""/>
      <w:lvlJc w:val="left"/>
      <w:pPr>
        <w:tabs>
          <w:tab w:val="left" w:pos="360"/>
        </w:tabs>
      </w:pPr>
    </w:lvl>
    <w:lvl w:ilvl="8">
      <w:numFmt w:val="none"/>
      <w:lvlText w:val=""/>
      <w:lvlJc w:val="left"/>
      <w:pPr>
        <w:tabs>
          <w:tab w:val="left" w:pos="360"/>
        </w:tabs>
      </w:pPr>
    </w:lvl>
  </w:abstractNum>
  <w:abstractNum w:abstractNumId="35">
    <w:nsid w:val="74AD6238"/>
    <w:multiLevelType w:val="multilevel"/>
    <w:tmpl w:val="74AD6238"/>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36">
    <w:nsid w:val="759A5AF4"/>
    <w:multiLevelType w:val="multilevel"/>
    <w:tmpl w:val="759A5AF4"/>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7">
    <w:nsid w:val="761544F7"/>
    <w:multiLevelType w:val="multilevel"/>
    <w:tmpl w:val="761544F7"/>
    <w:lvl w:ilvl="0">
      <w:start w:val="1"/>
      <w:numFmt w:val="decimal"/>
      <w:lvlText w:val="%1."/>
      <w:lvlJc w:val="left"/>
      <w:pPr>
        <w:tabs>
          <w:tab w:val="left" w:pos="720"/>
        </w:tabs>
        <w:ind w:left="720" w:hanging="720"/>
      </w:pPr>
    </w:lvl>
    <w:lvl w:ilvl="1">
      <w:start w:val="1"/>
      <w:numFmt w:val="decimal"/>
      <w:lvlText w:val="%1.%2"/>
      <w:lvlJc w:val="left"/>
      <w:pPr>
        <w:tabs>
          <w:tab w:val="left" w:pos="720"/>
        </w:tabs>
        <w:ind w:left="720" w:hanging="720"/>
      </w:pPr>
    </w:lvl>
    <w:lvl w:ilvl="2">
      <w:start w:val="1"/>
      <w:numFmt w:val="lowerLetter"/>
      <w:pStyle w:val="AOHead1"/>
      <w:lvlText w:val="(%3)"/>
      <w:lvlJc w:val="left"/>
      <w:pPr>
        <w:tabs>
          <w:tab w:val="left" w:pos="720"/>
        </w:tabs>
        <w:ind w:left="720" w:hanging="720"/>
      </w:pPr>
    </w:lvl>
    <w:lvl w:ilvl="3">
      <w:start w:val="1"/>
      <w:numFmt w:val="lowerLetter"/>
      <w:lvlText w:val="(%4)"/>
      <w:lvlJc w:val="left"/>
      <w:pPr>
        <w:tabs>
          <w:tab w:val="left" w:pos="1440"/>
        </w:tabs>
        <w:ind w:left="1440" w:hanging="720"/>
      </w:pPr>
    </w:lvl>
    <w:lvl w:ilvl="4">
      <w:start w:val="1"/>
      <w:numFmt w:val="lowerRoman"/>
      <w:lvlText w:val="(%5)"/>
      <w:lvlJc w:val="left"/>
      <w:pPr>
        <w:tabs>
          <w:tab w:val="left" w:pos="1440"/>
        </w:tabs>
        <w:ind w:left="1440" w:hanging="720"/>
      </w:pPr>
    </w:lvl>
    <w:lvl w:ilvl="5">
      <w:start w:val="1"/>
      <w:numFmt w:val="lowerRoman"/>
      <w:lvlText w:val="(%6)"/>
      <w:lvlJc w:val="left"/>
      <w:pPr>
        <w:tabs>
          <w:tab w:val="left" w:pos="2160"/>
        </w:tabs>
        <w:ind w:left="2160" w:hanging="720"/>
      </w:pPr>
    </w:lvl>
    <w:lvl w:ilvl="6">
      <w:start w:val="1"/>
      <w:numFmt w:val="upperLetter"/>
      <w:lvlText w:val="(%7)"/>
      <w:lvlJc w:val="left"/>
      <w:pPr>
        <w:tabs>
          <w:tab w:val="left" w:pos="2160"/>
        </w:tabs>
        <w:ind w:left="2160" w:hanging="720"/>
      </w:pPr>
    </w:lvl>
    <w:lvl w:ilvl="7">
      <w:start w:val="1"/>
      <w:numFmt w:val="upperLetter"/>
      <w:lvlText w:val="(%8)"/>
      <w:lvlJc w:val="left"/>
      <w:pPr>
        <w:tabs>
          <w:tab w:val="left" w:pos="2880"/>
        </w:tabs>
        <w:ind w:left="2880" w:hanging="720"/>
      </w:pPr>
    </w:lvl>
    <w:lvl w:ilvl="8">
      <w:start w:val="1"/>
      <w:numFmt w:val="upperRoman"/>
      <w:lvlText w:val="%9."/>
      <w:lvlJc w:val="left"/>
      <w:pPr>
        <w:tabs>
          <w:tab w:val="left" w:pos="3600"/>
        </w:tabs>
        <w:ind w:left="3600" w:hanging="720"/>
      </w:pPr>
    </w:lvl>
  </w:abstractNum>
  <w:abstractNum w:abstractNumId="38">
    <w:nsid w:val="77554BA4"/>
    <w:multiLevelType w:val="multilevel"/>
    <w:tmpl w:val="77554BA4"/>
    <w:lvl w:ilvl="0">
      <w:start w:val="1"/>
      <w:numFmt w:val="decimal"/>
      <w:lvlText w:val="%1."/>
      <w:lvlJc w:val="left"/>
      <w:pPr>
        <w:tabs>
          <w:tab w:val="left" w:pos="420"/>
        </w:tabs>
        <w:ind w:left="420" w:hanging="420"/>
      </w:pPr>
      <w:rPr>
        <w:rFonts w:cs="Times New Roman" w:hint="eastAsia"/>
        <w:b w:val="0"/>
        <w:i w:val="0"/>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39">
    <w:nsid w:val="7B194313"/>
    <w:multiLevelType w:val="multilevel"/>
    <w:tmpl w:val="7B194313"/>
    <w:lvl w:ilvl="0">
      <w:start w:val="1"/>
      <w:numFmt w:val="decimal"/>
      <w:lvlText w:val="%1)"/>
      <w:lvlJc w:val="left"/>
      <w:pPr>
        <w:tabs>
          <w:tab w:val="left" w:pos="420"/>
        </w:tabs>
        <w:ind w:left="420" w:hanging="420"/>
      </w:pPr>
      <w:rPr>
        <w:rFonts w:hint="eastAsia"/>
        <w:b/>
        <w:i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0">
    <w:nsid w:val="7C6E62BF"/>
    <w:multiLevelType w:val="multilevel"/>
    <w:tmpl w:val="7C6E62BF"/>
    <w:lvl w:ilvl="0">
      <w:start w:val="1"/>
      <w:numFmt w:val="bullet"/>
      <w:lvlText w:val=""/>
      <w:lvlJc w:val="left"/>
      <w:pPr>
        <w:tabs>
          <w:tab w:val="left" w:pos="874"/>
        </w:tabs>
        <w:ind w:left="874"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num w:numId="1">
    <w:abstractNumId w:val="19"/>
  </w:num>
  <w:num w:numId="2">
    <w:abstractNumId w:val="7"/>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31"/>
  </w:num>
  <w:num w:numId="6">
    <w:abstractNumId w:val="14"/>
  </w:num>
  <w:num w:numId="7">
    <w:abstractNumId w:val="6"/>
  </w:num>
  <w:num w:numId="8">
    <w:abstractNumId w:val="24"/>
  </w:num>
  <w:num w:numId="9">
    <w:abstractNumId w:val="13"/>
  </w:num>
  <w:num w:numId="10">
    <w:abstractNumId w:val="1"/>
  </w:num>
  <w:num w:numId="11">
    <w:abstractNumId w:val="38"/>
  </w:num>
  <w:num w:numId="12">
    <w:abstractNumId w:val="9"/>
  </w:num>
  <w:num w:numId="13">
    <w:abstractNumId w:val="35"/>
  </w:num>
  <w:num w:numId="14">
    <w:abstractNumId w:val="17"/>
  </w:num>
  <w:num w:numId="15">
    <w:abstractNumId w:val="27"/>
  </w:num>
  <w:num w:numId="16">
    <w:abstractNumId w:val="10"/>
  </w:num>
  <w:num w:numId="17">
    <w:abstractNumId w:val="34"/>
  </w:num>
  <w:num w:numId="18">
    <w:abstractNumId w:val="36"/>
  </w:num>
  <w:num w:numId="19">
    <w:abstractNumId w:val="33"/>
  </w:num>
  <w:num w:numId="20">
    <w:abstractNumId w:val="18"/>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8"/>
  </w:num>
  <w:num w:numId="24">
    <w:abstractNumId w:val="15"/>
  </w:num>
  <w:num w:numId="25">
    <w:abstractNumId w:val="22"/>
  </w:num>
  <w:num w:numId="26">
    <w:abstractNumId w:val="3"/>
  </w:num>
  <w:num w:numId="27">
    <w:abstractNumId w:val="39"/>
  </w:num>
  <w:num w:numId="28">
    <w:abstractNumId w:val="4"/>
  </w:num>
  <w:num w:numId="29">
    <w:abstractNumId w:val="12"/>
  </w:num>
  <w:num w:numId="30">
    <w:abstractNumId w:val="26"/>
  </w:num>
  <w:num w:numId="31">
    <w:abstractNumId w:val="29"/>
  </w:num>
  <w:num w:numId="32">
    <w:abstractNumId w:val="16"/>
  </w:num>
  <w:num w:numId="33">
    <w:abstractNumId w:val="40"/>
  </w:num>
  <w:num w:numId="34">
    <w:abstractNumId w:val="32"/>
  </w:num>
  <w:num w:numId="35">
    <w:abstractNumId w:val="11"/>
  </w:num>
  <w:num w:numId="36">
    <w:abstractNumId w:val="28"/>
  </w:num>
  <w:num w:numId="37">
    <w:abstractNumId w:val="21"/>
  </w:num>
  <w:num w:numId="38">
    <w:abstractNumId w:val="20"/>
  </w:num>
  <w:num w:numId="39">
    <w:abstractNumId w:val="0"/>
  </w:num>
  <w:num w:numId="40">
    <w:abstractNumId w:val="5"/>
  </w:num>
  <w:num w:numId="41">
    <w:abstractNumId w:val="30"/>
  </w:num>
  <w:num w:numId="42">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hideGrammaticalError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2290"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46984"/>
    <w:rsid w:val="00000C2C"/>
    <w:rsid w:val="00003EEC"/>
    <w:rsid w:val="00005434"/>
    <w:rsid w:val="00005FC4"/>
    <w:rsid w:val="000074FA"/>
    <w:rsid w:val="00016D8E"/>
    <w:rsid w:val="00017E5C"/>
    <w:rsid w:val="000205F5"/>
    <w:rsid w:val="000221A9"/>
    <w:rsid w:val="000248B7"/>
    <w:rsid w:val="00024DC6"/>
    <w:rsid w:val="000265F9"/>
    <w:rsid w:val="000322B2"/>
    <w:rsid w:val="00037B82"/>
    <w:rsid w:val="000412B4"/>
    <w:rsid w:val="00042C60"/>
    <w:rsid w:val="00042CC7"/>
    <w:rsid w:val="00045038"/>
    <w:rsid w:val="00045A5F"/>
    <w:rsid w:val="00050A4E"/>
    <w:rsid w:val="00051B65"/>
    <w:rsid w:val="000529F6"/>
    <w:rsid w:val="00052A4A"/>
    <w:rsid w:val="00054BC8"/>
    <w:rsid w:val="00055244"/>
    <w:rsid w:val="000601A2"/>
    <w:rsid w:val="000636A3"/>
    <w:rsid w:val="00065130"/>
    <w:rsid w:val="00070216"/>
    <w:rsid w:val="00073FF7"/>
    <w:rsid w:val="0007474A"/>
    <w:rsid w:val="00074AE2"/>
    <w:rsid w:val="000764C2"/>
    <w:rsid w:val="000776DE"/>
    <w:rsid w:val="00085ADC"/>
    <w:rsid w:val="00090D75"/>
    <w:rsid w:val="0009156F"/>
    <w:rsid w:val="000941F4"/>
    <w:rsid w:val="000946D3"/>
    <w:rsid w:val="00095A31"/>
    <w:rsid w:val="00095EF2"/>
    <w:rsid w:val="00095FED"/>
    <w:rsid w:val="0009668F"/>
    <w:rsid w:val="000A1348"/>
    <w:rsid w:val="000A3760"/>
    <w:rsid w:val="000A40AE"/>
    <w:rsid w:val="000A42E2"/>
    <w:rsid w:val="000A602A"/>
    <w:rsid w:val="000A6C71"/>
    <w:rsid w:val="000B098A"/>
    <w:rsid w:val="000B1BB0"/>
    <w:rsid w:val="000B22F9"/>
    <w:rsid w:val="000B4A79"/>
    <w:rsid w:val="000B4E85"/>
    <w:rsid w:val="000C23A1"/>
    <w:rsid w:val="000C2EA8"/>
    <w:rsid w:val="000C5777"/>
    <w:rsid w:val="000C5BD9"/>
    <w:rsid w:val="000C5DC1"/>
    <w:rsid w:val="000C68E3"/>
    <w:rsid w:val="000C7864"/>
    <w:rsid w:val="000D15E5"/>
    <w:rsid w:val="000D18F6"/>
    <w:rsid w:val="000D2EE8"/>
    <w:rsid w:val="000D3F2E"/>
    <w:rsid w:val="000D4FF7"/>
    <w:rsid w:val="000D7C7F"/>
    <w:rsid w:val="000E03F2"/>
    <w:rsid w:val="000E268E"/>
    <w:rsid w:val="000E2C07"/>
    <w:rsid w:val="000E3AEE"/>
    <w:rsid w:val="000E5167"/>
    <w:rsid w:val="000E5A98"/>
    <w:rsid w:val="000E5C14"/>
    <w:rsid w:val="000F2145"/>
    <w:rsid w:val="000F26BE"/>
    <w:rsid w:val="000F4120"/>
    <w:rsid w:val="000F5CBC"/>
    <w:rsid w:val="000F6ED9"/>
    <w:rsid w:val="00101576"/>
    <w:rsid w:val="00103EE3"/>
    <w:rsid w:val="00111217"/>
    <w:rsid w:val="00111A06"/>
    <w:rsid w:val="00112730"/>
    <w:rsid w:val="00112980"/>
    <w:rsid w:val="00113AD0"/>
    <w:rsid w:val="00113F5F"/>
    <w:rsid w:val="00120681"/>
    <w:rsid w:val="00120994"/>
    <w:rsid w:val="001225E0"/>
    <w:rsid w:val="00123453"/>
    <w:rsid w:val="001262F0"/>
    <w:rsid w:val="001269BE"/>
    <w:rsid w:val="00126A8A"/>
    <w:rsid w:val="00131CE8"/>
    <w:rsid w:val="001367BB"/>
    <w:rsid w:val="00137EE0"/>
    <w:rsid w:val="001418AA"/>
    <w:rsid w:val="001435E0"/>
    <w:rsid w:val="00143920"/>
    <w:rsid w:val="00144973"/>
    <w:rsid w:val="00145699"/>
    <w:rsid w:val="00146F33"/>
    <w:rsid w:val="00147990"/>
    <w:rsid w:val="00150887"/>
    <w:rsid w:val="00150EA9"/>
    <w:rsid w:val="001513AB"/>
    <w:rsid w:val="00151B92"/>
    <w:rsid w:val="0015318C"/>
    <w:rsid w:val="00153595"/>
    <w:rsid w:val="001535A2"/>
    <w:rsid w:val="00154C49"/>
    <w:rsid w:val="00156C9A"/>
    <w:rsid w:val="00160B84"/>
    <w:rsid w:val="00161F41"/>
    <w:rsid w:val="001634D4"/>
    <w:rsid w:val="00163C3F"/>
    <w:rsid w:val="00166B90"/>
    <w:rsid w:val="00167280"/>
    <w:rsid w:val="00167DDE"/>
    <w:rsid w:val="00170F41"/>
    <w:rsid w:val="0017776D"/>
    <w:rsid w:val="0018308E"/>
    <w:rsid w:val="001848F1"/>
    <w:rsid w:val="00191860"/>
    <w:rsid w:val="00193776"/>
    <w:rsid w:val="00195E30"/>
    <w:rsid w:val="001968AE"/>
    <w:rsid w:val="00196BB1"/>
    <w:rsid w:val="001977F2"/>
    <w:rsid w:val="001B1368"/>
    <w:rsid w:val="001B6C52"/>
    <w:rsid w:val="001B75A5"/>
    <w:rsid w:val="001B75F1"/>
    <w:rsid w:val="001C06BE"/>
    <w:rsid w:val="001C1954"/>
    <w:rsid w:val="001C1DAF"/>
    <w:rsid w:val="001C37B7"/>
    <w:rsid w:val="001C4A1A"/>
    <w:rsid w:val="001D1AB7"/>
    <w:rsid w:val="001D2657"/>
    <w:rsid w:val="001D2ABD"/>
    <w:rsid w:val="001D5BEF"/>
    <w:rsid w:val="001E6E95"/>
    <w:rsid w:val="001F5154"/>
    <w:rsid w:val="001F6E34"/>
    <w:rsid w:val="00201D3B"/>
    <w:rsid w:val="002062CF"/>
    <w:rsid w:val="00207560"/>
    <w:rsid w:val="00207615"/>
    <w:rsid w:val="0021028A"/>
    <w:rsid w:val="002104A0"/>
    <w:rsid w:val="002107AA"/>
    <w:rsid w:val="00210FB6"/>
    <w:rsid w:val="00213B14"/>
    <w:rsid w:val="002149FC"/>
    <w:rsid w:val="002152BC"/>
    <w:rsid w:val="002161D6"/>
    <w:rsid w:val="00217C08"/>
    <w:rsid w:val="002204A5"/>
    <w:rsid w:val="00220F4B"/>
    <w:rsid w:val="00222B82"/>
    <w:rsid w:val="00223E08"/>
    <w:rsid w:val="00224234"/>
    <w:rsid w:val="00224B38"/>
    <w:rsid w:val="002278DB"/>
    <w:rsid w:val="00230E25"/>
    <w:rsid w:val="00232183"/>
    <w:rsid w:val="002325CA"/>
    <w:rsid w:val="0023312D"/>
    <w:rsid w:val="00234E53"/>
    <w:rsid w:val="00240E7E"/>
    <w:rsid w:val="00240FA8"/>
    <w:rsid w:val="00242CB3"/>
    <w:rsid w:val="002467D7"/>
    <w:rsid w:val="002515D1"/>
    <w:rsid w:val="00257675"/>
    <w:rsid w:val="00261852"/>
    <w:rsid w:val="00262624"/>
    <w:rsid w:val="0026342B"/>
    <w:rsid w:val="0026536A"/>
    <w:rsid w:val="002668D4"/>
    <w:rsid w:val="0026692F"/>
    <w:rsid w:val="00270EB6"/>
    <w:rsid w:val="0027592A"/>
    <w:rsid w:val="00275C1E"/>
    <w:rsid w:val="0027657F"/>
    <w:rsid w:val="00277114"/>
    <w:rsid w:val="002774BD"/>
    <w:rsid w:val="00280BA1"/>
    <w:rsid w:val="00282B19"/>
    <w:rsid w:val="00282B76"/>
    <w:rsid w:val="00282B78"/>
    <w:rsid w:val="00284483"/>
    <w:rsid w:val="00284E77"/>
    <w:rsid w:val="00286254"/>
    <w:rsid w:val="00290AFC"/>
    <w:rsid w:val="002910F0"/>
    <w:rsid w:val="002914AE"/>
    <w:rsid w:val="002919A1"/>
    <w:rsid w:val="00291C0A"/>
    <w:rsid w:val="00295B1D"/>
    <w:rsid w:val="00296F76"/>
    <w:rsid w:val="00297238"/>
    <w:rsid w:val="002A1B5F"/>
    <w:rsid w:val="002A1EDE"/>
    <w:rsid w:val="002A28D9"/>
    <w:rsid w:val="002A2A2F"/>
    <w:rsid w:val="002B41CC"/>
    <w:rsid w:val="002B4CEB"/>
    <w:rsid w:val="002B4EFE"/>
    <w:rsid w:val="002B4F29"/>
    <w:rsid w:val="002B62A8"/>
    <w:rsid w:val="002B7918"/>
    <w:rsid w:val="002B7F27"/>
    <w:rsid w:val="002B7F56"/>
    <w:rsid w:val="002C2EDC"/>
    <w:rsid w:val="002C3F78"/>
    <w:rsid w:val="002D1493"/>
    <w:rsid w:val="002D2780"/>
    <w:rsid w:val="002D297F"/>
    <w:rsid w:val="002D3168"/>
    <w:rsid w:val="002D4D30"/>
    <w:rsid w:val="002E45C9"/>
    <w:rsid w:val="002E575D"/>
    <w:rsid w:val="002E63BF"/>
    <w:rsid w:val="002F019D"/>
    <w:rsid w:val="002F35CC"/>
    <w:rsid w:val="002F39F1"/>
    <w:rsid w:val="002F3B65"/>
    <w:rsid w:val="002F3CBA"/>
    <w:rsid w:val="002F3E25"/>
    <w:rsid w:val="002F4B89"/>
    <w:rsid w:val="002F782B"/>
    <w:rsid w:val="002F7961"/>
    <w:rsid w:val="00300C44"/>
    <w:rsid w:val="00301BAB"/>
    <w:rsid w:val="00302C4B"/>
    <w:rsid w:val="0030347B"/>
    <w:rsid w:val="003045F0"/>
    <w:rsid w:val="0030539E"/>
    <w:rsid w:val="0030669B"/>
    <w:rsid w:val="003128AE"/>
    <w:rsid w:val="00313254"/>
    <w:rsid w:val="00313716"/>
    <w:rsid w:val="003149B3"/>
    <w:rsid w:val="00314C13"/>
    <w:rsid w:val="003204F7"/>
    <w:rsid w:val="00322F67"/>
    <w:rsid w:val="003232E6"/>
    <w:rsid w:val="003269E4"/>
    <w:rsid w:val="00326A26"/>
    <w:rsid w:val="00326E2E"/>
    <w:rsid w:val="003329C8"/>
    <w:rsid w:val="0033316D"/>
    <w:rsid w:val="003340ED"/>
    <w:rsid w:val="00336765"/>
    <w:rsid w:val="00336F97"/>
    <w:rsid w:val="00343231"/>
    <w:rsid w:val="00344058"/>
    <w:rsid w:val="003443EA"/>
    <w:rsid w:val="003470A2"/>
    <w:rsid w:val="00351602"/>
    <w:rsid w:val="00351859"/>
    <w:rsid w:val="00353213"/>
    <w:rsid w:val="003552F6"/>
    <w:rsid w:val="0035572F"/>
    <w:rsid w:val="003603C6"/>
    <w:rsid w:val="00360BB3"/>
    <w:rsid w:val="00362114"/>
    <w:rsid w:val="003634D7"/>
    <w:rsid w:val="00364584"/>
    <w:rsid w:val="0036597A"/>
    <w:rsid w:val="0036656C"/>
    <w:rsid w:val="003667D2"/>
    <w:rsid w:val="0036742E"/>
    <w:rsid w:val="0036760F"/>
    <w:rsid w:val="003724DC"/>
    <w:rsid w:val="00372B7B"/>
    <w:rsid w:val="00373F6B"/>
    <w:rsid w:val="003758DE"/>
    <w:rsid w:val="003760AA"/>
    <w:rsid w:val="00380DFA"/>
    <w:rsid w:val="003816A5"/>
    <w:rsid w:val="0038428F"/>
    <w:rsid w:val="00385D12"/>
    <w:rsid w:val="00386198"/>
    <w:rsid w:val="00386DD6"/>
    <w:rsid w:val="00387512"/>
    <w:rsid w:val="00387521"/>
    <w:rsid w:val="003876EE"/>
    <w:rsid w:val="003A09EB"/>
    <w:rsid w:val="003A16CF"/>
    <w:rsid w:val="003A1EE8"/>
    <w:rsid w:val="003A21A4"/>
    <w:rsid w:val="003A24FD"/>
    <w:rsid w:val="003A53E1"/>
    <w:rsid w:val="003A5B7E"/>
    <w:rsid w:val="003B032E"/>
    <w:rsid w:val="003B23BE"/>
    <w:rsid w:val="003B614A"/>
    <w:rsid w:val="003B6162"/>
    <w:rsid w:val="003C3C1B"/>
    <w:rsid w:val="003C4A0B"/>
    <w:rsid w:val="003C4D63"/>
    <w:rsid w:val="003D0319"/>
    <w:rsid w:val="003D0504"/>
    <w:rsid w:val="003D209A"/>
    <w:rsid w:val="003D49D2"/>
    <w:rsid w:val="003D4AB0"/>
    <w:rsid w:val="003E0655"/>
    <w:rsid w:val="003E5AA0"/>
    <w:rsid w:val="003E738B"/>
    <w:rsid w:val="003F0CA4"/>
    <w:rsid w:val="003F2367"/>
    <w:rsid w:val="003F2A80"/>
    <w:rsid w:val="003F42FA"/>
    <w:rsid w:val="003F67EE"/>
    <w:rsid w:val="003F73A1"/>
    <w:rsid w:val="00400254"/>
    <w:rsid w:val="004051AB"/>
    <w:rsid w:val="00406F89"/>
    <w:rsid w:val="00410993"/>
    <w:rsid w:val="0041168A"/>
    <w:rsid w:val="00411D1F"/>
    <w:rsid w:val="00413CEA"/>
    <w:rsid w:val="0041488E"/>
    <w:rsid w:val="00416B3B"/>
    <w:rsid w:val="004170AC"/>
    <w:rsid w:val="00417663"/>
    <w:rsid w:val="00421505"/>
    <w:rsid w:val="00421B53"/>
    <w:rsid w:val="004229A7"/>
    <w:rsid w:val="004230CD"/>
    <w:rsid w:val="0042340A"/>
    <w:rsid w:val="00424178"/>
    <w:rsid w:val="00424F45"/>
    <w:rsid w:val="0042582B"/>
    <w:rsid w:val="0042693C"/>
    <w:rsid w:val="00430954"/>
    <w:rsid w:val="0043132E"/>
    <w:rsid w:val="00442AA9"/>
    <w:rsid w:val="00447DBF"/>
    <w:rsid w:val="004524D1"/>
    <w:rsid w:val="004525C6"/>
    <w:rsid w:val="00453DC0"/>
    <w:rsid w:val="004548CB"/>
    <w:rsid w:val="00456F6C"/>
    <w:rsid w:val="004625D8"/>
    <w:rsid w:val="004666D3"/>
    <w:rsid w:val="00467563"/>
    <w:rsid w:val="00470C88"/>
    <w:rsid w:val="004715DB"/>
    <w:rsid w:val="004748B1"/>
    <w:rsid w:val="00475903"/>
    <w:rsid w:val="00482B03"/>
    <w:rsid w:val="00484930"/>
    <w:rsid w:val="00487203"/>
    <w:rsid w:val="004902C1"/>
    <w:rsid w:val="0049047F"/>
    <w:rsid w:val="00491186"/>
    <w:rsid w:val="00491A50"/>
    <w:rsid w:val="00492D43"/>
    <w:rsid w:val="00497D28"/>
    <w:rsid w:val="004A0A16"/>
    <w:rsid w:val="004A1558"/>
    <w:rsid w:val="004A1EB4"/>
    <w:rsid w:val="004A49A8"/>
    <w:rsid w:val="004B1E5A"/>
    <w:rsid w:val="004B3C32"/>
    <w:rsid w:val="004B466A"/>
    <w:rsid w:val="004B6518"/>
    <w:rsid w:val="004B70AF"/>
    <w:rsid w:val="004B7316"/>
    <w:rsid w:val="004C0775"/>
    <w:rsid w:val="004C3489"/>
    <w:rsid w:val="004C440C"/>
    <w:rsid w:val="004C4A59"/>
    <w:rsid w:val="004C7833"/>
    <w:rsid w:val="004D01B7"/>
    <w:rsid w:val="004D02C4"/>
    <w:rsid w:val="004D224F"/>
    <w:rsid w:val="004D4567"/>
    <w:rsid w:val="004E0D6F"/>
    <w:rsid w:val="004E3EF3"/>
    <w:rsid w:val="004E4BEC"/>
    <w:rsid w:val="004E6A74"/>
    <w:rsid w:val="004E730A"/>
    <w:rsid w:val="004F3ABB"/>
    <w:rsid w:val="004F50D4"/>
    <w:rsid w:val="00502A9D"/>
    <w:rsid w:val="0050467E"/>
    <w:rsid w:val="00506659"/>
    <w:rsid w:val="00507E22"/>
    <w:rsid w:val="00511844"/>
    <w:rsid w:val="00511F6F"/>
    <w:rsid w:val="00511FB6"/>
    <w:rsid w:val="005131B7"/>
    <w:rsid w:val="005151E8"/>
    <w:rsid w:val="00524AFC"/>
    <w:rsid w:val="005268B7"/>
    <w:rsid w:val="0052733E"/>
    <w:rsid w:val="00537345"/>
    <w:rsid w:val="00537C9E"/>
    <w:rsid w:val="00543D4A"/>
    <w:rsid w:val="00544B95"/>
    <w:rsid w:val="005478A7"/>
    <w:rsid w:val="00547E48"/>
    <w:rsid w:val="00551B4F"/>
    <w:rsid w:val="00552676"/>
    <w:rsid w:val="0055419F"/>
    <w:rsid w:val="00554FBC"/>
    <w:rsid w:val="00555D0A"/>
    <w:rsid w:val="00560013"/>
    <w:rsid w:val="0056174D"/>
    <w:rsid w:val="005638AA"/>
    <w:rsid w:val="00563ADD"/>
    <w:rsid w:val="00564A0A"/>
    <w:rsid w:val="0056667C"/>
    <w:rsid w:val="005677A6"/>
    <w:rsid w:val="0057063B"/>
    <w:rsid w:val="00571FF3"/>
    <w:rsid w:val="00573E25"/>
    <w:rsid w:val="00574B93"/>
    <w:rsid w:val="00574E32"/>
    <w:rsid w:val="00574F5B"/>
    <w:rsid w:val="00575A47"/>
    <w:rsid w:val="00576228"/>
    <w:rsid w:val="0057737F"/>
    <w:rsid w:val="00580106"/>
    <w:rsid w:val="00580FD5"/>
    <w:rsid w:val="00581D55"/>
    <w:rsid w:val="00585362"/>
    <w:rsid w:val="00586299"/>
    <w:rsid w:val="00586347"/>
    <w:rsid w:val="00591883"/>
    <w:rsid w:val="00592280"/>
    <w:rsid w:val="00592B45"/>
    <w:rsid w:val="00592D01"/>
    <w:rsid w:val="00594537"/>
    <w:rsid w:val="00594B63"/>
    <w:rsid w:val="00594E0B"/>
    <w:rsid w:val="005A05B2"/>
    <w:rsid w:val="005A1146"/>
    <w:rsid w:val="005A160E"/>
    <w:rsid w:val="005A2AB7"/>
    <w:rsid w:val="005B062A"/>
    <w:rsid w:val="005B16C5"/>
    <w:rsid w:val="005B2533"/>
    <w:rsid w:val="005B5819"/>
    <w:rsid w:val="005B5E46"/>
    <w:rsid w:val="005B6D6A"/>
    <w:rsid w:val="005C0F4D"/>
    <w:rsid w:val="005C2195"/>
    <w:rsid w:val="005C4B94"/>
    <w:rsid w:val="005C50F2"/>
    <w:rsid w:val="005C7AC4"/>
    <w:rsid w:val="005D0CFA"/>
    <w:rsid w:val="005D1D71"/>
    <w:rsid w:val="005D375C"/>
    <w:rsid w:val="005D3C26"/>
    <w:rsid w:val="005D5343"/>
    <w:rsid w:val="005D5B11"/>
    <w:rsid w:val="005D79D6"/>
    <w:rsid w:val="005D7CC6"/>
    <w:rsid w:val="005E15B2"/>
    <w:rsid w:val="005E2160"/>
    <w:rsid w:val="005E7ECF"/>
    <w:rsid w:val="005F19C3"/>
    <w:rsid w:val="005F3B04"/>
    <w:rsid w:val="005F5061"/>
    <w:rsid w:val="005F669C"/>
    <w:rsid w:val="005F6E60"/>
    <w:rsid w:val="005F772A"/>
    <w:rsid w:val="00601993"/>
    <w:rsid w:val="00604432"/>
    <w:rsid w:val="006044A8"/>
    <w:rsid w:val="00606FE0"/>
    <w:rsid w:val="0061032A"/>
    <w:rsid w:val="00613746"/>
    <w:rsid w:val="00623DB5"/>
    <w:rsid w:val="006261BA"/>
    <w:rsid w:val="0062705F"/>
    <w:rsid w:val="00630361"/>
    <w:rsid w:val="00634322"/>
    <w:rsid w:val="006343F3"/>
    <w:rsid w:val="00635926"/>
    <w:rsid w:val="00635B2C"/>
    <w:rsid w:val="006375C1"/>
    <w:rsid w:val="00641B99"/>
    <w:rsid w:val="006433E0"/>
    <w:rsid w:val="00644D9A"/>
    <w:rsid w:val="006461E3"/>
    <w:rsid w:val="00646984"/>
    <w:rsid w:val="00653E35"/>
    <w:rsid w:val="006549F6"/>
    <w:rsid w:val="00656621"/>
    <w:rsid w:val="00657B6D"/>
    <w:rsid w:val="00663682"/>
    <w:rsid w:val="00666185"/>
    <w:rsid w:val="006669D1"/>
    <w:rsid w:val="00670C93"/>
    <w:rsid w:val="0067293A"/>
    <w:rsid w:val="00680177"/>
    <w:rsid w:val="00680EC1"/>
    <w:rsid w:val="006824A4"/>
    <w:rsid w:val="00682888"/>
    <w:rsid w:val="00685C4D"/>
    <w:rsid w:val="00690B2D"/>
    <w:rsid w:val="00693F17"/>
    <w:rsid w:val="006943B5"/>
    <w:rsid w:val="00696ECD"/>
    <w:rsid w:val="00697A9E"/>
    <w:rsid w:val="006A0E39"/>
    <w:rsid w:val="006A1A05"/>
    <w:rsid w:val="006A579D"/>
    <w:rsid w:val="006A686A"/>
    <w:rsid w:val="006A7374"/>
    <w:rsid w:val="006B090F"/>
    <w:rsid w:val="006B274C"/>
    <w:rsid w:val="006B2E8D"/>
    <w:rsid w:val="006B3E0B"/>
    <w:rsid w:val="006B714D"/>
    <w:rsid w:val="006C3157"/>
    <w:rsid w:val="006C441C"/>
    <w:rsid w:val="006C7FFD"/>
    <w:rsid w:val="006D029C"/>
    <w:rsid w:val="006D03C0"/>
    <w:rsid w:val="006D0649"/>
    <w:rsid w:val="006D09E6"/>
    <w:rsid w:val="006D4295"/>
    <w:rsid w:val="006D6B54"/>
    <w:rsid w:val="006D752E"/>
    <w:rsid w:val="006E6610"/>
    <w:rsid w:val="006E6FED"/>
    <w:rsid w:val="006E77A1"/>
    <w:rsid w:val="006F51EF"/>
    <w:rsid w:val="006F55FA"/>
    <w:rsid w:val="006F77AF"/>
    <w:rsid w:val="00704BAC"/>
    <w:rsid w:val="00705382"/>
    <w:rsid w:val="00710069"/>
    <w:rsid w:val="0071251A"/>
    <w:rsid w:val="00721594"/>
    <w:rsid w:val="00725B67"/>
    <w:rsid w:val="007261E2"/>
    <w:rsid w:val="007271FC"/>
    <w:rsid w:val="0073072C"/>
    <w:rsid w:val="00731800"/>
    <w:rsid w:val="0073387D"/>
    <w:rsid w:val="00736F7C"/>
    <w:rsid w:val="00737A57"/>
    <w:rsid w:val="00740273"/>
    <w:rsid w:val="00747FF0"/>
    <w:rsid w:val="00751659"/>
    <w:rsid w:val="00752C96"/>
    <w:rsid w:val="0075321F"/>
    <w:rsid w:val="00754AB2"/>
    <w:rsid w:val="00754FC6"/>
    <w:rsid w:val="007555EE"/>
    <w:rsid w:val="00755EB2"/>
    <w:rsid w:val="00757134"/>
    <w:rsid w:val="007629B9"/>
    <w:rsid w:val="0076441B"/>
    <w:rsid w:val="007645BC"/>
    <w:rsid w:val="007705EF"/>
    <w:rsid w:val="007716FB"/>
    <w:rsid w:val="00773789"/>
    <w:rsid w:val="007744F3"/>
    <w:rsid w:val="00774E9D"/>
    <w:rsid w:val="007756FD"/>
    <w:rsid w:val="00775E08"/>
    <w:rsid w:val="0077695C"/>
    <w:rsid w:val="00781EBC"/>
    <w:rsid w:val="0078476C"/>
    <w:rsid w:val="0078497A"/>
    <w:rsid w:val="00787371"/>
    <w:rsid w:val="00790E4D"/>
    <w:rsid w:val="007917E6"/>
    <w:rsid w:val="00793E38"/>
    <w:rsid w:val="007A1C4D"/>
    <w:rsid w:val="007A4511"/>
    <w:rsid w:val="007A6E4D"/>
    <w:rsid w:val="007A7FDA"/>
    <w:rsid w:val="007B0815"/>
    <w:rsid w:val="007B42D2"/>
    <w:rsid w:val="007B5497"/>
    <w:rsid w:val="007D1903"/>
    <w:rsid w:val="007D2944"/>
    <w:rsid w:val="007D3599"/>
    <w:rsid w:val="007D3997"/>
    <w:rsid w:val="007D3EA7"/>
    <w:rsid w:val="007D5CA8"/>
    <w:rsid w:val="007D683B"/>
    <w:rsid w:val="007D688C"/>
    <w:rsid w:val="007E03DA"/>
    <w:rsid w:val="007E193F"/>
    <w:rsid w:val="007E7D99"/>
    <w:rsid w:val="007F0CCD"/>
    <w:rsid w:val="007F105B"/>
    <w:rsid w:val="007F3CED"/>
    <w:rsid w:val="007F7AAB"/>
    <w:rsid w:val="008011EE"/>
    <w:rsid w:val="008013ED"/>
    <w:rsid w:val="00802ADB"/>
    <w:rsid w:val="008030E0"/>
    <w:rsid w:val="008044FD"/>
    <w:rsid w:val="0080574F"/>
    <w:rsid w:val="00806032"/>
    <w:rsid w:val="008070EC"/>
    <w:rsid w:val="00807EF7"/>
    <w:rsid w:val="0081143D"/>
    <w:rsid w:val="00812214"/>
    <w:rsid w:val="00812794"/>
    <w:rsid w:val="00815391"/>
    <w:rsid w:val="0081539D"/>
    <w:rsid w:val="008159D9"/>
    <w:rsid w:val="00815A39"/>
    <w:rsid w:val="00820070"/>
    <w:rsid w:val="00820E1F"/>
    <w:rsid w:val="00822F8E"/>
    <w:rsid w:val="008277E5"/>
    <w:rsid w:val="00833A6B"/>
    <w:rsid w:val="0083569B"/>
    <w:rsid w:val="0083631B"/>
    <w:rsid w:val="008372BE"/>
    <w:rsid w:val="00837510"/>
    <w:rsid w:val="00840790"/>
    <w:rsid w:val="00840BB6"/>
    <w:rsid w:val="008425BA"/>
    <w:rsid w:val="00843098"/>
    <w:rsid w:val="00844FA1"/>
    <w:rsid w:val="00847DD4"/>
    <w:rsid w:val="00851151"/>
    <w:rsid w:val="0085168D"/>
    <w:rsid w:val="0085609E"/>
    <w:rsid w:val="008565A6"/>
    <w:rsid w:val="00857A68"/>
    <w:rsid w:val="00861E4E"/>
    <w:rsid w:val="008637F5"/>
    <w:rsid w:val="008641AF"/>
    <w:rsid w:val="00864585"/>
    <w:rsid w:val="0086480F"/>
    <w:rsid w:val="00867549"/>
    <w:rsid w:val="00867AA2"/>
    <w:rsid w:val="008703B4"/>
    <w:rsid w:val="00871BA6"/>
    <w:rsid w:val="00873C1E"/>
    <w:rsid w:val="00883AE9"/>
    <w:rsid w:val="008842F9"/>
    <w:rsid w:val="00884503"/>
    <w:rsid w:val="008846E9"/>
    <w:rsid w:val="00886946"/>
    <w:rsid w:val="008869D6"/>
    <w:rsid w:val="00887EB1"/>
    <w:rsid w:val="00891761"/>
    <w:rsid w:val="008918D3"/>
    <w:rsid w:val="008940EF"/>
    <w:rsid w:val="00895BE3"/>
    <w:rsid w:val="008967C7"/>
    <w:rsid w:val="00896B3F"/>
    <w:rsid w:val="008A04A7"/>
    <w:rsid w:val="008A0AEA"/>
    <w:rsid w:val="008A0C46"/>
    <w:rsid w:val="008A2033"/>
    <w:rsid w:val="008A415E"/>
    <w:rsid w:val="008A45B6"/>
    <w:rsid w:val="008A475D"/>
    <w:rsid w:val="008A4E48"/>
    <w:rsid w:val="008A72FD"/>
    <w:rsid w:val="008A7DDD"/>
    <w:rsid w:val="008B21E5"/>
    <w:rsid w:val="008B2AC4"/>
    <w:rsid w:val="008B2F38"/>
    <w:rsid w:val="008B4DDF"/>
    <w:rsid w:val="008B66AA"/>
    <w:rsid w:val="008B6BA3"/>
    <w:rsid w:val="008C363E"/>
    <w:rsid w:val="008D07F7"/>
    <w:rsid w:val="008D0BA3"/>
    <w:rsid w:val="008D16F0"/>
    <w:rsid w:val="008D1B75"/>
    <w:rsid w:val="008D3D22"/>
    <w:rsid w:val="008D68B4"/>
    <w:rsid w:val="008D7403"/>
    <w:rsid w:val="008D773E"/>
    <w:rsid w:val="008E00C8"/>
    <w:rsid w:val="008E0F7A"/>
    <w:rsid w:val="008E1553"/>
    <w:rsid w:val="008E24FA"/>
    <w:rsid w:val="008E5AB8"/>
    <w:rsid w:val="008E7637"/>
    <w:rsid w:val="008E772C"/>
    <w:rsid w:val="008F187D"/>
    <w:rsid w:val="008F298C"/>
    <w:rsid w:val="008F49B6"/>
    <w:rsid w:val="008F5B21"/>
    <w:rsid w:val="0090112B"/>
    <w:rsid w:val="009019A1"/>
    <w:rsid w:val="009043E2"/>
    <w:rsid w:val="00910007"/>
    <w:rsid w:val="00921A45"/>
    <w:rsid w:val="00921C49"/>
    <w:rsid w:val="00922A39"/>
    <w:rsid w:val="00923B3D"/>
    <w:rsid w:val="00925E30"/>
    <w:rsid w:val="00926F45"/>
    <w:rsid w:val="00930A95"/>
    <w:rsid w:val="00931427"/>
    <w:rsid w:val="0093285C"/>
    <w:rsid w:val="00935F18"/>
    <w:rsid w:val="00942373"/>
    <w:rsid w:val="00944EA7"/>
    <w:rsid w:val="009455D8"/>
    <w:rsid w:val="0094629D"/>
    <w:rsid w:val="00947FCA"/>
    <w:rsid w:val="0095016C"/>
    <w:rsid w:val="00951E84"/>
    <w:rsid w:val="00952893"/>
    <w:rsid w:val="0095323B"/>
    <w:rsid w:val="00953A4D"/>
    <w:rsid w:val="00955259"/>
    <w:rsid w:val="00961005"/>
    <w:rsid w:val="00962AE2"/>
    <w:rsid w:val="009658C3"/>
    <w:rsid w:val="009667F1"/>
    <w:rsid w:val="00966AFD"/>
    <w:rsid w:val="0096781C"/>
    <w:rsid w:val="00970A10"/>
    <w:rsid w:val="00970B92"/>
    <w:rsid w:val="009750FA"/>
    <w:rsid w:val="009752CE"/>
    <w:rsid w:val="00982373"/>
    <w:rsid w:val="00984740"/>
    <w:rsid w:val="009847CB"/>
    <w:rsid w:val="00990CB7"/>
    <w:rsid w:val="0099204F"/>
    <w:rsid w:val="00995114"/>
    <w:rsid w:val="00995349"/>
    <w:rsid w:val="009A14A8"/>
    <w:rsid w:val="009A1880"/>
    <w:rsid w:val="009A6029"/>
    <w:rsid w:val="009A6060"/>
    <w:rsid w:val="009A6598"/>
    <w:rsid w:val="009B3CC0"/>
    <w:rsid w:val="009B6EF4"/>
    <w:rsid w:val="009C37DE"/>
    <w:rsid w:val="009C3A5D"/>
    <w:rsid w:val="009C6600"/>
    <w:rsid w:val="009C671A"/>
    <w:rsid w:val="009C799D"/>
    <w:rsid w:val="009D4A08"/>
    <w:rsid w:val="009D5101"/>
    <w:rsid w:val="009E0362"/>
    <w:rsid w:val="009E4D5A"/>
    <w:rsid w:val="009E6919"/>
    <w:rsid w:val="009E6A31"/>
    <w:rsid w:val="009F2D17"/>
    <w:rsid w:val="009F4C7D"/>
    <w:rsid w:val="009F5AE2"/>
    <w:rsid w:val="009F61AF"/>
    <w:rsid w:val="00A0073B"/>
    <w:rsid w:val="00A06FC9"/>
    <w:rsid w:val="00A10E18"/>
    <w:rsid w:val="00A125CD"/>
    <w:rsid w:val="00A126CF"/>
    <w:rsid w:val="00A1280E"/>
    <w:rsid w:val="00A15B06"/>
    <w:rsid w:val="00A15C49"/>
    <w:rsid w:val="00A162FA"/>
    <w:rsid w:val="00A16797"/>
    <w:rsid w:val="00A17E38"/>
    <w:rsid w:val="00A2085D"/>
    <w:rsid w:val="00A217F8"/>
    <w:rsid w:val="00A227F8"/>
    <w:rsid w:val="00A26FDA"/>
    <w:rsid w:val="00A305C4"/>
    <w:rsid w:val="00A319FA"/>
    <w:rsid w:val="00A33A81"/>
    <w:rsid w:val="00A36B49"/>
    <w:rsid w:val="00A36BA9"/>
    <w:rsid w:val="00A36F33"/>
    <w:rsid w:val="00A40F75"/>
    <w:rsid w:val="00A431D3"/>
    <w:rsid w:val="00A475B3"/>
    <w:rsid w:val="00A5260B"/>
    <w:rsid w:val="00A534C8"/>
    <w:rsid w:val="00A5458F"/>
    <w:rsid w:val="00A5481D"/>
    <w:rsid w:val="00A54F24"/>
    <w:rsid w:val="00A55A26"/>
    <w:rsid w:val="00A5639A"/>
    <w:rsid w:val="00A61F76"/>
    <w:rsid w:val="00A62A05"/>
    <w:rsid w:val="00A64C87"/>
    <w:rsid w:val="00A654E3"/>
    <w:rsid w:val="00A6679D"/>
    <w:rsid w:val="00A668C2"/>
    <w:rsid w:val="00A76C79"/>
    <w:rsid w:val="00A76FBB"/>
    <w:rsid w:val="00A82167"/>
    <w:rsid w:val="00A8478A"/>
    <w:rsid w:val="00A905D4"/>
    <w:rsid w:val="00A927AB"/>
    <w:rsid w:val="00A95C85"/>
    <w:rsid w:val="00A964BC"/>
    <w:rsid w:val="00A97B80"/>
    <w:rsid w:val="00AA18B7"/>
    <w:rsid w:val="00AA2327"/>
    <w:rsid w:val="00AA4150"/>
    <w:rsid w:val="00AA5744"/>
    <w:rsid w:val="00AA57CD"/>
    <w:rsid w:val="00AB291E"/>
    <w:rsid w:val="00AB36A2"/>
    <w:rsid w:val="00AB3BDA"/>
    <w:rsid w:val="00AB4A34"/>
    <w:rsid w:val="00AC17D7"/>
    <w:rsid w:val="00AC3BC4"/>
    <w:rsid w:val="00AD5B9C"/>
    <w:rsid w:val="00AD6FD7"/>
    <w:rsid w:val="00AD7095"/>
    <w:rsid w:val="00AD7A32"/>
    <w:rsid w:val="00AE07DE"/>
    <w:rsid w:val="00AE1C74"/>
    <w:rsid w:val="00AE2020"/>
    <w:rsid w:val="00AE2193"/>
    <w:rsid w:val="00AE414D"/>
    <w:rsid w:val="00AE7310"/>
    <w:rsid w:val="00AF046F"/>
    <w:rsid w:val="00AF1AE9"/>
    <w:rsid w:val="00AF22D1"/>
    <w:rsid w:val="00AF4F6D"/>
    <w:rsid w:val="00B0114A"/>
    <w:rsid w:val="00B018C2"/>
    <w:rsid w:val="00B01BD2"/>
    <w:rsid w:val="00B025BC"/>
    <w:rsid w:val="00B04307"/>
    <w:rsid w:val="00B0490B"/>
    <w:rsid w:val="00B05E2E"/>
    <w:rsid w:val="00B05E67"/>
    <w:rsid w:val="00B07644"/>
    <w:rsid w:val="00B10988"/>
    <w:rsid w:val="00B10AB9"/>
    <w:rsid w:val="00B118B3"/>
    <w:rsid w:val="00B1202F"/>
    <w:rsid w:val="00B129E8"/>
    <w:rsid w:val="00B13AA8"/>
    <w:rsid w:val="00B1555B"/>
    <w:rsid w:val="00B15D22"/>
    <w:rsid w:val="00B23850"/>
    <w:rsid w:val="00B23AB0"/>
    <w:rsid w:val="00B25AF2"/>
    <w:rsid w:val="00B3138B"/>
    <w:rsid w:val="00B33EA6"/>
    <w:rsid w:val="00B35C82"/>
    <w:rsid w:val="00B35EBF"/>
    <w:rsid w:val="00B35FE1"/>
    <w:rsid w:val="00B363CF"/>
    <w:rsid w:val="00B364B2"/>
    <w:rsid w:val="00B42D0B"/>
    <w:rsid w:val="00B46C13"/>
    <w:rsid w:val="00B50961"/>
    <w:rsid w:val="00B55111"/>
    <w:rsid w:val="00B55A69"/>
    <w:rsid w:val="00B55DF3"/>
    <w:rsid w:val="00B57223"/>
    <w:rsid w:val="00B573BA"/>
    <w:rsid w:val="00B60B5B"/>
    <w:rsid w:val="00B619E9"/>
    <w:rsid w:val="00B6311B"/>
    <w:rsid w:val="00B63A17"/>
    <w:rsid w:val="00B63E16"/>
    <w:rsid w:val="00B6608B"/>
    <w:rsid w:val="00B701D7"/>
    <w:rsid w:val="00B719BB"/>
    <w:rsid w:val="00B71E66"/>
    <w:rsid w:val="00B71EB0"/>
    <w:rsid w:val="00B73087"/>
    <w:rsid w:val="00B74626"/>
    <w:rsid w:val="00B74B33"/>
    <w:rsid w:val="00B767C5"/>
    <w:rsid w:val="00B76ECE"/>
    <w:rsid w:val="00B7775F"/>
    <w:rsid w:val="00B80326"/>
    <w:rsid w:val="00B838F3"/>
    <w:rsid w:val="00B83EEA"/>
    <w:rsid w:val="00B8406D"/>
    <w:rsid w:val="00B84386"/>
    <w:rsid w:val="00B84661"/>
    <w:rsid w:val="00B865AD"/>
    <w:rsid w:val="00B86F4A"/>
    <w:rsid w:val="00B87109"/>
    <w:rsid w:val="00B9075D"/>
    <w:rsid w:val="00B92011"/>
    <w:rsid w:val="00B94664"/>
    <w:rsid w:val="00B951B2"/>
    <w:rsid w:val="00B9522E"/>
    <w:rsid w:val="00BA30A7"/>
    <w:rsid w:val="00BA3F0F"/>
    <w:rsid w:val="00BA45E6"/>
    <w:rsid w:val="00BA4791"/>
    <w:rsid w:val="00BA4B83"/>
    <w:rsid w:val="00BA62B1"/>
    <w:rsid w:val="00BA66C8"/>
    <w:rsid w:val="00BA67B4"/>
    <w:rsid w:val="00BA6817"/>
    <w:rsid w:val="00BB0ECA"/>
    <w:rsid w:val="00BB3558"/>
    <w:rsid w:val="00BB3E67"/>
    <w:rsid w:val="00BB52D3"/>
    <w:rsid w:val="00BB64DC"/>
    <w:rsid w:val="00BB6EA2"/>
    <w:rsid w:val="00BC0181"/>
    <w:rsid w:val="00BC0CB3"/>
    <w:rsid w:val="00BC3033"/>
    <w:rsid w:val="00BC675F"/>
    <w:rsid w:val="00BD06AD"/>
    <w:rsid w:val="00BD24D4"/>
    <w:rsid w:val="00BD4D6D"/>
    <w:rsid w:val="00BD6FCE"/>
    <w:rsid w:val="00BD7722"/>
    <w:rsid w:val="00BE511C"/>
    <w:rsid w:val="00BE561F"/>
    <w:rsid w:val="00BF1C8F"/>
    <w:rsid w:val="00BF267E"/>
    <w:rsid w:val="00BF2F8C"/>
    <w:rsid w:val="00BF4DEA"/>
    <w:rsid w:val="00BF6894"/>
    <w:rsid w:val="00BF715A"/>
    <w:rsid w:val="00C02A56"/>
    <w:rsid w:val="00C03191"/>
    <w:rsid w:val="00C03819"/>
    <w:rsid w:val="00C03911"/>
    <w:rsid w:val="00C05C38"/>
    <w:rsid w:val="00C06D6C"/>
    <w:rsid w:val="00C07F53"/>
    <w:rsid w:val="00C13E76"/>
    <w:rsid w:val="00C22644"/>
    <w:rsid w:val="00C2395F"/>
    <w:rsid w:val="00C243D2"/>
    <w:rsid w:val="00C2550C"/>
    <w:rsid w:val="00C25B08"/>
    <w:rsid w:val="00C26341"/>
    <w:rsid w:val="00C27F0B"/>
    <w:rsid w:val="00C30596"/>
    <w:rsid w:val="00C320F9"/>
    <w:rsid w:val="00C323B2"/>
    <w:rsid w:val="00C328E2"/>
    <w:rsid w:val="00C330A7"/>
    <w:rsid w:val="00C33BFA"/>
    <w:rsid w:val="00C363E9"/>
    <w:rsid w:val="00C43200"/>
    <w:rsid w:val="00C45497"/>
    <w:rsid w:val="00C5742C"/>
    <w:rsid w:val="00C65768"/>
    <w:rsid w:val="00C65860"/>
    <w:rsid w:val="00C7115D"/>
    <w:rsid w:val="00C71247"/>
    <w:rsid w:val="00C71AC8"/>
    <w:rsid w:val="00C75733"/>
    <w:rsid w:val="00C76090"/>
    <w:rsid w:val="00C85944"/>
    <w:rsid w:val="00C85C50"/>
    <w:rsid w:val="00C875FB"/>
    <w:rsid w:val="00C91D4E"/>
    <w:rsid w:val="00C9248A"/>
    <w:rsid w:val="00C92CA8"/>
    <w:rsid w:val="00C939FF"/>
    <w:rsid w:val="00C93C6C"/>
    <w:rsid w:val="00C954AE"/>
    <w:rsid w:val="00C975D1"/>
    <w:rsid w:val="00C97EBD"/>
    <w:rsid w:val="00CA126E"/>
    <w:rsid w:val="00CA250E"/>
    <w:rsid w:val="00CA425D"/>
    <w:rsid w:val="00CA4FB1"/>
    <w:rsid w:val="00CA5D56"/>
    <w:rsid w:val="00CA6840"/>
    <w:rsid w:val="00CA722C"/>
    <w:rsid w:val="00CB06D9"/>
    <w:rsid w:val="00CB2275"/>
    <w:rsid w:val="00CB4D95"/>
    <w:rsid w:val="00CB5FD9"/>
    <w:rsid w:val="00CC070D"/>
    <w:rsid w:val="00CC0C19"/>
    <w:rsid w:val="00CC0D83"/>
    <w:rsid w:val="00CC27C1"/>
    <w:rsid w:val="00CC40AE"/>
    <w:rsid w:val="00CC6709"/>
    <w:rsid w:val="00CC6A58"/>
    <w:rsid w:val="00CD1A11"/>
    <w:rsid w:val="00CD29E5"/>
    <w:rsid w:val="00CD4152"/>
    <w:rsid w:val="00CD4C66"/>
    <w:rsid w:val="00CE1615"/>
    <w:rsid w:val="00CE1DD1"/>
    <w:rsid w:val="00CE309F"/>
    <w:rsid w:val="00CE3877"/>
    <w:rsid w:val="00CF1E2C"/>
    <w:rsid w:val="00CF5CBC"/>
    <w:rsid w:val="00CF71BB"/>
    <w:rsid w:val="00D0036D"/>
    <w:rsid w:val="00D03675"/>
    <w:rsid w:val="00D05BC0"/>
    <w:rsid w:val="00D06275"/>
    <w:rsid w:val="00D064F3"/>
    <w:rsid w:val="00D07E45"/>
    <w:rsid w:val="00D13563"/>
    <w:rsid w:val="00D151AA"/>
    <w:rsid w:val="00D3254C"/>
    <w:rsid w:val="00D32790"/>
    <w:rsid w:val="00D34761"/>
    <w:rsid w:val="00D377A9"/>
    <w:rsid w:val="00D37EE0"/>
    <w:rsid w:val="00D40CA1"/>
    <w:rsid w:val="00D43D63"/>
    <w:rsid w:val="00D473AA"/>
    <w:rsid w:val="00D50ABD"/>
    <w:rsid w:val="00D518C5"/>
    <w:rsid w:val="00D53213"/>
    <w:rsid w:val="00D53765"/>
    <w:rsid w:val="00D53990"/>
    <w:rsid w:val="00D54268"/>
    <w:rsid w:val="00D57D4D"/>
    <w:rsid w:val="00D63F81"/>
    <w:rsid w:val="00D652E9"/>
    <w:rsid w:val="00D65D90"/>
    <w:rsid w:val="00D706CB"/>
    <w:rsid w:val="00D713F5"/>
    <w:rsid w:val="00D7156C"/>
    <w:rsid w:val="00D72BAD"/>
    <w:rsid w:val="00D73A19"/>
    <w:rsid w:val="00D73FD3"/>
    <w:rsid w:val="00D76139"/>
    <w:rsid w:val="00D77E2D"/>
    <w:rsid w:val="00D80242"/>
    <w:rsid w:val="00D8063F"/>
    <w:rsid w:val="00D80A92"/>
    <w:rsid w:val="00D847FB"/>
    <w:rsid w:val="00D85686"/>
    <w:rsid w:val="00D86A0F"/>
    <w:rsid w:val="00D90173"/>
    <w:rsid w:val="00D96C13"/>
    <w:rsid w:val="00DA0188"/>
    <w:rsid w:val="00DA16C7"/>
    <w:rsid w:val="00DA3ACB"/>
    <w:rsid w:val="00DA3DDC"/>
    <w:rsid w:val="00DA5111"/>
    <w:rsid w:val="00DA606C"/>
    <w:rsid w:val="00DA6359"/>
    <w:rsid w:val="00DA7595"/>
    <w:rsid w:val="00DA784D"/>
    <w:rsid w:val="00DB381A"/>
    <w:rsid w:val="00DB3E5C"/>
    <w:rsid w:val="00DB3F9D"/>
    <w:rsid w:val="00DB4EAA"/>
    <w:rsid w:val="00DB6555"/>
    <w:rsid w:val="00DC4A53"/>
    <w:rsid w:val="00DD1A5B"/>
    <w:rsid w:val="00DD28DA"/>
    <w:rsid w:val="00DD2B97"/>
    <w:rsid w:val="00DD3EAF"/>
    <w:rsid w:val="00DD4D23"/>
    <w:rsid w:val="00DD4E1B"/>
    <w:rsid w:val="00DD5814"/>
    <w:rsid w:val="00DD59B9"/>
    <w:rsid w:val="00DD6D11"/>
    <w:rsid w:val="00DE0207"/>
    <w:rsid w:val="00DE08EC"/>
    <w:rsid w:val="00DE0E19"/>
    <w:rsid w:val="00DE416E"/>
    <w:rsid w:val="00DE4629"/>
    <w:rsid w:val="00DF2B14"/>
    <w:rsid w:val="00DF48BB"/>
    <w:rsid w:val="00DF6035"/>
    <w:rsid w:val="00DF648A"/>
    <w:rsid w:val="00E02CC1"/>
    <w:rsid w:val="00E02FC5"/>
    <w:rsid w:val="00E033BF"/>
    <w:rsid w:val="00E04CA8"/>
    <w:rsid w:val="00E0717F"/>
    <w:rsid w:val="00E07EEE"/>
    <w:rsid w:val="00E11FEA"/>
    <w:rsid w:val="00E125E1"/>
    <w:rsid w:val="00E13168"/>
    <w:rsid w:val="00E14666"/>
    <w:rsid w:val="00E162D6"/>
    <w:rsid w:val="00E20001"/>
    <w:rsid w:val="00E20091"/>
    <w:rsid w:val="00E20375"/>
    <w:rsid w:val="00E21216"/>
    <w:rsid w:val="00E255D0"/>
    <w:rsid w:val="00E25D67"/>
    <w:rsid w:val="00E2732A"/>
    <w:rsid w:val="00E275C1"/>
    <w:rsid w:val="00E30963"/>
    <w:rsid w:val="00E328CA"/>
    <w:rsid w:val="00E33D36"/>
    <w:rsid w:val="00E36CF7"/>
    <w:rsid w:val="00E379B1"/>
    <w:rsid w:val="00E37E01"/>
    <w:rsid w:val="00E37FC4"/>
    <w:rsid w:val="00E4045E"/>
    <w:rsid w:val="00E406B2"/>
    <w:rsid w:val="00E41CB0"/>
    <w:rsid w:val="00E44C2E"/>
    <w:rsid w:val="00E44E9C"/>
    <w:rsid w:val="00E45369"/>
    <w:rsid w:val="00E47EE4"/>
    <w:rsid w:val="00E5081A"/>
    <w:rsid w:val="00E50A6E"/>
    <w:rsid w:val="00E50F3E"/>
    <w:rsid w:val="00E5153F"/>
    <w:rsid w:val="00E5533F"/>
    <w:rsid w:val="00E562D9"/>
    <w:rsid w:val="00E61A10"/>
    <w:rsid w:val="00E62242"/>
    <w:rsid w:val="00E62E4C"/>
    <w:rsid w:val="00E64225"/>
    <w:rsid w:val="00E64CFA"/>
    <w:rsid w:val="00E66614"/>
    <w:rsid w:val="00E70E4A"/>
    <w:rsid w:val="00E7131B"/>
    <w:rsid w:val="00E71698"/>
    <w:rsid w:val="00E716BD"/>
    <w:rsid w:val="00E7173B"/>
    <w:rsid w:val="00E74076"/>
    <w:rsid w:val="00E74A04"/>
    <w:rsid w:val="00E754F8"/>
    <w:rsid w:val="00E760D8"/>
    <w:rsid w:val="00E7799B"/>
    <w:rsid w:val="00E806C6"/>
    <w:rsid w:val="00E80718"/>
    <w:rsid w:val="00E818F1"/>
    <w:rsid w:val="00E81DAE"/>
    <w:rsid w:val="00E82B9F"/>
    <w:rsid w:val="00E84497"/>
    <w:rsid w:val="00E8542A"/>
    <w:rsid w:val="00E855B5"/>
    <w:rsid w:val="00E85B9E"/>
    <w:rsid w:val="00E91263"/>
    <w:rsid w:val="00E917F8"/>
    <w:rsid w:val="00E93A70"/>
    <w:rsid w:val="00E943B8"/>
    <w:rsid w:val="00E9449E"/>
    <w:rsid w:val="00E948A8"/>
    <w:rsid w:val="00E957C2"/>
    <w:rsid w:val="00EA0DE2"/>
    <w:rsid w:val="00EA272D"/>
    <w:rsid w:val="00EA4003"/>
    <w:rsid w:val="00EA55EA"/>
    <w:rsid w:val="00EA7697"/>
    <w:rsid w:val="00EB6947"/>
    <w:rsid w:val="00EB6F8E"/>
    <w:rsid w:val="00EC12C8"/>
    <w:rsid w:val="00EC792A"/>
    <w:rsid w:val="00ED1006"/>
    <w:rsid w:val="00ED1E54"/>
    <w:rsid w:val="00ED337E"/>
    <w:rsid w:val="00ED57DB"/>
    <w:rsid w:val="00ED5A49"/>
    <w:rsid w:val="00ED5C55"/>
    <w:rsid w:val="00EE064F"/>
    <w:rsid w:val="00EE1965"/>
    <w:rsid w:val="00EE1F00"/>
    <w:rsid w:val="00EE6C1E"/>
    <w:rsid w:val="00EF0B9C"/>
    <w:rsid w:val="00EF141A"/>
    <w:rsid w:val="00EF190B"/>
    <w:rsid w:val="00EF4D76"/>
    <w:rsid w:val="00EF7D39"/>
    <w:rsid w:val="00F00F8A"/>
    <w:rsid w:val="00F01519"/>
    <w:rsid w:val="00F02286"/>
    <w:rsid w:val="00F040C7"/>
    <w:rsid w:val="00F0547E"/>
    <w:rsid w:val="00F063D1"/>
    <w:rsid w:val="00F0652F"/>
    <w:rsid w:val="00F0653E"/>
    <w:rsid w:val="00F07D29"/>
    <w:rsid w:val="00F07EBC"/>
    <w:rsid w:val="00F103C6"/>
    <w:rsid w:val="00F1213E"/>
    <w:rsid w:val="00F127E9"/>
    <w:rsid w:val="00F147D9"/>
    <w:rsid w:val="00F1680D"/>
    <w:rsid w:val="00F16AC1"/>
    <w:rsid w:val="00F16C7D"/>
    <w:rsid w:val="00F17137"/>
    <w:rsid w:val="00F20B90"/>
    <w:rsid w:val="00F2282D"/>
    <w:rsid w:val="00F239D8"/>
    <w:rsid w:val="00F27480"/>
    <w:rsid w:val="00F27AA9"/>
    <w:rsid w:val="00F302D5"/>
    <w:rsid w:val="00F30E5D"/>
    <w:rsid w:val="00F3108D"/>
    <w:rsid w:val="00F35E77"/>
    <w:rsid w:val="00F40096"/>
    <w:rsid w:val="00F42980"/>
    <w:rsid w:val="00F42A91"/>
    <w:rsid w:val="00F45D6D"/>
    <w:rsid w:val="00F46BD9"/>
    <w:rsid w:val="00F46DEE"/>
    <w:rsid w:val="00F5011A"/>
    <w:rsid w:val="00F50C92"/>
    <w:rsid w:val="00F510D0"/>
    <w:rsid w:val="00F52574"/>
    <w:rsid w:val="00F54EDF"/>
    <w:rsid w:val="00F553B5"/>
    <w:rsid w:val="00F55546"/>
    <w:rsid w:val="00F57030"/>
    <w:rsid w:val="00F571F2"/>
    <w:rsid w:val="00F5748C"/>
    <w:rsid w:val="00F57C79"/>
    <w:rsid w:val="00F6521C"/>
    <w:rsid w:val="00F664AA"/>
    <w:rsid w:val="00F7018E"/>
    <w:rsid w:val="00F705EC"/>
    <w:rsid w:val="00F75704"/>
    <w:rsid w:val="00F77C52"/>
    <w:rsid w:val="00F8364A"/>
    <w:rsid w:val="00F85406"/>
    <w:rsid w:val="00F90339"/>
    <w:rsid w:val="00F91128"/>
    <w:rsid w:val="00F91512"/>
    <w:rsid w:val="00F918A7"/>
    <w:rsid w:val="00F91BC0"/>
    <w:rsid w:val="00F9219C"/>
    <w:rsid w:val="00F934EE"/>
    <w:rsid w:val="00F9714B"/>
    <w:rsid w:val="00FA1110"/>
    <w:rsid w:val="00FA1848"/>
    <w:rsid w:val="00FA2113"/>
    <w:rsid w:val="00FA2A94"/>
    <w:rsid w:val="00FB1359"/>
    <w:rsid w:val="00FB1C98"/>
    <w:rsid w:val="00FB4981"/>
    <w:rsid w:val="00FC138F"/>
    <w:rsid w:val="00FC2206"/>
    <w:rsid w:val="00FC266F"/>
    <w:rsid w:val="00FC542B"/>
    <w:rsid w:val="00FD284E"/>
    <w:rsid w:val="00FD38A5"/>
    <w:rsid w:val="00FD45B4"/>
    <w:rsid w:val="00FD599D"/>
    <w:rsid w:val="00FD7018"/>
    <w:rsid w:val="00FE0278"/>
    <w:rsid w:val="00FE18E1"/>
    <w:rsid w:val="00FE2257"/>
    <w:rsid w:val="00FE37E0"/>
    <w:rsid w:val="00FE39B6"/>
    <w:rsid w:val="00FE4BD0"/>
    <w:rsid w:val="00FE5461"/>
    <w:rsid w:val="00FF0512"/>
    <w:rsid w:val="00FF29F5"/>
    <w:rsid w:val="00FF32DA"/>
    <w:rsid w:val="00FF3B50"/>
    <w:rsid w:val="00FF4128"/>
    <w:rsid w:val="00FF542C"/>
    <w:rsid w:val="00FF6A1E"/>
    <w:rsid w:val="00FF7C54"/>
    <w:rsid w:val="05A23999"/>
    <w:rsid w:val="08A25964"/>
    <w:rsid w:val="0A1054DD"/>
    <w:rsid w:val="0D477354"/>
    <w:rsid w:val="13534E1C"/>
    <w:rsid w:val="140C4F3F"/>
    <w:rsid w:val="1E9A2F0A"/>
    <w:rsid w:val="22B92931"/>
    <w:rsid w:val="241773C4"/>
    <w:rsid w:val="2D371B07"/>
    <w:rsid w:val="366E06A0"/>
    <w:rsid w:val="385C4F44"/>
    <w:rsid w:val="39AD0547"/>
    <w:rsid w:val="3C7D44A7"/>
    <w:rsid w:val="3FCB708E"/>
    <w:rsid w:val="406E3023"/>
    <w:rsid w:val="4D487218"/>
    <w:rsid w:val="4DF936C5"/>
    <w:rsid w:val="4F5F4973"/>
    <w:rsid w:val="53E93589"/>
    <w:rsid w:val="58702775"/>
    <w:rsid w:val="5DB76620"/>
    <w:rsid w:val="601C5D06"/>
    <w:rsid w:val="639279E0"/>
    <w:rsid w:val="65495623"/>
    <w:rsid w:val="6592090D"/>
    <w:rsid w:val="68651157"/>
    <w:rsid w:val="68D273FC"/>
    <w:rsid w:val="725C1455"/>
    <w:rsid w:val="76AB4CF0"/>
    <w:rsid w:val="77742D60"/>
    <w:rsid w:val="78B70FB3"/>
    <w:rsid w:val="7A847533"/>
    <w:rsid w:val="7B863DF7"/>
    <w:rsid w:val="7DAB63BA"/>
    <w:rsid w:val="7DF57C46"/>
    <w:rsid w:val="7FD23F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lsdException w:name="footnote text" w:semiHidden="1" w:uiPriority="0" w:qFormat="1"/>
    <w:lsdException w:name="annotation text" w:uiPriority="0"/>
    <w:lsdException w:name="header" w:uiPriority="0" w:unhideWhenUsed="1" w:qFormat="1"/>
    <w:lsdException w:name="footer" w:uiPriority="0"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uiPriority="0" w:qFormat="1"/>
    <w:lsdException w:name="footnote reference" w:semiHidden="1" w:uiPriority="0" w:qFormat="1"/>
    <w:lsdException w:name="annotation reference" w:uiPriority="0" w:qFormat="1"/>
    <w:lsdException w:name="line number" w:uiPriority="0" w:unhideWhenUsed="1" w:qFormat="1"/>
    <w:lsdException w:name="page number" w:uiPriority="0" w:qFormat="1"/>
    <w:lsdException w:name="endnote reference" w:semiHidden="1" w:uiPriority="0" w:qFormat="1"/>
    <w:lsdException w:name="endnote text" w:semiHidden="1" w:uiPriority="0" w:qFormat="1"/>
    <w:lsdException w:name="table of authorities" w:semiHidden="1" w:uiPriority="0"/>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uiPriority="0" w:qFormat="1"/>
    <w:lsdException w:name="List 3" w:uiPriority="0" w:qFormat="1"/>
    <w:lsdException w:name="List 4" w:semiHidden="1" w:unhideWhenUsed="1"/>
    <w:lsdException w:name="List 5" w:uiPriority="0" w:qFormat="1"/>
    <w:lsdException w:name="List Bullet 2" w:semiHidden="1" w:unhideWhenUsed="1"/>
    <w:lsdException w:name="List Bullet 3" w:semiHidden="1" w:unhideWhenUsed="1"/>
    <w:lsdException w:name="List Bullet 4" w:semiHidden="1" w:unhideWhenUsed="1"/>
    <w:lsdException w:name="List Bullet 5" w:uiPriority="0"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uiPriority="0" w:qFormat="1"/>
    <w:lsdException w:name="Date" w:uiPriority="0" w:qFormat="1"/>
    <w:lsdException w:name="Body Text First Indent" w:uiPriority="0" w:qFormat="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uiPriority="0" w:unhideWhenUsed="1" w:qFormat="1"/>
    <w:lsdException w:name="FollowedHyperlink" w:uiPriority="0" w:qFormat="1"/>
    <w:lsdException w:name="Strong" w:uiPriority="0" w:qFormat="1"/>
    <w:lsdException w:name="Emphasis" w:uiPriority="20" w:qFormat="1"/>
    <w:lsdException w:name="Document Map" w:semiHidden="1" w:uiPriority="0"/>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E30963"/>
    <w:pPr>
      <w:widowControl w:val="0"/>
    </w:pPr>
    <w:rPr>
      <w:rFonts w:ascii="Times New Roman" w:eastAsia="PMingLiU" w:hAnsi="Times New Roman"/>
      <w:kern w:val="2"/>
      <w:sz w:val="24"/>
      <w:lang w:eastAsia="zh-TW"/>
    </w:rPr>
  </w:style>
  <w:style w:type="paragraph" w:styleId="11">
    <w:name w:val="heading 1"/>
    <w:basedOn w:val="a1"/>
    <w:next w:val="a1"/>
    <w:link w:val="1Char"/>
    <w:qFormat/>
    <w:rsid w:val="00E30963"/>
    <w:pPr>
      <w:keepNext/>
      <w:keepLines/>
      <w:spacing w:before="340" w:after="330" w:line="578" w:lineRule="auto"/>
      <w:jc w:val="both"/>
      <w:outlineLvl w:val="0"/>
    </w:pPr>
    <w:rPr>
      <w:rFonts w:ascii="Calibri" w:eastAsia="宋体" w:hAnsi="Calibri"/>
      <w:b/>
      <w:bCs/>
      <w:kern w:val="44"/>
      <w:sz w:val="44"/>
      <w:szCs w:val="44"/>
      <w:lang w:eastAsia="zh-CN"/>
    </w:rPr>
  </w:style>
  <w:style w:type="paragraph" w:styleId="2">
    <w:name w:val="heading 2"/>
    <w:basedOn w:val="a1"/>
    <w:next w:val="a1"/>
    <w:link w:val="2Char"/>
    <w:qFormat/>
    <w:rsid w:val="00E30963"/>
    <w:pPr>
      <w:keepNext/>
      <w:keepLines/>
      <w:spacing w:before="260" w:after="260" w:line="416" w:lineRule="auto"/>
      <w:jc w:val="both"/>
      <w:outlineLvl w:val="1"/>
    </w:pPr>
    <w:rPr>
      <w:rFonts w:ascii="Arial" w:eastAsia="黑体" w:hAnsi="Arial"/>
      <w:b/>
      <w:bCs/>
      <w:sz w:val="32"/>
      <w:szCs w:val="32"/>
      <w:lang w:eastAsia="zh-CN"/>
    </w:rPr>
  </w:style>
  <w:style w:type="paragraph" w:styleId="3">
    <w:name w:val="heading 3"/>
    <w:basedOn w:val="a1"/>
    <w:next w:val="a2"/>
    <w:link w:val="3Char"/>
    <w:qFormat/>
    <w:rsid w:val="00E30963"/>
    <w:pPr>
      <w:keepNext/>
      <w:keepLines/>
      <w:spacing w:before="260" w:after="260" w:line="416" w:lineRule="auto"/>
      <w:jc w:val="both"/>
      <w:outlineLvl w:val="2"/>
    </w:pPr>
    <w:rPr>
      <w:rFonts w:eastAsia="宋体"/>
      <w:b/>
      <w:lang w:eastAsia="zh-CN"/>
    </w:rPr>
  </w:style>
  <w:style w:type="paragraph" w:styleId="4">
    <w:name w:val="heading 4"/>
    <w:basedOn w:val="a1"/>
    <w:next w:val="a1"/>
    <w:link w:val="4Char"/>
    <w:qFormat/>
    <w:rsid w:val="00E30963"/>
    <w:pPr>
      <w:keepNext/>
      <w:widowControl/>
      <w:tabs>
        <w:tab w:val="left" w:pos="851"/>
      </w:tabs>
      <w:spacing w:before="240" w:after="60"/>
      <w:ind w:left="851" w:hanging="851"/>
      <w:jc w:val="both"/>
      <w:outlineLvl w:val="3"/>
    </w:pPr>
    <w:rPr>
      <w:rFonts w:eastAsia="宋体"/>
      <w:kern w:val="0"/>
      <w:szCs w:val="28"/>
      <w:lang w:eastAsia="zh-CN"/>
    </w:rPr>
  </w:style>
  <w:style w:type="paragraph" w:styleId="50">
    <w:name w:val="heading 5"/>
    <w:basedOn w:val="a1"/>
    <w:next w:val="a1"/>
    <w:link w:val="5Char"/>
    <w:qFormat/>
    <w:rsid w:val="00E30963"/>
    <w:pPr>
      <w:widowControl/>
      <w:tabs>
        <w:tab w:val="left" w:pos="1021"/>
      </w:tabs>
      <w:spacing w:before="240" w:after="60"/>
      <w:ind w:left="1021" w:hanging="1021"/>
      <w:outlineLvl w:val="4"/>
    </w:pPr>
    <w:rPr>
      <w:rFonts w:eastAsia="宋体"/>
      <w:kern w:val="0"/>
      <w:sz w:val="22"/>
      <w:szCs w:val="26"/>
      <w:lang w:eastAsia="zh-CN"/>
    </w:rPr>
  </w:style>
  <w:style w:type="paragraph" w:styleId="6">
    <w:name w:val="heading 6"/>
    <w:basedOn w:val="a1"/>
    <w:next w:val="a1"/>
    <w:link w:val="6Char"/>
    <w:qFormat/>
    <w:rsid w:val="00E30963"/>
    <w:pPr>
      <w:widowControl/>
      <w:tabs>
        <w:tab w:val="left" w:pos="1247"/>
      </w:tabs>
      <w:spacing w:before="240" w:after="60"/>
      <w:ind w:left="1247" w:hanging="1247"/>
      <w:jc w:val="both"/>
      <w:outlineLvl w:val="5"/>
    </w:pPr>
    <w:rPr>
      <w:rFonts w:eastAsia="宋体"/>
      <w:kern w:val="0"/>
      <w:sz w:val="22"/>
      <w:szCs w:val="22"/>
      <w:lang w:eastAsia="zh-CN"/>
    </w:rPr>
  </w:style>
  <w:style w:type="paragraph" w:styleId="7">
    <w:name w:val="heading 7"/>
    <w:basedOn w:val="a1"/>
    <w:next w:val="a1"/>
    <w:link w:val="7Char"/>
    <w:qFormat/>
    <w:rsid w:val="00E30963"/>
    <w:pPr>
      <w:widowControl/>
      <w:tabs>
        <w:tab w:val="left" w:pos="1440"/>
      </w:tabs>
      <w:spacing w:before="240" w:after="60"/>
      <w:outlineLvl w:val="6"/>
    </w:pPr>
    <w:rPr>
      <w:rFonts w:eastAsia="宋体"/>
      <w:kern w:val="0"/>
      <w:szCs w:val="24"/>
      <w:lang w:eastAsia="en-US"/>
    </w:rPr>
  </w:style>
  <w:style w:type="paragraph" w:styleId="8">
    <w:name w:val="heading 8"/>
    <w:basedOn w:val="a1"/>
    <w:next w:val="a1"/>
    <w:link w:val="8Char"/>
    <w:qFormat/>
    <w:rsid w:val="00E30963"/>
    <w:pPr>
      <w:widowControl/>
      <w:tabs>
        <w:tab w:val="left" w:pos="1800"/>
      </w:tabs>
      <w:spacing w:before="240" w:after="60"/>
      <w:outlineLvl w:val="7"/>
    </w:pPr>
    <w:rPr>
      <w:rFonts w:eastAsia="宋体"/>
      <w:i/>
      <w:iCs/>
      <w:kern w:val="0"/>
      <w:szCs w:val="24"/>
      <w:lang w:eastAsia="en-US"/>
    </w:rPr>
  </w:style>
  <w:style w:type="paragraph" w:styleId="9">
    <w:name w:val="heading 9"/>
    <w:basedOn w:val="a1"/>
    <w:next w:val="a1"/>
    <w:link w:val="9Char"/>
    <w:qFormat/>
    <w:rsid w:val="00E30963"/>
    <w:pPr>
      <w:widowControl/>
      <w:tabs>
        <w:tab w:val="left" w:pos="1800"/>
      </w:tabs>
      <w:spacing w:before="240" w:after="60"/>
      <w:outlineLvl w:val="8"/>
    </w:pPr>
    <w:rPr>
      <w:rFonts w:ascii="Arial" w:eastAsia="宋体" w:hAnsi="Arial" w:cs="Arial"/>
      <w:kern w:val="0"/>
      <w:sz w:val="22"/>
      <w:szCs w:val="22"/>
      <w:lang w:eastAsia="en-US"/>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Normal Indent"/>
    <w:basedOn w:val="a1"/>
    <w:link w:val="Char"/>
    <w:rsid w:val="00E30963"/>
    <w:pPr>
      <w:ind w:firstLine="420"/>
      <w:jc w:val="both"/>
    </w:pPr>
    <w:rPr>
      <w:rFonts w:eastAsia="宋体"/>
      <w:lang w:eastAsia="zh-CN"/>
    </w:rPr>
  </w:style>
  <w:style w:type="paragraph" w:styleId="30">
    <w:name w:val="List 3"/>
    <w:basedOn w:val="a1"/>
    <w:qFormat/>
    <w:rsid w:val="00E30963"/>
    <w:pPr>
      <w:adjustRightInd w:val="0"/>
      <w:spacing w:line="312" w:lineRule="atLeast"/>
      <w:ind w:left="1260" w:hanging="420"/>
      <w:jc w:val="both"/>
      <w:textAlignment w:val="baseline"/>
    </w:pPr>
    <w:rPr>
      <w:rFonts w:eastAsia="宋体"/>
      <w:kern w:val="0"/>
      <w:sz w:val="21"/>
      <w:lang w:eastAsia="zh-CN"/>
    </w:rPr>
  </w:style>
  <w:style w:type="paragraph" w:styleId="70">
    <w:name w:val="toc 7"/>
    <w:basedOn w:val="a1"/>
    <w:next w:val="a1"/>
    <w:uiPriority w:val="39"/>
    <w:qFormat/>
    <w:rsid w:val="00E30963"/>
    <w:pPr>
      <w:ind w:left="2880"/>
    </w:pPr>
    <w:rPr>
      <w:szCs w:val="24"/>
    </w:rPr>
  </w:style>
  <w:style w:type="paragraph" w:styleId="a6">
    <w:name w:val="table of authorities"/>
    <w:basedOn w:val="a1"/>
    <w:next w:val="a1"/>
    <w:semiHidden/>
    <w:rsid w:val="00E30963"/>
    <w:pPr>
      <w:ind w:leftChars="200" w:left="420"/>
      <w:jc w:val="both"/>
    </w:pPr>
    <w:rPr>
      <w:rFonts w:eastAsia="宋体"/>
      <w:sz w:val="21"/>
      <w:lang w:eastAsia="zh-CN"/>
    </w:rPr>
  </w:style>
  <w:style w:type="paragraph" w:styleId="a7">
    <w:name w:val="caption"/>
    <w:basedOn w:val="a1"/>
    <w:next w:val="a1"/>
    <w:qFormat/>
    <w:rsid w:val="00E30963"/>
    <w:pPr>
      <w:jc w:val="both"/>
    </w:pPr>
    <w:rPr>
      <w:rFonts w:ascii="Arial" w:eastAsia="黑体" w:hAnsi="Arial" w:cs="Arial"/>
      <w:sz w:val="20"/>
      <w:lang w:eastAsia="zh-CN"/>
    </w:rPr>
  </w:style>
  <w:style w:type="paragraph" w:styleId="a8">
    <w:name w:val="Document Map"/>
    <w:basedOn w:val="a1"/>
    <w:link w:val="Char0"/>
    <w:semiHidden/>
    <w:rsid w:val="00E30963"/>
    <w:pPr>
      <w:widowControl/>
      <w:shd w:val="clear" w:color="auto" w:fill="000080"/>
    </w:pPr>
    <w:rPr>
      <w:rFonts w:eastAsia="宋体"/>
      <w:kern w:val="0"/>
      <w:sz w:val="20"/>
      <w:lang w:eastAsia="en-US"/>
    </w:rPr>
  </w:style>
  <w:style w:type="paragraph" w:styleId="a9">
    <w:name w:val="annotation text"/>
    <w:basedOn w:val="a1"/>
    <w:link w:val="Char1"/>
    <w:rsid w:val="00E30963"/>
    <w:rPr>
      <w:rFonts w:eastAsia="宋体"/>
      <w:sz w:val="21"/>
      <w:szCs w:val="24"/>
      <w:lang w:eastAsia="zh-CN"/>
    </w:rPr>
  </w:style>
  <w:style w:type="paragraph" w:styleId="aa">
    <w:name w:val="Salutation"/>
    <w:basedOn w:val="a1"/>
    <w:next w:val="a1"/>
    <w:link w:val="Char2"/>
    <w:qFormat/>
    <w:rsid w:val="00E30963"/>
    <w:pPr>
      <w:jc w:val="both"/>
    </w:pPr>
    <w:rPr>
      <w:rFonts w:eastAsia="宋体"/>
      <w:sz w:val="21"/>
      <w:szCs w:val="24"/>
      <w:lang w:eastAsia="zh-CN"/>
    </w:rPr>
  </w:style>
  <w:style w:type="paragraph" w:styleId="31">
    <w:name w:val="Body Text 3"/>
    <w:basedOn w:val="a1"/>
    <w:link w:val="3Char0"/>
    <w:qFormat/>
    <w:rsid w:val="00E30963"/>
    <w:pPr>
      <w:spacing w:after="120" w:line="360" w:lineRule="auto"/>
      <w:ind w:firstLineChars="200" w:firstLine="200"/>
      <w:jc w:val="both"/>
    </w:pPr>
    <w:rPr>
      <w:rFonts w:ascii="宋体" w:eastAsia="宋体" w:hAnsi="宋体"/>
      <w:sz w:val="16"/>
      <w:szCs w:val="16"/>
      <w:lang w:eastAsia="zh-CN"/>
    </w:rPr>
  </w:style>
  <w:style w:type="paragraph" w:styleId="ab">
    <w:name w:val="Body Text"/>
    <w:basedOn w:val="a1"/>
    <w:link w:val="Char3"/>
    <w:qFormat/>
    <w:rsid w:val="00E30963"/>
    <w:pPr>
      <w:widowControl/>
      <w:spacing w:after="120"/>
    </w:pPr>
    <w:rPr>
      <w:rFonts w:eastAsia="楷体"/>
      <w:kern w:val="0"/>
      <w:sz w:val="28"/>
      <w:lang w:eastAsia="zh-CN"/>
    </w:rPr>
  </w:style>
  <w:style w:type="paragraph" w:styleId="ac">
    <w:name w:val="Body Text Indent"/>
    <w:basedOn w:val="a1"/>
    <w:link w:val="Char4"/>
    <w:qFormat/>
    <w:rsid w:val="00E30963"/>
    <w:pPr>
      <w:tabs>
        <w:tab w:val="left" w:pos="900"/>
      </w:tabs>
      <w:ind w:left="900"/>
      <w:jc w:val="both"/>
    </w:pPr>
    <w:rPr>
      <w:rFonts w:ascii="宋体" w:eastAsia="宋体"/>
      <w:sz w:val="21"/>
      <w:lang w:eastAsia="zh-CN"/>
    </w:rPr>
  </w:style>
  <w:style w:type="paragraph" w:styleId="20">
    <w:name w:val="List 2"/>
    <w:basedOn w:val="a1"/>
    <w:qFormat/>
    <w:rsid w:val="00E30963"/>
    <w:pPr>
      <w:adjustRightInd w:val="0"/>
      <w:spacing w:line="312" w:lineRule="atLeast"/>
      <w:ind w:left="840" w:hanging="420"/>
      <w:jc w:val="both"/>
      <w:textAlignment w:val="baseline"/>
    </w:pPr>
    <w:rPr>
      <w:rFonts w:eastAsia="宋体"/>
      <w:kern w:val="0"/>
      <w:sz w:val="21"/>
      <w:lang w:eastAsia="zh-CN"/>
    </w:rPr>
  </w:style>
  <w:style w:type="paragraph" w:styleId="ad">
    <w:name w:val="Block Text"/>
    <w:basedOn w:val="a1"/>
    <w:qFormat/>
    <w:rsid w:val="00E30963"/>
    <w:pPr>
      <w:adjustRightInd w:val="0"/>
      <w:ind w:left="420" w:right="33"/>
      <w:textAlignment w:val="baseline"/>
    </w:pPr>
    <w:rPr>
      <w:rFonts w:eastAsia="仿宋_GB2312"/>
      <w:kern w:val="0"/>
      <w:lang w:eastAsia="zh-CN"/>
    </w:rPr>
  </w:style>
  <w:style w:type="paragraph" w:styleId="51">
    <w:name w:val="toc 5"/>
    <w:basedOn w:val="a1"/>
    <w:next w:val="a1"/>
    <w:uiPriority w:val="39"/>
    <w:qFormat/>
    <w:rsid w:val="00E30963"/>
    <w:pPr>
      <w:ind w:left="1920"/>
    </w:pPr>
    <w:rPr>
      <w:szCs w:val="24"/>
    </w:rPr>
  </w:style>
  <w:style w:type="paragraph" w:styleId="32">
    <w:name w:val="toc 3"/>
    <w:basedOn w:val="a1"/>
    <w:next w:val="a1"/>
    <w:uiPriority w:val="39"/>
    <w:qFormat/>
    <w:rsid w:val="00E30963"/>
    <w:pPr>
      <w:ind w:left="960"/>
    </w:pPr>
    <w:rPr>
      <w:szCs w:val="24"/>
    </w:rPr>
  </w:style>
  <w:style w:type="paragraph" w:styleId="ae">
    <w:name w:val="Plain Text"/>
    <w:basedOn w:val="a1"/>
    <w:link w:val="Char5"/>
    <w:qFormat/>
    <w:rsid w:val="00E30963"/>
    <w:pPr>
      <w:jc w:val="both"/>
    </w:pPr>
    <w:rPr>
      <w:rFonts w:ascii="宋体" w:eastAsia="宋体" w:hAnsi="Courier New"/>
      <w:sz w:val="21"/>
      <w:lang w:eastAsia="zh-CN"/>
    </w:rPr>
  </w:style>
  <w:style w:type="paragraph" w:styleId="5">
    <w:name w:val="List Bullet 5"/>
    <w:basedOn w:val="a1"/>
    <w:qFormat/>
    <w:rsid w:val="00E30963"/>
    <w:pPr>
      <w:numPr>
        <w:ilvl w:val="2"/>
        <w:numId w:val="1"/>
      </w:numPr>
      <w:tabs>
        <w:tab w:val="left" w:pos="425"/>
      </w:tabs>
      <w:adjustRightInd w:val="0"/>
      <w:spacing w:line="360" w:lineRule="exact"/>
      <w:ind w:left="900" w:hanging="540"/>
      <w:jc w:val="both"/>
      <w:textAlignment w:val="baseline"/>
    </w:pPr>
    <w:rPr>
      <w:rFonts w:ascii="宋体" w:eastAsia="宋体"/>
      <w:kern w:val="0"/>
      <w:lang w:eastAsia="zh-CN"/>
    </w:rPr>
  </w:style>
  <w:style w:type="paragraph" w:styleId="80">
    <w:name w:val="toc 8"/>
    <w:basedOn w:val="a1"/>
    <w:next w:val="a1"/>
    <w:uiPriority w:val="39"/>
    <w:qFormat/>
    <w:rsid w:val="00E30963"/>
    <w:pPr>
      <w:ind w:left="3360"/>
    </w:pPr>
    <w:rPr>
      <w:szCs w:val="24"/>
    </w:rPr>
  </w:style>
  <w:style w:type="paragraph" w:styleId="af">
    <w:name w:val="Date"/>
    <w:basedOn w:val="a1"/>
    <w:next w:val="a1"/>
    <w:link w:val="Char6"/>
    <w:qFormat/>
    <w:rsid w:val="00E30963"/>
    <w:pPr>
      <w:jc w:val="both"/>
    </w:pPr>
    <w:rPr>
      <w:rFonts w:eastAsia="宋体"/>
      <w:lang w:eastAsia="zh-CN"/>
    </w:rPr>
  </w:style>
  <w:style w:type="paragraph" w:styleId="21">
    <w:name w:val="Body Text Indent 2"/>
    <w:basedOn w:val="a1"/>
    <w:link w:val="2Char0"/>
    <w:qFormat/>
    <w:rsid w:val="00E30963"/>
    <w:pPr>
      <w:widowControl/>
      <w:spacing w:line="360" w:lineRule="auto"/>
      <w:ind w:left="420"/>
    </w:pPr>
    <w:rPr>
      <w:rFonts w:ascii="宋体" w:eastAsia="宋体"/>
      <w:kern w:val="0"/>
      <w:sz w:val="21"/>
      <w:lang w:eastAsia="en-US"/>
    </w:rPr>
  </w:style>
  <w:style w:type="paragraph" w:styleId="af0">
    <w:name w:val="endnote text"/>
    <w:basedOn w:val="a1"/>
    <w:link w:val="Char7"/>
    <w:semiHidden/>
    <w:qFormat/>
    <w:rsid w:val="00E30963"/>
    <w:pPr>
      <w:widowControl/>
      <w:snapToGrid w:val="0"/>
    </w:pPr>
    <w:rPr>
      <w:rFonts w:eastAsia="仿宋_GB2312"/>
      <w:kern w:val="0"/>
      <w:sz w:val="28"/>
      <w:lang w:eastAsia="zh-CN"/>
    </w:rPr>
  </w:style>
  <w:style w:type="paragraph" w:styleId="af1">
    <w:name w:val="Balloon Text"/>
    <w:basedOn w:val="a1"/>
    <w:link w:val="Char8"/>
    <w:unhideWhenUsed/>
    <w:qFormat/>
    <w:rsid w:val="00E30963"/>
    <w:rPr>
      <w:sz w:val="18"/>
      <w:szCs w:val="18"/>
    </w:rPr>
  </w:style>
  <w:style w:type="paragraph" w:styleId="af2">
    <w:name w:val="footer"/>
    <w:basedOn w:val="a1"/>
    <w:link w:val="Char9"/>
    <w:unhideWhenUsed/>
    <w:qFormat/>
    <w:rsid w:val="00E30963"/>
    <w:pPr>
      <w:tabs>
        <w:tab w:val="center" w:pos="4153"/>
        <w:tab w:val="right" w:pos="8306"/>
      </w:tabs>
      <w:snapToGrid w:val="0"/>
    </w:pPr>
    <w:rPr>
      <w:sz w:val="18"/>
      <w:szCs w:val="18"/>
    </w:rPr>
  </w:style>
  <w:style w:type="paragraph" w:styleId="af3">
    <w:name w:val="envelope return"/>
    <w:basedOn w:val="a1"/>
    <w:qFormat/>
    <w:rsid w:val="00E30963"/>
    <w:pPr>
      <w:widowControl/>
      <w:jc w:val="both"/>
    </w:pPr>
    <w:rPr>
      <w:rFonts w:eastAsia="宋体"/>
      <w:kern w:val="0"/>
      <w:sz w:val="22"/>
      <w:lang w:val="en-GB" w:eastAsia="zh-CN"/>
    </w:rPr>
  </w:style>
  <w:style w:type="paragraph" w:styleId="af4">
    <w:name w:val="header"/>
    <w:basedOn w:val="a1"/>
    <w:link w:val="Chara"/>
    <w:unhideWhenUsed/>
    <w:qFormat/>
    <w:rsid w:val="00E30963"/>
    <w:pPr>
      <w:pBdr>
        <w:bottom w:val="single" w:sz="6" w:space="1" w:color="auto"/>
      </w:pBdr>
      <w:tabs>
        <w:tab w:val="center" w:pos="4153"/>
        <w:tab w:val="right" w:pos="8306"/>
      </w:tabs>
      <w:snapToGrid w:val="0"/>
      <w:jc w:val="center"/>
    </w:pPr>
    <w:rPr>
      <w:sz w:val="18"/>
      <w:szCs w:val="18"/>
    </w:rPr>
  </w:style>
  <w:style w:type="paragraph" w:styleId="12">
    <w:name w:val="toc 1"/>
    <w:basedOn w:val="a1"/>
    <w:next w:val="a1"/>
    <w:uiPriority w:val="39"/>
    <w:unhideWhenUsed/>
    <w:qFormat/>
    <w:rsid w:val="00E30963"/>
    <w:pPr>
      <w:tabs>
        <w:tab w:val="left" w:pos="420"/>
        <w:tab w:val="right" w:leader="dot" w:pos="8296"/>
        <w:tab w:val="right" w:leader="dot" w:pos="8749"/>
        <w:tab w:val="right" w:leader="dot" w:pos="9629"/>
      </w:tabs>
      <w:spacing w:line="360" w:lineRule="auto"/>
      <w:jc w:val="center"/>
    </w:pPr>
    <w:rPr>
      <w:rFonts w:ascii="宋体" w:eastAsia="宋体" w:hAnsi="宋体"/>
      <w:sz w:val="28"/>
      <w:szCs w:val="28"/>
      <w:lang w:eastAsia="zh-CN"/>
    </w:rPr>
  </w:style>
  <w:style w:type="paragraph" w:styleId="40">
    <w:name w:val="toc 4"/>
    <w:basedOn w:val="a1"/>
    <w:next w:val="a1"/>
    <w:uiPriority w:val="39"/>
    <w:qFormat/>
    <w:rsid w:val="00E30963"/>
    <w:pPr>
      <w:ind w:left="1440"/>
    </w:pPr>
    <w:rPr>
      <w:szCs w:val="24"/>
    </w:rPr>
  </w:style>
  <w:style w:type="paragraph" w:styleId="af5">
    <w:name w:val="footnote text"/>
    <w:basedOn w:val="a1"/>
    <w:link w:val="Charb"/>
    <w:semiHidden/>
    <w:qFormat/>
    <w:rsid w:val="00E30963"/>
    <w:pPr>
      <w:adjustRightInd w:val="0"/>
      <w:spacing w:line="312" w:lineRule="atLeast"/>
      <w:textAlignment w:val="baseline"/>
    </w:pPr>
    <w:rPr>
      <w:rFonts w:eastAsia="仿宋_GB2312"/>
      <w:kern w:val="0"/>
      <w:sz w:val="18"/>
      <w:lang w:eastAsia="zh-CN"/>
    </w:rPr>
  </w:style>
  <w:style w:type="paragraph" w:styleId="60">
    <w:name w:val="toc 6"/>
    <w:basedOn w:val="a1"/>
    <w:next w:val="a1"/>
    <w:uiPriority w:val="39"/>
    <w:qFormat/>
    <w:rsid w:val="00E30963"/>
    <w:pPr>
      <w:ind w:left="2400"/>
    </w:pPr>
    <w:rPr>
      <w:szCs w:val="24"/>
    </w:rPr>
  </w:style>
  <w:style w:type="paragraph" w:styleId="52">
    <w:name w:val="List 5"/>
    <w:basedOn w:val="a1"/>
    <w:qFormat/>
    <w:rsid w:val="00E30963"/>
    <w:pPr>
      <w:adjustRightInd w:val="0"/>
      <w:spacing w:line="312" w:lineRule="atLeast"/>
      <w:ind w:left="2100" w:hanging="420"/>
      <w:jc w:val="both"/>
      <w:textAlignment w:val="baseline"/>
    </w:pPr>
    <w:rPr>
      <w:rFonts w:eastAsia="宋体"/>
      <w:kern w:val="0"/>
      <w:sz w:val="21"/>
      <w:lang w:eastAsia="zh-CN"/>
    </w:rPr>
  </w:style>
  <w:style w:type="paragraph" w:styleId="33">
    <w:name w:val="Body Text Indent 3"/>
    <w:basedOn w:val="a1"/>
    <w:link w:val="3Char1"/>
    <w:qFormat/>
    <w:rsid w:val="00E30963"/>
    <w:pPr>
      <w:tabs>
        <w:tab w:val="left" w:pos="7407"/>
      </w:tabs>
      <w:ind w:firstLine="417"/>
      <w:jc w:val="both"/>
    </w:pPr>
    <w:rPr>
      <w:rFonts w:ascii="宋体" w:eastAsia="宋体"/>
      <w:color w:val="000000"/>
      <w:lang w:eastAsia="zh-CN"/>
    </w:rPr>
  </w:style>
  <w:style w:type="paragraph" w:styleId="22">
    <w:name w:val="toc 2"/>
    <w:basedOn w:val="a1"/>
    <w:next w:val="a1"/>
    <w:uiPriority w:val="39"/>
    <w:unhideWhenUsed/>
    <w:qFormat/>
    <w:rsid w:val="00E30963"/>
    <w:pPr>
      <w:tabs>
        <w:tab w:val="right" w:leader="dot" w:pos="9628"/>
      </w:tabs>
      <w:spacing w:line="360" w:lineRule="auto"/>
      <w:ind w:leftChars="200" w:left="480"/>
    </w:pPr>
  </w:style>
  <w:style w:type="paragraph" w:styleId="90">
    <w:name w:val="toc 9"/>
    <w:basedOn w:val="a1"/>
    <w:next w:val="a1"/>
    <w:uiPriority w:val="39"/>
    <w:qFormat/>
    <w:rsid w:val="00E30963"/>
    <w:pPr>
      <w:ind w:left="3840"/>
    </w:pPr>
    <w:rPr>
      <w:szCs w:val="24"/>
    </w:rPr>
  </w:style>
  <w:style w:type="paragraph" w:styleId="23">
    <w:name w:val="Body Text 2"/>
    <w:basedOn w:val="a1"/>
    <w:link w:val="2Char1"/>
    <w:qFormat/>
    <w:rsid w:val="00E30963"/>
    <w:pPr>
      <w:widowControl/>
      <w:spacing w:after="120" w:line="480" w:lineRule="auto"/>
    </w:pPr>
    <w:rPr>
      <w:rFonts w:eastAsia="宋体"/>
      <w:kern w:val="0"/>
      <w:sz w:val="20"/>
      <w:lang w:eastAsia="en-US"/>
    </w:rPr>
  </w:style>
  <w:style w:type="paragraph" w:styleId="af6">
    <w:name w:val="Normal (Web)"/>
    <w:basedOn w:val="a1"/>
    <w:qFormat/>
    <w:rsid w:val="00E30963"/>
    <w:pPr>
      <w:widowControl/>
      <w:spacing w:before="100" w:beforeAutospacing="1" w:after="100" w:afterAutospacing="1"/>
    </w:pPr>
    <w:rPr>
      <w:rFonts w:ascii="宋体" w:eastAsia="宋体" w:hAnsi="宋体" w:cs="宋体"/>
      <w:kern w:val="0"/>
      <w:szCs w:val="24"/>
      <w:lang w:eastAsia="zh-CN"/>
    </w:rPr>
  </w:style>
  <w:style w:type="paragraph" w:styleId="13">
    <w:name w:val="index 1"/>
    <w:basedOn w:val="a1"/>
    <w:next w:val="a1"/>
    <w:semiHidden/>
    <w:qFormat/>
    <w:rsid w:val="00E30963"/>
    <w:pPr>
      <w:spacing w:beforeLines="50" w:afterLines="50" w:line="360" w:lineRule="exact"/>
      <w:jc w:val="both"/>
    </w:pPr>
    <w:rPr>
      <w:rFonts w:ascii="仿宋_GB2312" w:eastAsia="仿宋_GB2312" w:hAnsi="Arial" w:cs="Arial"/>
      <w:b/>
      <w:color w:val="000000"/>
      <w:szCs w:val="24"/>
      <w:lang w:eastAsia="zh-CN"/>
    </w:rPr>
  </w:style>
  <w:style w:type="paragraph" w:styleId="af7">
    <w:name w:val="Title"/>
    <w:basedOn w:val="a1"/>
    <w:link w:val="Charc"/>
    <w:qFormat/>
    <w:rsid w:val="00E30963"/>
    <w:pPr>
      <w:widowControl/>
      <w:jc w:val="center"/>
    </w:pPr>
    <w:rPr>
      <w:rFonts w:eastAsia="宋体"/>
      <w:b/>
      <w:kern w:val="0"/>
      <w:sz w:val="32"/>
      <w:lang w:eastAsia="zh-CN"/>
    </w:rPr>
  </w:style>
  <w:style w:type="paragraph" w:styleId="af8">
    <w:name w:val="annotation subject"/>
    <w:basedOn w:val="a9"/>
    <w:next w:val="a9"/>
    <w:link w:val="Chard"/>
    <w:qFormat/>
    <w:rsid w:val="00E30963"/>
    <w:rPr>
      <w:b/>
      <w:bCs/>
    </w:rPr>
  </w:style>
  <w:style w:type="paragraph" w:styleId="a0">
    <w:name w:val="Body Text First Indent"/>
    <w:basedOn w:val="ab"/>
    <w:link w:val="Chare"/>
    <w:qFormat/>
    <w:rsid w:val="00E30963"/>
    <w:pPr>
      <w:widowControl w:val="0"/>
      <w:numPr>
        <w:ilvl w:val="4"/>
        <w:numId w:val="1"/>
      </w:numPr>
      <w:tabs>
        <w:tab w:val="left" w:pos="3119"/>
      </w:tabs>
      <w:adjustRightInd w:val="0"/>
      <w:spacing w:line="312" w:lineRule="atLeast"/>
      <w:ind w:left="3119" w:hanging="426"/>
      <w:jc w:val="both"/>
      <w:textAlignment w:val="baseline"/>
    </w:pPr>
    <w:rPr>
      <w:rFonts w:eastAsia="宋体"/>
      <w:sz w:val="21"/>
    </w:rPr>
  </w:style>
  <w:style w:type="table" w:styleId="af9">
    <w:name w:val="Table Grid"/>
    <w:basedOn w:val="a4"/>
    <w:qFormat/>
    <w:rsid w:val="00E30963"/>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Strong"/>
    <w:basedOn w:val="a3"/>
    <w:qFormat/>
    <w:rsid w:val="00E30963"/>
    <w:rPr>
      <w:rFonts w:cs="Times New Roman"/>
      <w:b/>
      <w:bCs/>
    </w:rPr>
  </w:style>
  <w:style w:type="character" w:styleId="afb">
    <w:name w:val="endnote reference"/>
    <w:basedOn w:val="a3"/>
    <w:semiHidden/>
    <w:qFormat/>
    <w:rsid w:val="00E30963"/>
    <w:rPr>
      <w:vertAlign w:val="superscript"/>
    </w:rPr>
  </w:style>
  <w:style w:type="character" w:styleId="afc">
    <w:name w:val="page number"/>
    <w:basedOn w:val="a3"/>
    <w:qFormat/>
    <w:rsid w:val="00E30963"/>
    <w:rPr>
      <w:rFonts w:cs="Times New Roman"/>
    </w:rPr>
  </w:style>
  <w:style w:type="character" w:styleId="afd">
    <w:name w:val="FollowedHyperlink"/>
    <w:basedOn w:val="a3"/>
    <w:qFormat/>
    <w:rsid w:val="00E30963"/>
    <w:rPr>
      <w:color w:val="800080"/>
      <w:u w:val="single"/>
    </w:rPr>
  </w:style>
  <w:style w:type="character" w:styleId="afe">
    <w:name w:val="Emphasis"/>
    <w:basedOn w:val="a3"/>
    <w:uiPriority w:val="20"/>
    <w:qFormat/>
    <w:rsid w:val="00E30963"/>
    <w:rPr>
      <w:i/>
      <w:iCs/>
    </w:rPr>
  </w:style>
  <w:style w:type="character" w:styleId="aff">
    <w:name w:val="line number"/>
    <w:basedOn w:val="a3"/>
    <w:unhideWhenUsed/>
    <w:qFormat/>
    <w:rsid w:val="00E30963"/>
  </w:style>
  <w:style w:type="character" w:styleId="aff0">
    <w:name w:val="Hyperlink"/>
    <w:basedOn w:val="a3"/>
    <w:unhideWhenUsed/>
    <w:qFormat/>
    <w:rsid w:val="00E30963"/>
    <w:rPr>
      <w:color w:val="0000CC"/>
      <w:u w:val="single"/>
    </w:rPr>
  </w:style>
  <w:style w:type="character" w:styleId="aff1">
    <w:name w:val="annotation reference"/>
    <w:basedOn w:val="a3"/>
    <w:qFormat/>
    <w:rsid w:val="00E30963"/>
    <w:rPr>
      <w:sz w:val="21"/>
      <w:szCs w:val="21"/>
    </w:rPr>
  </w:style>
  <w:style w:type="character" w:styleId="aff2">
    <w:name w:val="footnote reference"/>
    <w:basedOn w:val="a3"/>
    <w:semiHidden/>
    <w:qFormat/>
    <w:rsid w:val="00E30963"/>
    <w:rPr>
      <w:vertAlign w:val="superscript"/>
    </w:rPr>
  </w:style>
  <w:style w:type="character" w:customStyle="1" w:styleId="1Char">
    <w:name w:val="标题 1 Char"/>
    <w:basedOn w:val="a3"/>
    <w:link w:val="11"/>
    <w:qFormat/>
    <w:rsid w:val="00E30963"/>
    <w:rPr>
      <w:b/>
      <w:bCs/>
      <w:kern w:val="44"/>
      <w:sz w:val="44"/>
      <w:szCs w:val="44"/>
    </w:rPr>
  </w:style>
  <w:style w:type="character" w:customStyle="1" w:styleId="2Char">
    <w:name w:val="标题 2 Char"/>
    <w:basedOn w:val="a3"/>
    <w:link w:val="2"/>
    <w:qFormat/>
    <w:rsid w:val="00E30963"/>
    <w:rPr>
      <w:rFonts w:ascii="Arial" w:eastAsia="黑体" w:hAnsi="Arial"/>
      <w:b/>
      <w:bCs/>
      <w:kern w:val="2"/>
      <w:sz w:val="32"/>
      <w:szCs w:val="32"/>
    </w:rPr>
  </w:style>
  <w:style w:type="paragraph" w:customStyle="1" w:styleId="Default">
    <w:name w:val="Default"/>
    <w:qFormat/>
    <w:rsid w:val="00E30963"/>
    <w:pPr>
      <w:widowControl w:val="0"/>
      <w:autoSpaceDE w:val="0"/>
      <w:autoSpaceDN w:val="0"/>
      <w:adjustRightInd w:val="0"/>
    </w:pPr>
    <w:rPr>
      <w:rFonts w:ascii="宋体" w:cs="宋体"/>
      <w:color w:val="000000"/>
      <w:sz w:val="24"/>
      <w:szCs w:val="24"/>
    </w:rPr>
  </w:style>
  <w:style w:type="character" w:customStyle="1" w:styleId="Chara">
    <w:name w:val="页眉 Char"/>
    <w:basedOn w:val="a3"/>
    <w:link w:val="af4"/>
    <w:qFormat/>
    <w:locked/>
    <w:rsid w:val="00E30963"/>
    <w:rPr>
      <w:rFonts w:cs="Times New Roman"/>
      <w:sz w:val="18"/>
      <w:szCs w:val="18"/>
    </w:rPr>
  </w:style>
  <w:style w:type="character" w:customStyle="1" w:styleId="Char9">
    <w:name w:val="页脚 Char"/>
    <w:basedOn w:val="a3"/>
    <w:link w:val="af2"/>
    <w:qFormat/>
    <w:locked/>
    <w:rsid w:val="00E30963"/>
    <w:rPr>
      <w:rFonts w:cs="Times New Roman"/>
      <w:sz w:val="18"/>
      <w:szCs w:val="18"/>
    </w:rPr>
  </w:style>
  <w:style w:type="character" w:customStyle="1" w:styleId="Char8">
    <w:name w:val="批注框文本 Char"/>
    <w:basedOn w:val="a3"/>
    <w:link w:val="af1"/>
    <w:qFormat/>
    <w:locked/>
    <w:rsid w:val="00E30963"/>
    <w:rPr>
      <w:rFonts w:ascii="Times New Roman" w:eastAsia="PMingLiU" w:hAnsi="Times New Roman" w:cs="Times New Roman"/>
      <w:sz w:val="18"/>
      <w:szCs w:val="18"/>
      <w:lang w:eastAsia="zh-TW"/>
    </w:rPr>
  </w:style>
  <w:style w:type="paragraph" w:customStyle="1" w:styleId="CharCharCharCharCharCharCharCharChar2CharCharCharChar">
    <w:name w:val="Char Char Char Char Char Char Char Char Char2 Char Char Char Char"/>
    <w:basedOn w:val="a1"/>
    <w:qFormat/>
    <w:rsid w:val="00E30963"/>
    <w:pPr>
      <w:widowControl/>
      <w:spacing w:after="160" w:line="240" w:lineRule="exact"/>
    </w:pPr>
    <w:rPr>
      <w:rFonts w:ascii="Verdana" w:eastAsia="仿宋_GB2312" w:hAnsi="Verdana"/>
      <w:kern w:val="0"/>
      <w:lang w:eastAsia="en-US"/>
    </w:rPr>
  </w:style>
  <w:style w:type="paragraph" w:styleId="aff3">
    <w:name w:val="List Paragraph"/>
    <w:basedOn w:val="a1"/>
    <w:qFormat/>
    <w:rsid w:val="00E30963"/>
    <w:pPr>
      <w:ind w:firstLineChars="200" w:firstLine="420"/>
      <w:jc w:val="both"/>
    </w:pPr>
    <w:rPr>
      <w:rFonts w:ascii="Calibri" w:eastAsia="宋体" w:hAnsi="Calibri"/>
      <w:sz w:val="21"/>
      <w:szCs w:val="22"/>
      <w:lang w:eastAsia="zh-CN"/>
    </w:rPr>
  </w:style>
  <w:style w:type="paragraph" w:customStyle="1" w:styleId="font5">
    <w:name w:val="font5"/>
    <w:basedOn w:val="a1"/>
    <w:qFormat/>
    <w:rsid w:val="00E30963"/>
    <w:pPr>
      <w:widowControl/>
      <w:spacing w:before="100" w:beforeAutospacing="1" w:after="100" w:afterAutospacing="1"/>
    </w:pPr>
    <w:rPr>
      <w:rFonts w:ascii="宋体" w:eastAsia="宋体" w:hAnsi="宋体" w:cs="宋体"/>
      <w:b/>
      <w:bCs/>
      <w:kern w:val="0"/>
      <w:szCs w:val="24"/>
      <w:lang w:eastAsia="zh-CN"/>
    </w:rPr>
  </w:style>
  <w:style w:type="paragraph" w:customStyle="1" w:styleId="font6">
    <w:name w:val="font6"/>
    <w:basedOn w:val="a1"/>
    <w:qFormat/>
    <w:rsid w:val="00E30963"/>
    <w:pPr>
      <w:widowControl/>
      <w:spacing w:before="100" w:beforeAutospacing="1" w:after="100" w:afterAutospacing="1"/>
    </w:pPr>
    <w:rPr>
      <w:rFonts w:ascii="宋体" w:eastAsia="宋体" w:hAnsi="宋体" w:cs="宋体"/>
      <w:b/>
      <w:bCs/>
      <w:kern w:val="0"/>
      <w:sz w:val="20"/>
      <w:lang w:eastAsia="zh-CN"/>
    </w:rPr>
  </w:style>
  <w:style w:type="paragraph" w:customStyle="1" w:styleId="font7">
    <w:name w:val="font7"/>
    <w:basedOn w:val="a1"/>
    <w:qFormat/>
    <w:rsid w:val="00E30963"/>
    <w:pPr>
      <w:widowControl/>
      <w:spacing w:before="100" w:beforeAutospacing="1" w:after="100" w:afterAutospacing="1"/>
    </w:pPr>
    <w:rPr>
      <w:rFonts w:eastAsia="宋体"/>
      <w:b/>
      <w:bCs/>
      <w:kern w:val="0"/>
      <w:sz w:val="20"/>
      <w:lang w:eastAsia="zh-CN"/>
    </w:rPr>
  </w:style>
  <w:style w:type="paragraph" w:customStyle="1" w:styleId="font8">
    <w:name w:val="font8"/>
    <w:basedOn w:val="a1"/>
    <w:qFormat/>
    <w:rsid w:val="00E30963"/>
    <w:pPr>
      <w:widowControl/>
      <w:spacing w:before="100" w:beforeAutospacing="1" w:after="100" w:afterAutospacing="1"/>
    </w:pPr>
    <w:rPr>
      <w:rFonts w:ascii="宋体" w:eastAsia="宋体" w:hAnsi="宋体" w:cs="宋体"/>
      <w:b/>
      <w:bCs/>
      <w:kern w:val="0"/>
      <w:sz w:val="16"/>
      <w:szCs w:val="16"/>
      <w:lang w:eastAsia="zh-CN"/>
    </w:rPr>
  </w:style>
  <w:style w:type="paragraph" w:customStyle="1" w:styleId="font9">
    <w:name w:val="font9"/>
    <w:basedOn w:val="a1"/>
    <w:rsid w:val="00E30963"/>
    <w:pPr>
      <w:widowControl/>
      <w:spacing w:before="100" w:beforeAutospacing="1" w:after="100" w:afterAutospacing="1"/>
    </w:pPr>
    <w:rPr>
      <w:rFonts w:eastAsia="宋体"/>
      <w:b/>
      <w:bCs/>
      <w:i/>
      <w:iCs/>
      <w:color w:val="0000FF"/>
      <w:kern w:val="0"/>
      <w:sz w:val="18"/>
      <w:szCs w:val="18"/>
      <w:lang w:eastAsia="zh-CN"/>
    </w:rPr>
  </w:style>
  <w:style w:type="paragraph" w:customStyle="1" w:styleId="font10">
    <w:name w:val="font10"/>
    <w:basedOn w:val="a1"/>
    <w:rsid w:val="00E30963"/>
    <w:pPr>
      <w:widowControl/>
      <w:spacing w:before="100" w:beforeAutospacing="1" w:after="100" w:afterAutospacing="1"/>
    </w:pPr>
    <w:rPr>
      <w:rFonts w:ascii="宋体" w:eastAsia="宋体" w:hAnsi="宋体" w:cs="宋体"/>
      <w:kern w:val="0"/>
      <w:sz w:val="20"/>
      <w:lang w:eastAsia="zh-CN"/>
    </w:rPr>
  </w:style>
  <w:style w:type="paragraph" w:customStyle="1" w:styleId="font11">
    <w:name w:val="font11"/>
    <w:basedOn w:val="a1"/>
    <w:qFormat/>
    <w:rsid w:val="00E30963"/>
    <w:pPr>
      <w:widowControl/>
      <w:spacing w:before="100" w:beforeAutospacing="1" w:after="100" w:afterAutospacing="1"/>
    </w:pPr>
    <w:rPr>
      <w:rFonts w:eastAsia="宋体"/>
      <w:kern w:val="0"/>
      <w:sz w:val="20"/>
      <w:lang w:eastAsia="zh-CN"/>
    </w:rPr>
  </w:style>
  <w:style w:type="paragraph" w:customStyle="1" w:styleId="font12">
    <w:name w:val="font12"/>
    <w:basedOn w:val="a1"/>
    <w:rsid w:val="00E30963"/>
    <w:pPr>
      <w:widowControl/>
      <w:spacing w:before="100" w:beforeAutospacing="1" w:after="100" w:afterAutospacing="1"/>
    </w:pPr>
    <w:rPr>
      <w:rFonts w:ascii="宋体" w:eastAsia="宋体" w:hAnsi="宋体" w:cs="宋体"/>
      <w:kern w:val="0"/>
      <w:sz w:val="16"/>
      <w:szCs w:val="16"/>
      <w:lang w:eastAsia="zh-CN"/>
    </w:rPr>
  </w:style>
  <w:style w:type="paragraph" w:customStyle="1" w:styleId="font13">
    <w:name w:val="font13"/>
    <w:basedOn w:val="a1"/>
    <w:rsid w:val="00E30963"/>
    <w:pPr>
      <w:widowControl/>
      <w:spacing w:before="100" w:beforeAutospacing="1" w:after="100" w:afterAutospacing="1"/>
    </w:pPr>
    <w:rPr>
      <w:rFonts w:eastAsia="宋体"/>
      <w:kern w:val="0"/>
      <w:sz w:val="16"/>
      <w:szCs w:val="16"/>
      <w:lang w:eastAsia="zh-CN"/>
    </w:rPr>
  </w:style>
  <w:style w:type="paragraph" w:customStyle="1" w:styleId="font14">
    <w:name w:val="font14"/>
    <w:basedOn w:val="a1"/>
    <w:rsid w:val="00E30963"/>
    <w:pPr>
      <w:widowControl/>
      <w:spacing w:before="100" w:beforeAutospacing="1" w:after="100" w:afterAutospacing="1"/>
    </w:pPr>
    <w:rPr>
      <w:rFonts w:eastAsia="宋体"/>
      <w:kern w:val="0"/>
      <w:sz w:val="16"/>
      <w:szCs w:val="16"/>
      <w:lang w:eastAsia="zh-CN"/>
    </w:rPr>
  </w:style>
  <w:style w:type="paragraph" w:customStyle="1" w:styleId="font15">
    <w:name w:val="font15"/>
    <w:basedOn w:val="a1"/>
    <w:rsid w:val="00E30963"/>
    <w:pPr>
      <w:widowControl/>
      <w:spacing w:before="100" w:beforeAutospacing="1" w:after="100" w:afterAutospacing="1"/>
    </w:pPr>
    <w:rPr>
      <w:rFonts w:eastAsia="宋体"/>
      <w:kern w:val="0"/>
      <w:sz w:val="20"/>
      <w:lang w:eastAsia="zh-CN"/>
    </w:rPr>
  </w:style>
  <w:style w:type="paragraph" w:customStyle="1" w:styleId="font16">
    <w:name w:val="font16"/>
    <w:basedOn w:val="a1"/>
    <w:rsid w:val="00E30963"/>
    <w:pPr>
      <w:widowControl/>
      <w:spacing w:before="100" w:beforeAutospacing="1" w:after="100" w:afterAutospacing="1"/>
    </w:pPr>
    <w:rPr>
      <w:rFonts w:ascii="宋体" w:eastAsia="宋体" w:hAnsi="宋体" w:cs="宋体"/>
      <w:b/>
      <w:bCs/>
      <w:i/>
      <w:iCs/>
      <w:color w:val="0000FF"/>
      <w:kern w:val="0"/>
      <w:sz w:val="20"/>
      <w:lang w:eastAsia="zh-CN"/>
    </w:rPr>
  </w:style>
  <w:style w:type="paragraph" w:customStyle="1" w:styleId="font17">
    <w:name w:val="font17"/>
    <w:basedOn w:val="a1"/>
    <w:rsid w:val="00E30963"/>
    <w:pPr>
      <w:widowControl/>
      <w:spacing w:before="100" w:beforeAutospacing="1" w:after="100" w:afterAutospacing="1"/>
    </w:pPr>
    <w:rPr>
      <w:rFonts w:ascii="宋体" w:eastAsia="宋体" w:hAnsi="宋体" w:cs="宋体"/>
      <w:kern w:val="0"/>
      <w:sz w:val="18"/>
      <w:szCs w:val="18"/>
      <w:lang w:eastAsia="zh-CN"/>
    </w:rPr>
  </w:style>
  <w:style w:type="paragraph" w:customStyle="1" w:styleId="xl65">
    <w:name w:val="xl65"/>
    <w:basedOn w:val="a1"/>
    <w:rsid w:val="00E30963"/>
    <w:pPr>
      <w:widowControl/>
      <w:pBdr>
        <w:top w:val="single" w:sz="4" w:space="0" w:color="auto"/>
        <w:left w:val="single" w:sz="4" w:space="0" w:color="auto"/>
        <w:bottom w:val="single" w:sz="4" w:space="0" w:color="auto"/>
      </w:pBdr>
      <w:spacing w:before="100" w:beforeAutospacing="1" w:after="100" w:afterAutospacing="1"/>
    </w:pPr>
    <w:rPr>
      <w:rFonts w:ascii="宋体" w:eastAsia="宋体" w:hAnsi="宋体" w:cs="宋体"/>
      <w:kern w:val="0"/>
      <w:sz w:val="20"/>
      <w:lang w:eastAsia="zh-CN"/>
    </w:rPr>
  </w:style>
  <w:style w:type="paragraph" w:customStyle="1" w:styleId="xl66">
    <w:name w:val="xl66"/>
    <w:basedOn w:val="a1"/>
    <w:rsid w:val="00E30963"/>
    <w:pPr>
      <w:widowControl/>
      <w:pBdr>
        <w:top w:val="single" w:sz="4" w:space="0" w:color="auto"/>
        <w:left w:val="single" w:sz="4" w:space="0" w:color="auto"/>
        <w:bottom w:val="single" w:sz="4" w:space="0" w:color="auto"/>
      </w:pBdr>
      <w:spacing w:before="100" w:beforeAutospacing="1" w:after="100" w:afterAutospacing="1"/>
    </w:pPr>
    <w:rPr>
      <w:rFonts w:eastAsia="宋体"/>
      <w:kern w:val="0"/>
      <w:sz w:val="20"/>
      <w:lang w:eastAsia="zh-CN"/>
    </w:rPr>
  </w:style>
  <w:style w:type="paragraph" w:customStyle="1" w:styleId="xl67">
    <w:name w:val="xl67"/>
    <w:basedOn w:val="a1"/>
    <w:qFormat/>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eastAsia="宋体" w:hAnsi="宋体" w:cs="宋体"/>
      <w:kern w:val="0"/>
      <w:sz w:val="20"/>
      <w:lang w:eastAsia="zh-CN"/>
    </w:rPr>
  </w:style>
  <w:style w:type="paragraph" w:customStyle="1" w:styleId="xl68">
    <w:name w:val="xl68"/>
    <w:basedOn w:val="a1"/>
    <w:qFormat/>
    <w:rsid w:val="00E30963"/>
    <w:pPr>
      <w:widowControl/>
      <w:pBdr>
        <w:top w:val="single" w:sz="4" w:space="0" w:color="auto"/>
        <w:bottom w:val="single" w:sz="4" w:space="0" w:color="auto"/>
      </w:pBdr>
      <w:spacing w:before="100" w:beforeAutospacing="1" w:after="100" w:afterAutospacing="1"/>
      <w:jc w:val="center"/>
    </w:pPr>
    <w:rPr>
      <w:rFonts w:ascii="宋体" w:eastAsia="宋体" w:hAnsi="宋体" w:cs="宋体"/>
      <w:kern w:val="0"/>
      <w:sz w:val="20"/>
      <w:lang w:eastAsia="zh-CN"/>
    </w:rPr>
  </w:style>
  <w:style w:type="paragraph" w:customStyle="1" w:styleId="xl69">
    <w:name w:val="xl69"/>
    <w:basedOn w:val="a1"/>
    <w:rsid w:val="00E30963"/>
    <w:pPr>
      <w:widowControl/>
      <w:pBdr>
        <w:top w:val="single" w:sz="4" w:space="0" w:color="auto"/>
        <w:bottom w:val="single" w:sz="4" w:space="0" w:color="auto"/>
      </w:pBdr>
      <w:spacing w:before="100" w:beforeAutospacing="1" w:after="100" w:afterAutospacing="1"/>
      <w:jc w:val="center"/>
    </w:pPr>
    <w:rPr>
      <w:rFonts w:eastAsia="宋体"/>
      <w:kern w:val="0"/>
      <w:sz w:val="20"/>
      <w:lang w:eastAsia="zh-CN"/>
    </w:rPr>
  </w:style>
  <w:style w:type="paragraph" w:customStyle="1" w:styleId="xl70">
    <w:name w:val="xl70"/>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eastAsia="宋体" w:hAnsi="宋体" w:cs="宋体"/>
      <w:kern w:val="0"/>
      <w:sz w:val="20"/>
      <w:lang w:eastAsia="zh-CN"/>
    </w:rPr>
  </w:style>
  <w:style w:type="paragraph" w:customStyle="1" w:styleId="xl71">
    <w:name w:val="xl71"/>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eastAsia="宋体"/>
      <w:b/>
      <w:bCs/>
      <w:i/>
      <w:iCs/>
      <w:color w:val="0000FF"/>
      <w:kern w:val="0"/>
      <w:sz w:val="18"/>
      <w:szCs w:val="18"/>
      <w:lang w:eastAsia="zh-CN"/>
    </w:rPr>
  </w:style>
  <w:style w:type="paragraph" w:customStyle="1" w:styleId="xl72">
    <w:name w:val="xl72"/>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eastAsia="宋体"/>
      <w:b/>
      <w:bCs/>
      <w:color w:val="0000FF"/>
      <w:kern w:val="0"/>
      <w:sz w:val="20"/>
      <w:lang w:eastAsia="zh-CN"/>
    </w:rPr>
  </w:style>
  <w:style w:type="paragraph" w:customStyle="1" w:styleId="xl73">
    <w:name w:val="xl73"/>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i/>
      <w:iCs/>
      <w:color w:val="0000FF"/>
      <w:kern w:val="0"/>
      <w:sz w:val="20"/>
      <w:lang w:eastAsia="zh-CN"/>
    </w:rPr>
  </w:style>
  <w:style w:type="paragraph" w:customStyle="1" w:styleId="xl74">
    <w:name w:val="xl74"/>
    <w:basedOn w:val="a1"/>
    <w:rsid w:val="00E30963"/>
    <w:pPr>
      <w:widowControl/>
      <w:pBdr>
        <w:top w:val="single" w:sz="4" w:space="0" w:color="auto"/>
        <w:bottom w:val="single" w:sz="4" w:space="0" w:color="auto"/>
        <w:right w:val="single" w:sz="8" w:space="0" w:color="auto"/>
      </w:pBdr>
      <w:spacing w:before="100" w:beforeAutospacing="1" w:after="100" w:afterAutospacing="1"/>
      <w:jc w:val="center"/>
    </w:pPr>
    <w:rPr>
      <w:rFonts w:eastAsia="宋体"/>
      <w:kern w:val="0"/>
      <w:sz w:val="20"/>
      <w:lang w:eastAsia="zh-CN"/>
    </w:rPr>
  </w:style>
  <w:style w:type="paragraph" w:customStyle="1" w:styleId="xl75">
    <w:name w:val="xl75"/>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eastAsia="宋体"/>
      <w:kern w:val="0"/>
      <w:sz w:val="20"/>
      <w:lang w:eastAsia="zh-CN"/>
    </w:rPr>
  </w:style>
  <w:style w:type="paragraph" w:customStyle="1" w:styleId="xl76">
    <w:name w:val="xl76"/>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lang w:eastAsia="zh-CN"/>
    </w:rPr>
  </w:style>
  <w:style w:type="paragraph" w:customStyle="1" w:styleId="xl77">
    <w:name w:val="xl77"/>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eastAsia="宋体"/>
      <w:kern w:val="0"/>
      <w:sz w:val="20"/>
      <w:lang w:eastAsia="zh-CN"/>
    </w:rPr>
  </w:style>
  <w:style w:type="paragraph" w:customStyle="1" w:styleId="xl78">
    <w:name w:val="xl78"/>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b/>
      <w:bCs/>
      <w:i/>
      <w:iCs/>
      <w:color w:val="0000FF"/>
      <w:kern w:val="0"/>
      <w:sz w:val="20"/>
      <w:lang w:eastAsia="zh-CN"/>
    </w:rPr>
  </w:style>
  <w:style w:type="paragraph" w:customStyle="1" w:styleId="xl79">
    <w:name w:val="xl79"/>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b/>
      <w:bCs/>
      <w:i/>
      <w:iCs/>
      <w:color w:val="0000FF"/>
      <w:kern w:val="0"/>
      <w:sz w:val="20"/>
      <w:lang w:eastAsia="zh-CN"/>
    </w:rPr>
  </w:style>
  <w:style w:type="paragraph" w:customStyle="1" w:styleId="xl80">
    <w:name w:val="xl80"/>
    <w:basedOn w:val="a1"/>
    <w:rsid w:val="00E30963"/>
    <w:pPr>
      <w:widowControl/>
      <w:spacing w:before="100" w:beforeAutospacing="1" w:after="100" w:afterAutospacing="1"/>
    </w:pPr>
    <w:rPr>
      <w:rFonts w:eastAsia="宋体"/>
      <w:kern w:val="0"/>
      <w:szCs w:val="24"/>
      <w:lang w:eastAsia="zh-CN"/>
    </w:rPr>
  </w:style>
  <w:style w:type="paragraph" w:customStyle="1" w:styleId="xl81">
    <w:name w:val="xl81"/>
    <w:basedOn w:val="a1"/>
    <w:rsid w:val="00E30963"/>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宋体"/>
      <w:kern w:val="0"/>
      <w:sz w:val="20"/>
      <w:lang w:eastAsia="zh-CN"/>
    </w:rPr>
  </w:style>
  <w:style w:type="paragraph" w:customStyle="1" w:styleId="xl82">
    <w:name w:val="xl82"/>
    <w:basedOn w:val="a1"/>
    <w:rsid w:val="00E30963"/>
    <w:pPr>
      <w:widowControl/>
      <w:pBdr>
        <w:top w:val="single" w:sz="4" w:space="0" w:color="auto"/>
        <w:left w:val="single" w:sz="4" w:space="0" w:color="auto"/>
        <w:bottom w:val="single" w:sz="4" w:space="0" w:color="auto"/>
      </w:pBdr>
      <w:spacing w:before="100" w:beforeAutospacing="1" w:after="100" w:afterAutospacing="1"/>
    </w:pPr>
    <w:rPr>
      <w:rFonts w:eastAsia="宋体"/>
      <w:kern w:val="0"/>
      <w:sz w:val="16"/>
      <w:szCs w:val="16"/>
      <w:lang w:eastAsia="zh-CN"/>
    </w:rPr>
  </w:style>
  <w:style w:type="paragraph" w:customStyle="1" w:styleId="xl83">
    <w:name w:val="xl83"/>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eastAsia="宋体"/>
      <w:color w:val="0000FF"/>
      <w:kern w:val="0"/>
      <w:sz w:val="20"/>
      <w:lang w:eastAsia="zh-CN"/>
    </w:rPr>
  </w:style>
  <w:style w:type="paragraph" w:customStyle="1" w:styleId="xl84">
    <w:name w:val="xl84"/>
    <w:basedOn w:val="a1"/>
    <w:rsid w:val="00E30963"/>
    <w:pPr>
      <w:widowControl/>
      <w:pBdr>
        <w:top w:val="single" w:sz="4" w:space="0" w:color="auto"/>
        <w:left w:val="single" w:sz="4" w:space="0" w:color="auto"/>
        <w:bottom w:val="single" w:sz="4" w:space="0" w:color="auto"/>
      </w:pBdr>
      <w:spacing w:before="100" w:beforeAutospacing="1" w:after="100" w:afterAutospacing="1"/>
    </w:pPr>
    <w:rPr>
      <w:rFonts w:eastAsia="宋体"/>
      <w:kern w:val="0"/>
      <w:sz w:val="18"/>
      <w:szCs w:val="18"/>
      <w:lang w:eastAsia="zh-CN"/>
    </w:rPr>
  </w:style>
  <w:style w:type="paragraph" w:customStyle="1" w:styleId="xl85">
    <w:name w:val="xl85"/>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eastAsia="宋体"/>
      <w:kern w:val="0"/>
      <w:sz w:val="20"/>
      <w:lang w:eastAsia="zh-CN"/>
    </w:rPr>
  </w:style>
  <w:style w:type="paragraph" w:customStyle="1" w:styleId="xl86">
    <w:name w:val="xl86"/>
    <w:basedOn w:val="a1"/>
    <w:rsid w:val="00E30963"/>
    <w:pPr>
      <w:widowControl/>
      <w:pBdr>
        <w:top w:val="single" w:sz="4" w:space="0" w:color="auto"/>
        <w:left w:val="single" w:sz="4" w:space="0" w:color="auto"/>
        <w:bottom w:val="single" w:sz="4" w:space="0" w:color="auto"/>
      </w:pBdr>
      <w:spacing w:before="100" w:beforeAutospacing="1" w:after="100" w:afterAutospacing="1"/>
      <w:jc w:val="center"/>
    </w:pPr>
    <w:rPr>
      <w:rFonts w:eastAsia="宋体"/>
      <w:kern w:val="0"/>
      <w:sz w:val="20"/>
      <w:lang w:eastAsia="zh-CN"/>
    </w:rPr>
  </w:style>
  <w:style w:type="paragraph" w:customStyle="1" w:styleId="xl87">
    <w:name w:val="xl87"/>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eastAsia="宋体"/>
      <w:b/>
      <w:bCs/>
      <w:i/>
      <w:iCs/>
      <w:color w:val="0000FF"/>
      <w:kern w:val="0"/>
      <w:sz w:val="20"/>
      <w:lang w:eastAsia="zh-CN"/>
    </w:rPr>
  </w:style>
  <w:style w:type="paragraph" w:customStyle="1" w:styleId="xl88">
    <w:name w:val="xl88"/>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b/>
      <w:bCs/>
      <w:i/>
      <w:iCs/>
      <w:color w:val="0000FF"/>
      <w:kern w:val="0"/>
      <w:sz w:val="18"/>
      <w:szCs w:val="18"/>
      <w:lang w:eastAsia="zh-CN"/>
    </w:rPr>
  </w:style>
  <w:style w:type="paragraph" w:customStyle="1" w:styleId="xl89">
    <w:name w:val="xl89"/>
    <w:basedOn w:val="a1"/>
    <w:rsid w:val="00E30963"/>
    <w:pPr>
      <w:widowControl/>
      <w:pBdr>
        <w:top w:val="single" w:sz="4" w:space="0" w:color="auto"/>
        <w:left w:val="single" w:sz="4" w:space="0" w:color="auto"/>
        <w:bottom w:val="single" w:sz="4" w:space="0" w:color="auto"/>
        <w:right w:val="single" w:sz="8" w:space="0" w:color="auto"/>
      </w:pBdr>
      <w:spacing w:before="100" w:beforeAutospacing="1" w:after="100" w:afterAutospacing="1"/>
    </w:pPr>
    <w:rPr>
      <w:rFonts w:eastAsia="宋体"/>
      <w:kern w:val="0"/>
      <w:sz w:val="20"/>
      <w:lang w:eastAsia="zh-CN"/>
    </w:rPr>
  </w:style>
  <w:style w:type="paragraph" w:customStyle="1" w:styleId="xl90">
    <w:name w:val="xl90"/>
    <w:basedOn w:val="a1"/>
    <w:rsid w:val="00E30963"/>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宋体"/>
      <w:kern w:val="0"/>
      <w:sz w:val="20"/>
      <w:lang w:eastAsia="zh-CN"/>
    </w:rPr>
  </w:style>
  <w:style w:type="paragraph" w:customStyle="1" w:styleId="xl91">
    <w:name w:val="xl91"/>
    <w:basedOn w:val="a1"/>
    <w:rsid w:val="00E30963"/>
    <w:pPr>
      <w:widowControl/>
      <w:pBdr>
        <w:top w:val="single" w:sz="4" w:space="0" w:color="auto"/>
        <w:left w:val="single" w:sz="4" w:space="0" w:color="auto"/>
        <w:bottom w:val="single" w:sz="8" w:space="0" w:color="auto"/>
        <w:right w:val="single" w:sz="8" w:space="0" w:color="auto"/>
      </w:pBdr>
      <w:spacing w:before="100" w:beforeAutospacing="1" w:after="100" w:afterAutospacing="1"/>
    </w:pPr>
    <w:rPr>
      <w:rFonts w:eastAsia="宋体"/>
      <w:kern w:val="0"/>
      <w:sz w:val="20"/>
      <w:lang w:eastAsia="zh-CN"/>
    </w:rPr>
  </w:style>
  <w:style w:type="paragraph" w:customStyle="1" w:styleId="xl92">
    <w:name w:val="xl92"/>
    <w:basedOn w:val="a1"/>
    <w:rsid w:val="00E30963"/>
    <w:pPr>
      <w:widowControl/>
      <w:pBdr>
        <w:top w:val="single" w:sz="8" w:space="0" w:color="auto"/>
        <w:left w:val="single" w:sz="8" w:space="0" w:color="auto"/>
        <w:bottom w:val="single" w:sz="4" w:space="0" w:color="auto"/>
        <w:right w:val="single" w:sz="4" w:space="0" w:color="auto"/>
      </w:pBdr>
      <w:spacing w:before="100" w:beforeAutospacing="1" w:after="100" w:afterAutospacing="1"/>
    </w:pPr>
    <w:rPr>
      <w:rFonts w:ascii="宋体" w:eastAsia="宋体" w:hAnsi="宋体" w:cs="宋体"/>
      <w:kern w:val="0"/>
      <w:sz w:val="18"/>
      <w:szCs w:val="18"/>
      <w:lang w:eastAsia="zh-CN"/>
    </w:rPr>
  </w:style>
  <w:style w:type="paragraph" w:customStyle="1" w:styleId="xl93">
    <w:name w:val="xl93"/>
    <w:basedOn w:val="a1"/>
    <w:rsid w:val="00E30963"/>
    <w:pPr>
      <w:widowControl/>
      <w:pBdr>
        <w:top w:val="single" w:sz="8" w:space="0" w:color="auto"/>
        <w:left w:val="single" w:sz="4" w:space="0" w:color="auto"/>
        <w:bottom w:val="single" w:sz="4" w:space="0" w:color="auto"/>
        <w:right w:val="single" w:sz="8" w:space="0" w:color="auto"/>
      </w:pBdr>
      <w:spacing w:before="100" w:beforeAutospacing="1" w:after="100" w:afterAutospacing="1"/>
    </w:pPr>
    <w:rPr>
      <w:rFonts w:ascii="宋体" w:eastAsia="宋体" w:hAnsi="宋体" w:cs="宋体"/>
      <w:kern w:val="0"/>
      <w:sz w:val="18"/>
      <w:szCs w:val="18"/>
      <w:lang w:eastAsia="zh-CN"/>
    </w:rPr>
  </w:style>
  <w:style w:type="paragraph" w:customStyle="1" w:styleId="xl94">
    <w:name w:val="xl94"/>
    <w:basedOn w:val="a1"/>
    <w:rsid w:val="00E30963"/>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lang w:eastAsia="zh-CN"/>
    </w:rPr>
  </w:style>
  <w:style w:type="paragraph" w:customStyle="1" w:styleId="xl95">
    <w:name w:val="xl95"/>
    <w:basedOn w:val="a1"/>
    <w:rsid w:val="00E30963"/>
    <w:pPr>
      <w:widowControl/>
      <w:pBdr>
        <w:top w:val="single" w:sz="4" w:space="0" w:color="auto"/>
        <w:left w:val="single" w:sz="4" w:space="0" w:color="auto"/>
        <w:bottom w:val="single" w:sz="4" w:space="0" w:color="auto"/>
        <w:right w:val="single" w:sz="8" w:space="0" w:color="auto"/>
      </w:pBdr>
      <w:spacing w:before="100" w:beforeAutospacing="1" w:after="100" w:afterAutospacing="1"/>
    </w:pPr>
    <w:rPr>
      <w:rFonts w:ascii="宋体" w:eastAsia="宋体" w:hAnsi="宋体" w:cs="宋体"/>
      <w:kern w:val="0"/>
      <w:sz w:val="20"/>
      <w:lang w:eastAsia="zh-CN"/>
    </w:rPr>
  </w:style>
  <w:style w:type="paragraph" w:customStyle="1" w:styleId="xl96">
    <w:name w:val="xl96"/>
    <w:basedOn w:val="a1"/>
    <w:rsid w:val="00E30963"/>
    <w:pPr>
      <w:widowControl/>
      <w:pBdr>
        <w:top w:val="single" w:sz="4" w:space="0" w:color="auto"/>
        <w:left w:val="single" w:sz="8" w:space="0" w:color="auto"/>
      </w:pBdr>
      <w:spacing w:before="100" w:beforeAutospacing="1" w:after="100" w:afterAutospacing="1"/>
    </w:pPr>
    <w:rPr>
      <w:rFonts w:eastAsia="宋体"/>
      <w:kern w:val="0"/>
      <w:sz w:val="20"/>
      <w:lang w:eastAsia="zh-CN"/>
    </w:rPr>
  </w:style>
  <w:style w:type="paragraph" w:customStyle="1" w:styleId="xl97">
    <w:name w:val="xl97"/>
    <w:basedOn w:val="a1"/>
    <w:rsid w:val="00E30963"/>
    <w:pPr>
      <w:widowControl/>
      <w:pBdr>
        <w:left w:val="single" w:sz="4" w:space="0" w:color="auto"/>
        <w:bottom w:val="single" w:sz="4" w:space="0" w:color="auto"/>
      </w:pBdr>
      <w:spacing w:before="100" w:beforeAutospacing="1" w:after="100" w:afterAutospacing="1"/>
    </w:pPr>
    <w:rPr>
      <w:rFonts w:ascii="宋体" w:eastAsia="宋体" w:hAnsi="宋体" w:cs="宋体"/>
      <w:kern w:val="0"/>
      <w:sz w:val="20"/>
      <w:lang w:eastAsia="zh-CN"/>
    </w:rPr>
  </w:style>
  <w:style w:type="paragraph" w:customStyle="1" w:styleId="xl98">
    <w:name w:val="xl98"/>
    <w:basedOn w:val="a1"/>
    <w:qFormat/>
    <w:rsid w:val="00E30963"/>
    <w:pPr>
      <w:widowControl/>
      <w:pBdr>
        <w:bottom w:val="single" w:sz="4" w:space="0" w:color="auto"/>
      </w:pBdr>
      <w:spacing w:before="100" w:beforeAutospacing="1" w:after="100" w:afterAutospacing="1"/>
      <w:jc w:val="center"/>
    </w:pPr>
    <w:rPr>
      <w:rFonts w:eastAsia="宋体"/>
      <w:b/>
      <w:bCs/>
      <w:i/>
      <w:iCs/>
      <w:color w:val="0000FF"/>
      <w:kern w:val="0"/>
      <w:sz w:val="20"/>
      <w:lang w:eastAsia="zh-CN"/>
    </w:rPr>
  </w:style>
  <w:style w:type="paragraph" w:customStyle="1" w:styleId="xl99">
    <w:name w:val="xl99"/>
    <w:basedOn w:val="a1"/>
    <w:rsid w:val="00E30963"/>
    <w:pPr>
      <w:widowControl/>
      <w:pBdr>
        <w:bottom w:val="single" w:sz="4" w:space="0" w:color="auto"/>
        <w:right w:val="single" w:sz="4" w:space="0" w:color="auto"/>
      </w:pBdr>
      <w:spacing w:before="100" w:beforeAutospacing="1" w:after="100" w:afterAutospacing="1"/>
    </w:pPr>
    <w:rPr>
      <w:rFonts w:ascii="宋体" w:eastAsia="宋体" w:hAnsi="宋体" w:cs="宋体"/>
      <w:kern w:val="0"/>
      <w:sz w:val="20"/>
      <w:lang w:eastAsia="zh-CN"/>
    </w:rPr>
  </w:style>
  <w:style w:type="paragraph" w:customStyle="1" w:styleId="xl100">
    <w:name w:val="xl100"/>
    <w:basedOn w:val="a1"/>
    <w:rsid w:val="00E30963"/>
    <w:pPr>
      <w:widowControl/>
      <w:pBdr>
        <w:bottom w:val="single" w:sz="4" w:space="0" w:color="auto"/>
      </w:pBdr>
      <w:spacing w:before="100" w:beforeAutospacing="1" w:after="100" w:afterAutospacing="1"/>
    </w:pPr>
    <w:rPr>
      <w:rFonts w:eastAsia="宋体"/>
      <w:kern w:val="0"/>
      <w:sz w:val="20"/>
      <w:lang w:eastAsia="zh-CN"/>
    </w:rPr>
  </w:style>
  <w:style w:type="paragraph" w:customStyle="1" w:styleId="xl101">
    <w:name w:val="xl101"/>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i/>
      <w:iCs/>
      <w:color w:val="0000FF"/>
      <w:kern w:val="0"/>
      <w:sz w:val="20"/>
      <w:lang w:eastAsia="zh-CN"/>
    </w:rPr>
  </w:style>
  <w:style w:type="paragraph" w:customStyle="1" w:styleId="xl102">
    <w:name w:val="xl102"/>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b/>
      <w:bCs/>
      <w:color w:val="0000FF"/>
      <w:kern w:val="0"/>
      <w:sz w:val="20"/>
      <w:lang w:eastAsia="zh-CN"/>
    </w:rPr>
  </w:style>
  <w:style w:type="paragraph" w:customStyle="1" w:styleId="xl103">
    <w:name w:val="xl103"/>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color w:val="0000FF"/>
      <w:kern w:val="0"/>
      <w:sz w:val="20"/>
      <w:lang w:eastAsia="zh-CN"/>
    </w:rPr>
  </w:style>
  <w:style w:type="paragraph" w:customStyle="1" w:styleId="xl104">
    <w:name w:val="xl104"/>
    <w:basedOn w:val="a1"/>
    <w:rsid w:val="00E30963"/>
    <w:pPr>
      <w:widowControl/>
      <w:pBdr>
        <w:top w:val="single" w:sz="4" w:space="0" w:color="auto"/>
        <w:left w:val="single" w:sz="4" w:space="0" w:color="auto"/>
        <w:bottom w:val="single" w:sz="4" w:space="0" w:color="auto"/>
      </w:pBdr>
      <w:spacing w:before="100" w:beforeAutospacing="1" w:after="100" w:afterAutospacing="1"/>
    </w:pPr>
    <w:rPr>
      <w:rFonts w:ascii="宋体" w:eastAsia="宋体" w:hAnsi="宋体" w:cs="宋体"/>
      <w:kern w:val="0"/>
      <w:sz w:val="16"/>
      <w:szCs w:val="16"/>
      <w:lang w:eastAsia="zh-CN"/>
    </w:rPr>
  </w:style>
  <w:style w:type="paragraph" w:customStyle="1" w:styleId="xl105">
    <w:name w:val="xl105"/>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lang w:eastAsia="zh-CN"/>
    </w:rPr>
  </w:style>
  <w:style w:type="paragraph" w:customStyle="1" w:styleId="xl106">
    <w:name w:val="xl106"/>
    <w:basedOn w:val="a1"/>
    <w:rsid w:val="00E30963"/>
    <w:pPr>
      <w:widowControl/>
      <w:pBdr>
        <w:top w:val="single" w:sz="4" w:space="0" w:color="auto"/>
        <w:left w:val="single" w:sz="8" w:space="0" w:color="auto"/>
        <w:right w:val="single" w:sz="4" w:space="0" w:color="auto"/>
      </w:pBdr>
      <w:spacing w:before="100" w:beforeAutospacing="1" w:after="100" w:afterAutospacing="1"/>
      <w:jc w:val="center"/>
    </w:pPr>
    <w:rPr>
      <w:rFonts w:eastAsia="宋体"/>
      <w:kern w:val="0"/>
      <w:sz w:val="20"/>
      <w:lang w:eastAsia="zh-CN"/>
    </w:rPr>
  </w:style>
  <w:style w:type="paragraph" w:customStyle="1" w:styleId="xl107">
    <w:name w:val="xl107"/>
    <w:basedOn w:val="a1"/>
    <w:rsid w:val="00E30963"/>
    <w:pPr>
      <w:widowControl/>
      <w:pBdr>
        <w:top w:val="single" w:sz="4" w:space="0" w:color="auto"/>
        <w:left w:val="single" w:sz="4" w:space="0" w:color="auto"/>
        <w:right w:val="single" w:sz="8" w:space="0" w:color="auto"/>
      </w:pBdr>
      <w:spacing w:before="100" w:beforeAutospacing="1" w:after="100" w:afterAutospacing="1"/>
    </w:pPr>
    <w:rPr>
      <w:rFonts w:eastAsia="宋体"/>
      <w:kern w:val="0"/>
      <w:sz w:val="20"/>
      <w:lang w:eastAsia="zh-CN"/>
    </w:rPr>
  </w:style>
  <w:style w:type="paragraph" w:customStyle="1" w:styleId="xl108">
    <w:name w:val="xl108"/>
    <w:basedOn w:val="a1"/>
    <w:rsid w:val="00E30963"/>
    <w:pPr>
      <w:widowControl/>
      <w:pBdr>
        <w:left w:val="single" w:sz="8" w:space="0" w:color="auto"/>
        <w:bottom w:val="single" w:sz="8" w:space="0" w:color="auto"/>
      </w:pBdr>
      <w:spacing w:before="100" w:beforeAutospacing="1" w:after="100" w:afterAutospacing="1"/>
    </w:pPr>
    <w:rPr>
      <w:rFonts w:eastAsia="宋体"/>
      <w:kern w:val="0"/>
      <w:sz w:val="20"/>
      <w:lang w:eastAsia="zh-CN"/>
    </w:rPr>
  </w:style>
  <w:style w:type="paragraph" w:customStyle="1" w:styleId="xl109">
    <w:name w:val="xl109"/>
    <w:basedOn w:val="a1"/>
    <w:rsid w:val="00E30963"/>
    <w:pPr>
      <w:widowControl/>
      <w:pBdr>
        <w:left w:val="single" w:sz="8" w:space="0" w:color="auto"/>
        <w:bottom w:val="single" w:sz="8" w:space="0" w:color="auto"/>
        <w:right w:val="single" w:sz="4" w:space="0" w:color="auto"/>
      </w:pBdr>
      <w:spacing w:before="100" w:beforeAutospacing="1" w:after="100" w:afterAutospacing="1"/>
      <w:jc w:val="center"/>
    </w:pPr>
    <w:rPr>
      <w:rFonts w:eastAsia="宋体"/>
      <w:kern w:val="0"/>
      <w:sz w:val="20"/>
      <w:lang w:eastAsia="zh-CN"/>
    </w:rPr>
  </w:style>
  <w:style w:type="paragraph" w:customStyle="1" w:styleId="xl110">
    <w:name w:val="xl110"/>
    <w:basedOn w:val="a1"/>
    <w:rsid w:val="00E30963"/>
    <w:pPr>
      <w:widowControl/>
      <w:pBdr>
        <w:left w:val="single" w:sz="4" w:space="0" w:color="auto"/>
        <w:bottom w:val="single" w:sz="8" w:space="0" w:color="auto"/>
        <w:right w:val="single" w:sz="8" w:space="0" w:color="auto"/>
      </w:pBdr>
      <w:spacing w:before="100" w:beforeAutospacing="1" w:after="100" w:afterAutospacing="1"/>
    </w:pPr>
    <w:rPr>
      <w:rFonts w:eastAsia="宋体"/>
      <w:kern w:val="0"/>
      <w:sz w:val="20"/>
      <w:lang w:eastAsia="zh-CN"/>
    </w:rPr>
  </w:style>
  <w:style w:type="paragraph" w:customStyle="1" w:styleId="xl111">
    <w:name w:val="xl111"/>
    <w:basedOn w:val="a1"/>
    <w:rsid w:val="00E30963"/>
    <w:pPr>
      <w:widowControl/>
      <w:pBdr>
        <w:top w:val="single" w:sz="8" w:space="0" w:color="auto"/>
        <w:left w:val="single" w:sz="4" w:space="0" w:color="auto"/>
      </w:pBdr>
      <w:spacing w:before="100" w:beforeAutospacing="1" w:after="100" w:afterAutospacing="1"/>
      <w:jc w:val="center"/>
    </w:pPr>
    <w:rPr>
      <w:rFonts w:ascii="宋体" w:eastAsia="宋体" w:hAnsi="宋体" w:cs="宋体"/>
      <w:b/>
      <w:bCs/>
      <w:kern w:val="0"/>
      <w:sz w:val="18"/>
      <w:szCs w:val="18"/>
      <w:lang w:eastAsia="zh-CN"/>
    </w:rPr>
  </w:style>
  <w:style w:type="paragraph" w:customStyle="1" w:styleId="xl112">
    <w:name w:val="xl112"/>
    <w:basedOn w:val="a1"/>
    <w:rsid w:val="00E30963"/>
    <w:pPr>
      <w:widowControl/>
      <w:pBdr>
        <w:top w:val="single" w:sz="8" w:space="0" w:color="auto"/>
      </w:pBdr>
      <w:spacing w:before="100" w:beforeAutospacing="1" w:after="100" w:afterAutospacing="1"/>
      <w:jc w:val="center"/>
    </w:pPr>
    <w:rPr>
      <w:rFonts w:eastAsia="宋体"/>
      <w:b/>
      <w:bCs/>
      <w:kern w:val="0"/>
      <w:sz w:val="18"/>
      <w:szCs w:val="18"/>
      <w:lang w:eastAsia="zh-CN"/>
    </w:rPr>
  </w:style>
  <w:style w:type="paragraph" w:customStyle="1" w:styleId="xl113">
    <w:name w:val="xl113"/>
    <w:basedOn w:val="a1"/>
    <w:rsid w:val="00E30963"/>
    <w:pPr>
      <w:widowControl/>
      <w:pBdr>
        <w:top w:val="single" w:sz="8" w:space="0" w:color="auto"/>
        <w:right w:val="single" w:sz="8" w:space="0" w:color="auto"/>
      </w:pBdr>
      <w:spacing w:before="100" w:beforeAutospacing="1" w:after="100" w:afterAutospacing="1"/>
      <w:jc w:val="center"/>
    </w:pPr>
    <w:rPr>
      <w:rFonts w:eastAsia="宋体"/>
      <w:b/>
      <w:bCs/>
      <w:kern w:val="0"/>
      <w:sz w:val="18"/>
      <w:szCs w:val="18"/>
      <w:lang w:eastAsia="zh-CN"/>
    </w:rPr>
  </w:style>
  <w:style w:type="paragraph" w:customStyle="1" w:styleId="xl114">
    <w:name w:val="xl114"/>
    <w:basedOn w:val="a1"/>
    <w:rsid w:val="00E30963"/>
    <w:pPr>
      <w:widowControl/>
      <w:pBdr>
        <w:left w:val="single" w:sz="4" w:space="0" w:color="auto"/>
        <w:bottom w:val="single" w:sz="4" w:space="0" w:color="auto"/>
      </w:pBdr>
      <w:spacing w:before="100" w:beforeAutospacing="1" w:after="100" w:afterAutospacing="1"/>
      <w:jc w:val="center"/>
    </w:pPr>
    <w:rPr>
      <w:rFonts w:eastAsia="宋体"/>
      <w:b/>
      <w:bCs/>
      <w:kern w:val="0"/>
      <w:sz w:val="18"/>
      <w:szCs w:val="18"/>
      <w:lang w:eastAsia="zh-CN"/>
    </w:rPr>
  </w:style>
  <w:style w:type="paragraph" w:customStyle="1" w:styleId="xl115">
    <w:name w:val="xl115"/>
    <w:basedOn w:val="a1"/>
    <w:rsid w:val="00E30963"/>
    <w:pPr>
      <w:widowControl/>
      <w:pBdr>
        <w:bottom w:val="single" w:sz="4" w:space="0" w:color="auto"/>
      </w:pBdr>
      <w:spacing w:before="100" w:beforeAutospacing="1" w:after="100" w:afterAutospacing="1"/>
      <w:jc w:val="center"/>
    </w:pPr>
    <w:rPr>
      <w:rFonts w:eastAsia="宋体"/>
      <w:b/>
      <w:bCs/>
      <w:kern w:val="0"/>
      <w:sz w:val="18"/>
      <w:szCs w:val="18"/>
      <w:lang w:eastAsia="zh-CN"/>
    </w:rPr>
  </w:style>
  <w:style w:type="paragraph" w:customStyle="1" w:styleId="xl116">
    <w:name w:val="xl116"/>
    <w:basedOn w:val="a1"/>
    <w:rsid w:val="00E30963"/>
    <w:pPr>
      <w:widowControl/>
      <w:pBdr>
        <w:bottom w:val="single" w:sz="4" w:space="0" w:color="auto"/>
        <w:right w:val="single" w:sz="8" w:space="0" w:color="auto"/>
      </w:pBdr>
      <w:spacing w:before="100" w:beforeAutospacing="1" w:after="100" w:afterAutospacing="1"/>
      <w:jc w:val="center"/>
    </w:pPr>
    <w:rPr>
      <w:rFonts w:eastAsia="宋体"/>
      <w:b/>
      <w:bCs/>
      <w:kern w:val="0"/>
      <w:sz w:val="18"/>
      <w:szCs w:val="18"/>
      <w:lang w:eastAsia="zh-CN"/>
    </w:rPr>
  </w:style>
  <w:style w:type="paragraph" w:customStyle="1" w:styleId="xl117">
    <w:name w:val="xl117"/>
    <w:basedOn w:val="a1"/>
    <w:rsid w:val="00E30963"/>
    <w:pPr>
      <w:widowControl/>
      <w:pBdr>
        <w:top w:val="single" w:sz="4" w:space="0" w:color="auto"/>
        <w:left w:val="single" w:sz="4" w:space="0" w:color="auto"/>
      </w:pBdr>
      <w:spacing w:before="100" w:beforeAutospacing="1" w:after="100" w:afterAutospacing="1"/>
      <w:jc w:val="center"/>
    </w:pPr>
    <w:rPr>
      <w:rFonts w:ascii="宋体" w:eastAsia="宋体" w:hAnsi="宋体" w:cs="宋体"/>
      <w:b/>
      <w:bCs/>
      <w:kern w:val="0"/>
      <w:sz w:val="18"/>
      <w:szCs w:val="18"/>
      <w:lang w:eastAsia="zh-CN"/>
    </w:rPr>
  </w:style>
  <w:style w:type="paragraph" w:customStyle="1" w:styleId="xl118">
    <w:name w:val="xl118"/>
    <w:basedOn w:val="a1"/>
    <w:rsid w:val="00E30963"/>
    <w:pPr>
      <w:widowControl/>
      <w:pBdr>
        <w:top w:val="single" w:sz="4" w:space="0" w:color="auto"/>
      </w:pBdr>
      <w:spacing w:before="100" w:beforeAutospacing="1" w:after="100" w:afterAutospacing="1"/>
      <w:jc w:val="center"/>
    </w:pPr>
    <w:rPr>
      <w:rFonts w:eastAsia="宋体"/>
      <w:b/>
      <w:bCs/>
      <w:kern w:val="0"/>
      <w:sz w:val="18"/>
      <w:szCs w:val="18"/>
      <w:lang w:eastAsia="zh-CN"/>
    </w:rPr>
  </w:style>
  <w:style w:type="paragraph" w:customStyle="1" w:styleId="xl119">
    <w:name w:val="xl119"/>
    <w:basedOn w:val="a1"/>
    <w:rsid w:val="00E30963"/>
    <w:pPr>
      <w:widowControl/>
      <w:pBdr>
        <w:top w:val="single" w:sz="4" w:space="0" w:color="auto"/>
        <w:right w:val="single" w:sz="4" w:space="0" w:color="auto"/>
      </w:pBdr>
      <w:spacing w:before="100" w:beforeAutospacing="1" w:after="100" w:afterAutospacing="1"/>
      <w:jc w:val="center"/>
    </w:pPr>
    <w:rPr>
      <w:rFonts w:eastAsia="宋体"/>
      <w:b/>
      <w:bCs/>
      <w:kern w:val="0"/>
      <w:sz w:val="18"/>
      <w:szCs w:val="18"/>
      <w:lang w:eastAsia="zh-CN"/>
    </w:rPr>
  </w:style>
  <w:style w:type="paragraph" w:customStyle="1" w:styleId="xl120">
    <w:name w:val="xl120"/>
    <w:basedOn w:val="a1"/>
    <w:rsid w:val="00E30963"/>
    <w:pPr>
      <w:widowControl/>
      <w:pBdr>
        <w:left w:val="single" w:sz="4" w:space="0" w:color="auto"/>
        <w:bottom w:val="single" w:sz="8" w:space="0" w:color="auto"/>
      </w:pBdr>
      <w:spacing w:before="100" w:beforeAutospacing="1" w:after="100" w:afterAutospacing="1"/>
      <w:jc w:val="center"/>
    </w:pPr>
    <w:rPr>
      <w:rFonts w:eastAsia="宋体"/>
      <w:b/>
      <w:bCs/>
      <w:kern w:val="0"/>
      <w:sz w:val="18"/>
      <w:szCs w:val="18"/>
      <w:lang w:eastAsia="zh-CN"/>
    </w:rPr>
  </w:style>
  <w:style w:type="paragraph" w:customStyle="1" w:styleId="xl121">
    <w:name w:val="xl121"/>
    <w:basedOn w:val="a1"/>
    <w:rsid w:val="00E30963"/>
    <w:pPr>
      <w:widowControl/>
      <w:pBdr>
        <w:bottom w:val="single" w:sz="8" w:space="0" w:color="auto"/>
      </w:pBdr>
      <w:spacing w:before="100" w:beforeAutospacing="1" w:after="100" w:afterAutospacing="1"/>
      <w:jc w:val="center"/>
    </w:pPr>
    <w:rPr>
      <w:rFonts w:eastAsia="宋体"/>
      <w:b/>
      <w:bCs/>
      <w:kern w:val="0"/>
      <w:sz w:val="18"/>
      <w:szCs w:val="18"/>
      <w:lang w:eastAsia="zh-CN"/>
    </w:rPr>
  </w:style>
  <w:style w:type="paragraph" w:customStyle="1" w:styleId="xl122">
    <w:name w:val="xl122"/>
    <w:basedOn w:val="a1"/>
    <w:rsid w:val="00E30963"/>
    <w:pPr>
      <w:widowControl/>
      <w:pBdr>
        <w:bottom w:val="single" w:sz="8" w:space="0" w:color="auto"/>
        <w:right w:val="single" w:sz="4" w:space="0" w:color="auto"/>
      </w:pBdr>
      <w:spacing w:before="100" w:beforeAutospacing="1" w:after="100" w:afterAutospacing="1"/>
      <w:jc w:val="center"/>
    </w:pPr>
    <w:rPr>
      <w:rFonts w:eastAsia="宋体"/>
      <w:b/>
      <w:bCs/>
      <w:kern w:val="0"/>
      <w:sz w:val="18"/>
      <w:szCs w:val="18"/>
      <w:lang w:eastAsia="zh-CN"/>
    </w:rPr>
  </w:style>
  <w:style w:type="paragraph" w:customStyle="1" w:styleId="xl123">
    <w:name w:val="xl123"/>
    <w:basedOn w:val="a1"/>
    <w:rsid w:val="00E30963"/>
    <w:pPr>
      <w:widowControl/>
      <w:pBdr>
        <w:top w:val="single" w:sz="4" w:space="0" w:color="auto"/>
        <w:left w:val="single" w:sz="8" w:space="0" w:color="auto"/>
      </w:pBdr>
      <w:spacing w:before="100" w:beforeAutospacing="1" w:after="100" w:afterAutospacing="1"/>
      <w:jc w:val="center"/>
    </w:pPr>
    <w:rPr>
      <w:rFonts w:ascii="宋体" w:eastAsia="宋体" w:hAnsi="宋体" w:cs="宋体"/>
      <w:b/>
      <w:bCs/>
      <w:kern w:val="0"/>
      <w:sz w:val="20"/>
      <w:lang w:eastAsia="zh-CN"/>
    </w:rPr>
  </w:style>
  <w:style w:type="paragraph" w:customStyle="1" w:styleId="xl124">
    <w:name w:val="xl124"/>
    <w:basedOn w:val="a1"/>
    <w:rsid w:val="00E30963"/>
    <w:pPr>
      <w:widowControl/>
      <w:pBdr>
        <w:top w:val="single" w:sz="4" w:space="0" w:color="auto"/>
        <w:right w:val="single" w:sz="4" w:space="0" w:color="auto"/>
      </w:pBdr>
      <w:spacing w:before="100" w:beforeAutospacing="1" w:after="100" w:afterAutospacing="1"/>
      <w:jc w:val="center"/>
    </w:pPr>
    <w:rPr>
      <w:rFonts w:ascii="宋体" w:eastAsia="宋体" w:hAnsi="宋体" w:cs="宋体"/>
      <w:b/>
      <w:bCs/>
      <w:kern w:val="0"/>
      <w:sz w:val="20"/>
      <w:lang w:eastAsia="zh-CN"/>
    </w:rPr>
  </w:style>
  <w:style w:type="paragraph" w:customStyle="1" w:styleId="xl125">
    <w:name w:val="xl125"/>
    <w:basedOn w:val="a1"/>
    <w:rsid w:val="00E30963"/>
    <w:pPr>
      <w:widowControl/>
      <w:pBdr>
        <w:top w:val="single" w:sz="4" w:space="0" w:color="auto"/>
        <w:left w:val="single" w:sz="4" w:space="0" w:color="auto"/>
      </w:pBdr>
      <w:spacing w:before="100" w:beforeAutospacing="1" w:after="100" w:afterAutospacing="1"/>
      <w:jc w:val="center"/>
    </w:pPr>
    <w:rPr>
      <w:rFonts w:ascii="宋体" w:eastAsia="宋体" w:hAnsi="宋体" w:cs="宋体"/>
      <w:b/>
      <w:bCs/>
      <w:kern w:val="0"/>
      <w:sz w:val="20"/>
      <w:lang w:eastAsia="zh-CN"/>
    </w:rPr>
  </w:style>
  <w:style w:type="paragraph" w:customStyle="1" w:styleId="xl126">
    <w:name w:val="xl126"/>
    <w:basedOn w:val="a1"/>
    <w:rsid w:val="00E30963"/>
    <w:pPr>
      <w:widowControl/>
      <w:pBdr>
        <w:top w:val="single" w:sz="4" w:space="0" w:color="auto"/>
      </w:pBdr>
      <w:spacing w:before="100" w:beforeAutospacing="1" w:after="100" w:afterAutospacing="1"/>
      <w:jc w:val="center"/>
    </w:pPr>
    <w:rPr>
      <w:rFonts w:ascii="宋体" w:eastAsia="宋体" w:hAnsi="宋体" w:cs="宋体"/>
      <w:b/>
      <w:bCs/>
      <w:kern w:val="0"/>
      <w:szCs w:val="24"/>
      <w:lang w:eastAsia="zh-CN"/>
    </w:rPr>
  </w:style>
  <w:style w:type="paragraph" w:customStyle="1" w:styleId="xl127">
    <w:name w:val="xl127"/>
    <w:basedOn w:val="a1"/>
    <w:rsid w:val="00E30963"/>
    <w:pPr>
      <w:widowControl/>
      <w:pBdr>
        <w:top w:val="single" w:sz="4" w:space="0" w:color="auto"/>
        <w:right w:val="single" w:sz="4" w:space="0" w:color="auto"/>
      </w:pBdr>
      <w:spacing w:before="100" w:beforeAutospacing="1" w:after="100" w:afterAutospacing="1"/>
      <w:jc w:val="center"/>
    </w:pPr>
    <w:rPr>
      <w:rFonts w:ascii="宋体" w:eastAsia="宋体" w:hAnsi="宋体" w:cs="宋体"/>
      <w:kern w:val="0"/>
      <w:szCs w:val="24"/>
      <w:lang w:eastAsia="zh-CN"/>
    </w:rPr>
  </w:style>
  <w:style w:type="paragraph" w:customStyle="1" w:styleId="xl128">
    <w:name w:val="xl128"/>
    <w:basedOn w:val="a1"/>
    <w:rsid w:val="00E30963"/>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b/>
      <w:bCs/>
      <w:kern w:val="0"/>
      <w:sz w:val="20"/>
      <w:lang w:eastAsia="zh-CN"/>
    </w:rPr>
  </w:style>
  <w:style w:type="paragraph" w:customStyle="1" w:styleId="xl129">
    <w:name w:val="xl129"/>
    <w:basedOn w:val="a1"/>
    <w:rsid w:val="00E30963"/>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b/>
      <w:bCs/>
      <w:kern w:val="0"/>
      <w:szCs w:val="24"/>
      <w:lang w:eastAsia="zh-CN"/>
    </w:rPr>
  </w:style>
  <w:style w:type="paragraph" w:customStyle="1" w:styleId="xl130">
    <w:name w:val="xl130"/>
    <w:basedOn w:val="a1"/>
    <w:rsid w:val="00E30963"/>
    <w:pPr>
      <w:widowControl/>
      <w:pBdr>
        <w:top w:val="single" w:sz="4" w:space="0" w:color="auto"/>
        <w:left w:val="single" w:sz="4" w:space="0" w:color="auto"/>
      </w:pBdr>
      <w:spacing w:before="100" w:beforeAutospacing="1" w:after="100" w:afterAutospacing="1"/>
      <w:jc w:val="center"/>
    </w:pPr>
    <w:rPr>
      <w:rFonts w:ascii="宋体" w:eastAsia="宋体" w:hAnsi="宋体" w:cs="宋体"/>
      <w:kern w:val="0"/>
      <w:sz w:val="20"/>
      <w:lang w:eastAsia="zh-CN"/>
    </w:rPr>
  </w:style>
  <w:style w:type="paragraph" w:customStyle="1" w:styleId="xl131">
    <w:name w:val="xl131"/>
    <w:basedOn w:val="a1"/>
    <w:rsid w:val="00E30963"/>
    <w:pPr>
      <w:widowControl/>
      <w:pBdr>
        <w:top w:val="single" w:sz="4" w:space="0" w:color="auto"/>
        <w:right w:val="single" w:sz="4" w:space="0" w:color="auto"/>
      </w:pBdr>
      <w:spacing w:before="100" w:beforeAutospacing="1" w:after="100" w:afterAutospacing="1"/>
      <w:jc w:val="center"/>
    </w:pPr>
    <w:rPr>
      <w:rFonts w:ascii="宋体" w:eastAsia="宋体" w:hAnsi="宋体" w:cs="宋体"/>
      <w:kern w:val="0"/>
      <w:szCs w:val="24"/>
      <w:lang w:eastAsia="zh-CN"/>
    </w:rPr>
  </w:style>
  <w:style w:type="paragraph" w:customStyle="1" w:styleId="xl132">
    <w:name w:val="xl132"/>
    <w:basedOn w:val="a1"/>
    <w:rsid w:val="00E30963"/>
    <w:pPr>
      <w:widowControl/>
      <w:pBdr>
        <w:top w:val="single" w:sz="8" w:space="0" w:color="auto"/>
        <w:left w:val="single" w:sz="4" w:space="0" w:color="auto"/>
      </w:pBdr>
      <w:spacing w:before="100" w:beforeAutospacing="1" w:after="100" w:afterAutospacing="1"/>
      <w:jc w:val="center"/>
      <w:textAlignment w:val="bottom"/>
    </w:pPr>
    <w:rPr>
      <w:rFonts w:ascii="宋体" w:eastAsia="宋体" w:hAnsi="宋体" w:cs="宋体"/>
      <w:b/>
      <w:bCs/>
      <w:kern w:val="0"/>
      <w:sz w:val="20"/>
      <w:lang w:eastAsia="zh-CN"/>
    </w:rPr>
  </w:style>
  <w:style w:type="paragraph" w:customStyle="1" w:styleId="xl133">
    <w:name w:val="xl133"/>
    <w:basedOn w:val="a1"/>
    <w:rsid w:val="00E30963"/>
    <w:pPr>
      <w:widowControl/>
      <w:pBdr>
        <w:top w:val="single" w:sz="8" w:space="0" w:color="auto"/>
      </w:pBdr>
      <w:spacing w:before="100" w:beforeAutospacing="1" w:after="100" w:afterAutospacing="1"/>
      <w:textAlignment w:val="bottom"/>
    </w:pPr>
    <w:rPr>
      <w:rFonts w:ascii="宋体" w:eastAsia="宋体" w:hAnsi="宋体" w:cs="宋体"/>
      <w:kern w:val="0"/>
      <w:szCs w:val="24"/>
      <w:lang w:eastAsia="zh-CN"/>
    </w:rPr>
  </w:style>
  <w:style w:type="paragraph" w:customStyle="1" w:styleId="xl134">
    <w:name w:val="xl134"/>
    <w:basedOn w:val="a1"/>
    <w:rsid w:val="00E30963"/>
    <w:pPr>
      <w:widowControl/>
      <w:pBdr>
        <w:left w:val="single" w:sz="4" w:space="0" w:color="auto"/>
      </w:pBdr>
      <w:spacing w:before="100" w:beforeAutospacing="1" w:after="100" w:afterAutospacing="1"/>
      <w:textAlignment w:val="bottom"/>
    </w:pPr>
    <w:rPr>
      <w:rFonts w:ascii="宋体" w:eastAsia="宋体" w:hAnsi="宋体" w:cs="宋体"/>
      <w:kern w:val="0"/>
      <w:szCs w:val="24"/>
      <w:lang w:eastAsia="zh-CN"/>
    </w:rPr>
  </w:style>
  <w:style w:type="paragraph" w:customStyle="1" w:styleId="xl135">
    <w:name w:val="xl135"/>
    <w:basedOn w:val="a1"/>
    <w:rsid w:val="00E30963"/>
    <w:pPr>
      <w:widowControl/>
      <w:spacing w:before="100" w:beforeAutospacing="1" w:after="100" w:afterAutospacing="1"/>
      <w:textAlignment w:val="bottom"/>
    </w:pPr>
    <w:rPr>
      <w:rFonts w:ascii="宋体" w:eastAsia="宋体" w:hAnsi="宋体" w:cs="宋体"/>
      <w:kern w:val="0"/>
      <w:szCs w:val="24"/>
      <w:lang w:eastAsia="zh-CN"/>
    </w:rPr>
  </w:style>
  <w:style w:type="paragraph" w:customStyle="1" w:styleId="xl136">
    <w:name w:val="xl136"/>
    <w:basedOn w:val="a1"/>
    <w:rsid w:val="00E30963"/>
    <w:pPr>
      <w:widowControl/>
      <w:pBdr>
        <w:top w:val="single" w:sz="4" w:space="0" w:color="auto"/>
        <w:left w:val="single" w:sz="4" w:space="0" w:color="auto"/>
      </w:pBdr>
      <w:spacing w:before="100" w:beforeAutospacing="1" w:after="100" w:afterAutospacing="1"/>
      <w:jc w:val="center"/>
      <w:textAlignment w:val="bottom"/>
    </w:pPr>
    <w:rPr>
      <w:rFonts w:ascii="宋体" w:eastAsia="宋体" w:hAnsi="宋体" w:cs="宋体"/>
      <w:b/>
      <w:bCs/>
      <w:kern w:val="0"/>
      <w:sz w:val="20"/>
      <w:lang w:eastAsia="zh-CN"/>
    </w:rPr>
  </w:style>
  <w:style w:type="paragraph" w:customStyle="1" w:styleId="xl137">
    <w:name w:val="xl137"/>
    <w:basedOn w:val="a1"/>
    <w:rsid w:val="00E30963"/>
    <w:pPr>
      <w:widowControl/>
      <w:pBdr>
        <w:top w:val="single" w:sz="4" w:space="0" w:color="auto"/>
      </w:pBdr>
      <w:spacing w:before="100" w:beforeAutospacing="1" w:after="100" w:afterAutospacing="1"/>
      <w:textAlignment w:val="bottom"/>
    </w:pPr>
    <w:rPr>
      <w:rFonts w:ascii="宋体" w:eastAsia="宋体" w:hAnsi="宋体" w:cs="宋体"/>
      <w:kern w:val="0"/>
      <w:szCs w:val="24"/>
      <w:lang w:eastAsia="zh-CN"/>
    </w:rPr>
  </w:style>
  <w:style w:type="paragraph" w:customStyle="1" w:styleId="xl138">
    <w:name w:val="xl138"/>
    <w:basedOn w:val="a1"/>
    <w:rsid w:val="00E30963"/>
    <w:pPr>
      <w:widowControl/>
      <w:pBdr>
        <w:left w:val="single" w:sz="8" w:space="0" w:color="auto"/>
        <w:bottom w:val="single" w:sz="4" w:space="0" w:color="auto"/>
      </w:pBdr>
      <w:spacing w:before="100" w:beforeAutospacing="1" w:after="100" w:afterAutospacing="1"/>
    </w:pPr>
    <w:rPr>
      <w:rFonts w:ascii="宋体" w:eastAsia="宋体" w:hAnsi="宋体" w:cs="宋体"/>
      <w:kern w:val="0"/>
      <w:sz w:val="20"/>
      <w:lang w:eastAsia="zh-CN"/>
    </w:rPr>
  </w:style>
  <w:style w:type="paragraph" w:customStyle="1" w:styleId="xl139">
    <w:name w:val="xl139"/>
    <w:basedOn w:val="a1"/>
    <w:rsid w:val="00E30963"/>
    <w:pPr>
      <w:widowControl/>
      <w:pBdr>
        <w:bottom w:val="single" w:sz="4" w:space="0" w:color="auto"/>
        <w:right w:val="single" w:sz="4" w:space="0" w:color="auto"/>
      </w:pBdr>
      <w:spacing w:before="100" w:beforeAutospacing="1" w:after="100" w:afterAutospacing="1"/>
    </w:pPr>
    <w:rPr>
      <w:rFonts w:eastAsia="宋体"/>
      <w:kern w:val="0"/>
      <w:sz w:val="20"/>
      <w:lang w:eastAsia="zh-CN"/>
    </w:rPr>
  </w:style>
  <w:style w:type="paragraph" w:customStyle="1" w:styleId="xl140">
    <w:name w:val="xl140"/>
    <w:basedOn w:val="a1"/>
    <w:qFormat/>
    <w:rsid w:val="00E30963"/>
    <w:pPr>
      <w:widowControl/>
      <w:pBdr>
        <w:top w:val="single" w:sz="4" w:space="0" w:color="auto"/>
        <w:bottom w:val="single" w:sz="4" w:space="0" w:color="auto"/>
      </w:pBdr>
      <w:spacing w:before="100" w:beforeAutospacing="1" w:after="100" w:afterAutospacing="1"/>
    </w:pPr>
    <w:rPr>
      <w:rFonts w:eastAsia="宋体"/>
      <w:kern w:val="0"/>
      <w:sz w:val="20"/>
      <w:lang w:eastAsia="zh-CN"/>
    </w:rPr>
  </w:style>
  <w:style w:type="paragraph" w:customStyle="1" w:styleId="xl141">
    <w:name w:val="xl141"/>
    <w:basedOn w:val="a1"/>
    <w:rsid w:val="00E30963"/>
    <w:pPr>
      <w:widowControl/>
      <w:pBdr>
        <w:top w:val="single" w:sz="4" w:space="0" w:color="auto"/>
        <w:bottom w:val="single" w:sz="4" w:space="0" w:color="auto"/>
        <w:right w:val="single" w:sz="4" w:space="0" w:color="auto"/>
      </w:pBdr>
      <w:spacing w:before="100" w:beforeAutospacing="1" w:after="100" w:afterAutospacing="1"/>
    </w:pPr>
    <w:rPr>
      <w:rFonts w:eastAsia="宋体"/>
      <w:kern w:val="0"/>
      <w:sz w:val="20"/>
      <w:lang w:eastAsia="zh-CN"/>
    </w:rPr>
  </w:style>
  <w:style w:type="paragraph" w:customStyle="1" w:styleId="xl142">
    <w:name w:val="xl142"/>
    <w:basedOn w:val="a1"/>
    <w:rsid w:val="00E30963"/>
    <w:pPr>
      <w:widowControl/>
      <w:pBdr>
        <w:top w:val="single" w:sz="8" w:space="0" w:color="auto"/>
        <w:left w:val="single" w:sz="8" w:space="0" w:color="auto"/>
      </w:pBdr>
      <w:spacing w:before="100" w:beforeAutospacing="1" w:after="100" w:afterAutospacing="1"/>
      <w:jc w:val="center"/>
    </w:pPr>
    <w:rPr>
      <w:rFonts w:eastAsia="宋体"/>
      <w:kern w:val="0"/>
      <w:sz w:val="20"/>
      <w:lang w:eastAsia="zh-CN"/>
    </w:rPr>
  </w:style>
  <w:style w:type="paragraph" w:customStyle="1" w:styleId="xl143">
    <w:name w:val="xl143"/>
    <w:basedOn w:val="a1"/>
    <w:rsid w:val="00E30963"/>
    <w:pPr>
      <w:widowControl/>
      <w:pBdr>
        <w:top w:val="single" w:sz="8" w:space="0" w:color="auto"/>
      </w:pBdr>
      <w:spacing w:before="100" w:beforeAutospacing="1" w:after="100" w:afterAutospacing="1"/>
      <w:jc w:val="center"/>
    </w:pPr>
    <w:rPr>
      <w:rFonts w:eastAsia="宋体"/>
      <w:kern w:val="0"/>
      <w:sz w:val="20"/>
      <w:lang w:eastAsia="zh-CN"/>
    </w:rPr>
  </w:style>
  <w:style w:type="paragraph" w:customStyle="1" w:styleId="xl144">
    <w:name w:val="xl144"/>
    <w:basedOn w:val="a1"/>
    <w:rsid w:val="00E30963"/>
    <w:pPr>
      <w:widowControl/>
      <w:pBdr>
        <w:left w:val="single" w:sz="4" w:space="0" w:color="auto"/>
        <w:bottom w:val="single" w:sz="8" w:space="0" w:color="auto"/>
      </w:pBdr>
      <w:spacing w:before="100" w:beforeAutospacing="1" w:after="100" w:afterAutospacing="1"/>
    </w:pPr>
    <w:rPr>
      <w:rFonts w:ascii="宋体" w:eastAsia="宋体" w:hAnsi="宋体" w:cs="宋体"/>
      <w:kern w:val="0"/>
      <w:sz w:val="16"/>
      <w:szCs w:val="16"/>
      <w:lang w:eastAsia="zh-CN"/>
    </w:rPr>
  </w:style>
  <w:style w:type="paragraph" w:customStyle="1" w:styleId="xl145">
    <w:name w:val="xl145"/>
    <w:basedOn w:val="a1"/>
    <w:rsid w:val="00E30963"/>
    <w:pPr>
      <w:widowControl/>
      <w:pBdr>
        <w:bottom w:val="single" w:sz="8" w:space="0" w:color="auto"/>
      </w:pBdr>
      <w:spacing w:before="100" w:beforeAutospacing="1" w:after="100" w:afterAutospacing="1"/>
    </w:pPr>
    <w:rPr>
      <w:rFonts w:ascii="宋体" w:eastAsia="宋体" w:hAnsi="宋体" w:cs="宋体"/>
      <w:kern w:val="0"/>
      <w:sz w:val="16"/>
      <w:szCs w:val="16"/>
      <w:lang w:eastAsia="zh-CN"/>
    </w:rPr>
  </w:style>
  <w:style w:type="paragraph" w:customStyle="1" w:styleId="xl146">
    <w:name w:val="xl146"/>
    <w:basedOn w:val="a1"/>
    <w:rsid w:val="00E30963"/>
    <w:pPr>
      <w:widowControl/>
      <w:pBdr>
        <w:bottom w:val="single" w:sz="8" w:space="0" w:color="auto"/>
        <w:right w:val="single" w:sz="8" w:space="0" w:color="auto"/>
      </w:pBdr>
      <w:spacing w:before="100" w:beforeAutospacing="1" w:after="100" w:afterAutospacing="1"/>
    </w:pPr>
    <w:rPr>
      <w:rFonts w:ascii="宋体" w:eastAsia="宋体" w:hAnsi="宋体" w:cs="宋体"/>
      <w:kern w:val="0"/>
      <w:sz w:val="16"/>
      <w:szCs w:val="16"/>
      <w:lang w:eastAsia="zh-CN"/>
    </w:rPr>
  </w:style>
  <w:style w:type="paragraph" w:customStyle="1" w:styleId="xl147">
    <w:name w:val="xl147"/>
    <w:basedOn w:val="a1"/>
    <w:rsid w:val="00E30963"/>
    <w:pPr>
      <w:widowControl/>
      <w:pBdr>
        <w:left w:val="single" w:sz="8" w:space="0" w:color="auto"/>
      </w:pBdr>
      <w:spacing w:before="100" w:beforeAutospacing="1" w:after="100" w:afterAutospacing="1"/>
      <w:jc w:val="center"/>
    </w:pPr>
    <w:rPr>
      <w:rFonts w:eastAsia="宋体"/>
      <w:kern w:val="0"/>
      <w:sz w:val="20"/>
      <w:lang w:eastAsia="zh-CN"/>
    </w:rPr>
  </w:style>
  <w:style w:type="paragraph" w:customStyle="1" w:styleId="xl148">
    <w:name w:val="xl148"/>
    <w:basedOn w:val="a1"/>
    <w:rsid w:val="00E30963"/>
    <w:pPr>
      <w:widowControl/>
      <w:spacing w:before="100" w:beforeAutospacing="1" w:after="100" w:afterAutospacing="1"/>
      <w:jc w:val="center"/>
    </w:pPr>
    <w:rPr>
      <w:rFonts w:eastAsia="宋体"/>
      <w:kern w:val="0"/>
      <w:sz w:val="20"/>
      <w:lang w:eastAsia="zh-CN"/>
    </w:rPr>
  </w:style>
  <w:style w:type="paragraph" w:customStyle="1" w:styleId="xl149">
    <w:name w:val="xl149"/>
    <w:basedOn w:val="a1"/>
    <w:rsid w:val="00E30963"/>
    <w:pPr>
      <w:widowControl/>
      <w:pBdr>
        <w:left w:val="single" w:sz="8" w:space="0" w:color="auto"/>
      </w:pBdr>
      <w:spacing w:before="100" w:beforeAutospacing="1" w:after="100" w:afterAutospacing="1"/>
      <w:jc w:val="center"/>
    </w:pPr>
    <w:rPr>
      <w:rFonts w:eastAsia="宋体"/>
      <w:kern w:val="0"/>
      <w:sz w:val="20"/>
      <w:lang w:eastAsia="zh-CN"/>
    </w:rPr>
  </w:style>
  <w:style w:type="paragraph" w:customStyle="1" w:styleId="xl150">
    <w:name w:val="xl150"/>
    <w:basedOn w:val="a1"/>
    <w:rsid w:val="00E30963"/>
    <w:pPr>
      <w:widowControl/>
      <w:spacing w:before="100" w:beforeAutospacing="1" w:after="100" w:afterAutospacing="1"/>
      <w:jc w:val="center"/>
    </w:pPr>
    <w:rPr>
      <w:rFonts w:eastAsia="宋体"/>
      <w:kern w:val="0"/>
      <w:sz w:val="20"/>
      <w:lang w:eastAsia="zh-CN"/>
    </w:rPr>
  </w:style>
  <w:style w:type="paragraph" w:customStyle="1" w:styleId="xl151">
    <w:name w:val="xl151"/>
    <w:basedOn w:val="a1"/>
    <w:rsid w:val="00E30963"/>
    <w:pPr>
      <w:widowControl/>
      <w:spacing w:before="100" w:beforeAutospacing="1" w:after="100" w:afterAutospacing="1"/>
      <w:jc w:val="center"/>
    </w:pPr>
    <w:rPr>
      <w:rFonts w:ascii="宋体" w:eastAsia="宋体" w:hAnsi="宋体" w:cs="宋体"/>
      <w:kern w:val="0"/>
      <w:szCs w:val="24"/>
      <w:lang w:eastAsia="zh-CN"/>
    </w:rPr>
  </w:style>
  <w:style w:type="paragraph" w:customStyle="1" w:styleId="xl152">
    <w:name w:val="xl152"/>
    <w:basedOn w:val="a1"/>
    <w:rsid w:val="00E30963"/>
    <w:pPr>
      <w:widowControl/>
      <w:pBdr>
        <w:right w:val="single" w:sz="4" w:space="0" w:color="auto"/>
      </w:pBdr>
      <w:spacing w:before="100" w:beforeAutospacing="1" w:after="100" w:afterAutospacing="1"/>
      <w:jc w:val="center"/>
    </w:pPr>
    <w:rPr>
      <w:rFonts w:ascii="宋体" w:eastAsia="宋体" w:hAnsi="宋体" w:cs="宋体"/>
      <w:kern w:val="0"/>
      <w:szCs w:val="24"/>
      <w:lang w:eastAsia="zh-CN"/>
    </w:rPr>
  </w:style>
  <w:style w:type="paragraph" w:customStyle="1" w:styleId="xl153">
    <w:name w:val="xl153"/>
    <w:basedOn w:val="a1"/>
    <w:rsid w:val="00E30963"/>
    <w:pPr>
      <w:widowControl/>
      <w:pBdr>
        <w:left w:val="single" w:sz="8" w:space="0" w:color="auto"/>
        <w:bottom w:val="single" w:sz="4" w:space="0" w:color="auto"/>
      </w:pBdr>
      <w:spacing w:before="100" w:beforeAutospacing="1" w:after="100" w:afterAutospacing="1"/>
      <w:jc w:val="center"/>
    </w:pPr>
    <w:rPr>
      <w:rFonts w:ascii="宋体" w:eastAsia="宋体" w:hAnsi="宋体" w:cs="宋体"/>
      <w:kern w:val="0"/>
      <w:szCs w:val="24"/>
      <w:lang w:eastAsia="zh-CN"/>
    </w:rPr>
  </w:style>
  <w:style w:type="paragraph" w:customStyle="1" w:styleId="xl154">
    <w:name w:val="xl154"/>
    <w:basedOn w:val="a1"/>
    <w:rsid w:val="00E30963"/>
    <w:pPr>
      <w:widowControl/>
      <w:pBdr>
        <w:bottom w:val="single" w:sz="4" w:space="0" w:color="auto"/>
      </w:pBdr>
      <w:spacing w:before="100" w:beforeAutospacing="1" w:after="100" w:afterAutospacing="1"/>
      <w:jc w:val="center"/>
    </w:pPr>
    <w:rPr>
      <w:rFonts w:ascii="宋体" w:eastAsia="宋体" w:hAnsi="宋体" w:cs="宋体"/>
      <w:kern w:val="0"/>
      <w:szCs w:val="24"/>
      <w:lang w:eastAsia="zh-CN"/>
    </w:rPr>
  </w:style>
  <w:style w:type="paragraph" w:customStyle="1" w:styleId="xl155">
    <w:name w:val="xl155"/>
    <w:basedOn w:val="a1"/>
    <w:rsid w:val="00E30963"/>
    <w:pPr>
      <w:widowControl/>
      <w:pBdr>
        <w:bottom w:val="single" w:sz="4" w:space="0" w:color="auto"/>
        <w:right w:val="single" w:sz="4" w:space="0" w:color="auto"/>
      </w:pBdr>
      <w:spacing w:before="100" w:beforeAutospacing="1" w:after="100" w:afterAutospacing="1"/>
      <w:jc w:val="center"/>
    </w:pPr>
    <w:rPr>
      <w:rFonts w:ascii="宋体" w:eastAsia="宋体" w:hAnsi="宋体" w:cs="宋体"/>
      <w:kern w:val="0"/>
      <w:szCs w:val="24"/>
      <w:lang w:eastAsia="zh-CN"/>
    </w:rPr>
  </w:style>
  <w:style w:type="paragraph" w:customStyle="1" w:styleId="xl156">
    <w:name w:val="xl156"/>
    <w:basedOn w:val="a1"/>
    <w:rsid w:val="00E30963"/>
    <w:pPr>
      <w:widowControl/>
      <w:pBdr>
        <w:top w:val="single" w:sz="8" w:space="0" w:color="auto"/>
      </w:pBdr>
      <w:spacing w:before="100" w:beforeAutospacing="1" w:after="100" w:afterAutospacing="1"/>
      <w:jc w:val="center"/>
    </w:pPr>
    <w:rPr>
      <w:rFonts w:eastAsia="宋体"/>
      <w:b/>
      <w:bCs/>
      <w:kern w:val="0"/>
      <w:sz w:val="20"/>
      <w:lang w:eastAsia="zh-CN"/>
    </w:rPr>
  </w:style>
  <w:style w:type="paragraph" w:customStyle="1" w:styleId="xl157">
    <w:name w:val="xl157"/>
    <w:basedOn w:val="a1"/>
    <w:rsid w:val="00E30963"/>
    <w:pPr>
      <w:widowControl/>
      <w:pBdr>
        <w:top w:val="single" w:sz="8" w:space="0" w:color="auto"/>
      </w:pBdr>
      <w:spacing w:before="100" w:beforeAutospacing="1" w:after="100" w:afterAutospacing="1"/>
      <w:jc w:val="center"/>
    </w:pPr>
    <w:rPr>
      <w:rFonts w:ascii="宋体" w:eastAsia="宋体" w:hAnsi="宋体" w:cs="宋体"/>
      <w:b/>
      <w:bCs/>
      <w:kern w:val="0"/>
      <w:sz w:val="20"/>
      <w:lang w:eastAsia="zh-CN"/>
    </w:rPr>
  </w:style>
  <w:style w:type="paragraph" w:customStyle="1" w:styleId="xl158">
    <w:name w:val="xl158"/>
    <w:basedOn w:val="a1"/>
    <w:rsid w:val="00E30963"/>
    <w:pPr>
      <w:widowControl/>
      <w:pBdr>
        <w:top w:val="single" w:sz="8" w:space="0" w:color="auto"/>
        <w:right w:val="single" w:sz="4" w:space="0" w:color="auto"/>
      </w:pBdr>
      <w:spacing w:before="100" w:beforeAutospacing="1" w:after="100" w:afterAutospacing="1"/>
      <w:jc w:val="center"/>
    </w:pPr>
    <w:rPr>
      <w:rFonts w:ascii="宋体" w:eastAsia="宋体" w:hAnsi="宋体" w:cs="宋体"/>
      <w:b/>
      <w:bCs/>
      <w:kern w:val="0"/>
      <w:sz w:val="20"/>
      <w:lang w:eastAsia="zh-CN"/>
    </w:rPr>
  </w:style>
  <w:style w:type="paragraph" w:customStyle="1" w:styleId="xl159">
    <w:name w:val="xl159"/>
    <w:basedOn w:val="a1"/>
    <w:rsid w:val="00E30963"/>
    <w:pPr>
      <w:widowControl/>
      <w:spacing w:before="100" w:beforeAutospacing="1" w:after="100" w:afterAutospacing="1"/>
      <w:jc w:val="center"/>
    </w:pPr>
    <w:rPr>
      <w:rFonts w:ascii="宋体" w:eastAsia="宋体" w:hAnsi="宋体" w:cs="宋体"/>
      <w:b/>
      <w:bCs/>
      <w:kern w:val="0"/>
      <w:sz w:val="20"/>
      <w:lang w:eastAsia="zh-CN"/>
    </w:rPr>
  </w:style>
  <w:style w:type="paragraph" w:customStyle="1" w:styleId="xl160">
    <w:name w:val="xl160"/>
    <w:basedOn w:val="a1"/>
    <w:rsid w:val="00E30963"/>
    <w:pPr>
      <w:widowControl/>
      <w:pBdr>
        <w:right w:val="single" w:sz="4" w:space="0" w:color="auto"/>
      </w:pBdr>
      <w:spacing w:before="100" w:beforeAutospacing="1" w:after="100" w:afterAutospacing="1"/>
      <w:jc w:val="center"/>
    </w:pPr>
    <w:rPr>
      <w:rFonts w:ascii="宋体" w:eastAsia="宋体" w:hAnsi="宋体" w:cs="宋体"/>
      <w:b/>
      <w:bCs/>
      <w:kern w:val="0"/>
      <w:sz w:val="20"/>
      <w:lang w:eastAsia="zh-CN"/>
    </w:rPr>
  </w:style>
  <w:style w:type="paragraph" w:customStyle="1" w:styleId="xl161">
    <w:name w:val="xl161"/>
    <w:basedOn w:val="a1"/>
    <w:rsid w:val="00E30963"/>
    <w:pPr>
      <w:widowControl/>
      <w:pBdr>
        <w:top w:val="single" w:sz="8" w:space="0" w:color="auto"/>
        <w:left w:val="single" w:sz="4" w:space="0" w:color="auto"/>
      </w:pBdr>
      <w:spacing w:before="100" w:beforeAutospacing="1" w:after="100" w:afterAutospacing="1"/>
      <w:jc w:val="center"/>
      <w:textAlignment w:val="top"/>
    </w:pPr>
    <w:rPr>
      <w:rFonts w:ascii="宋体" w:eastAsia="宋体" w:hAnsi="宋体" w:cs="宋体"/>
      <w:b/>
      <w:bCs/>
      <w:kern w:val="0"/>
      <w:sz w:val="36"/>
      <w:szCs w:val="36"/>
      <w:lang w:eastAsia="zh-CN"/>
    </w:rPr>
  </w:style>
  <w:style w:type="paragraph" w:customStyle="1" w:styleId="xl162">
    <w:name w:val="xl162"/>
    <w:basedOn w:val="a1"/>
    <w:rsid w:val="00E30963"/>
    <w:pPr>
      <w:widowControl/>
      <w:pBdr>
        <w:top w:val="single" w:sz="8" w:space="0" w:color="auto"/>
      </w:pBdr>
      <w:spacing w:before="100" w:beforeAutospacing="1" w:after="100" w:afterAutospacing="1"/>
      <w:textAlignment w:val="top"/>
    </w:pPr>
    <w:rPr>
      <w:rFonts w:ascii="宋体" w:eastAsia="宋体" w:hAnsi="宋体" w:cs="宋体"/>
      <w:kern w:val="0"/>
      <w:sz w:val="36"/>
      <w:szCs w:val="36"/>
      <w:lang w:eastAsia="zh-CN"/>
    </w:rPr>
  </w:style>
  <w:style w:type="paragraph" w:customStyle="1" w:styleId="xl163">
    <w:name w:val="xl163"/>
    <w:basedOn w:val="a1"/>
    <w:rsid w:val="00E30963"/>
    <w:pPr>
      <w:widowControl/>
      <w:pBdr>
        <w:top w:val="single" w:sz="8" w:space="0" w:color="auto"/>
        <w:right w:val="single" w:sz="4" w:space="0" w:color="auto"/>
      </w:pBdr>
      <w:spacing w:before="100" w:beforeAutospacing="1" w:after="100" w:afterAutospacing="1"/>
      <w:textAlignment w:val="top"/>
    </w:pPr>
    <w:rPr>
      <w:rFonts w:ascii="宋体" w:eastAsia="宋体" w:hAnsi="宋体" w:cs="宋体"/>
      <w:kern w:val="0"/>
      <w:sz w:val="36"/>
      <w:szCs w:val="36"/>
      <w:lang w:eastAsia="zh-CN"/>
    </w:rPr>
  </w:style>
  <w:style w:type="paragraph" w:customStyle="1" w:styleId="xl164">
    <w:name w:val="xl164"/>
    <w:basedOn w:val="a1"/>
    <w:rsid w:val="00E30963"/>
    <w:pPr>
      <w:widowControl/>
      <w:pBdr>
        <w:left w:val="single" w:sz="4" w:space="0" w:color="auto"/>
      </w:pBdr>
      <w:spacing w:before="100" w:beforeAutospacing="1" w:after="100" w:afterAutospacing="1"/>
      <w:textAlignment w:val="top"/>
    </w:pPr>
    <w:rPr>
      <w:rFonts w:ascii="宋体" w:eastAsia="宋体" w:hAnsi="宋体" w:cs="宋体"/>
      <w:kern w:val="0"/>
      <w:sz w:val="36"/>
      <w:szCs w:val="36"/>
      <w:lang w:eastAsia="zh-CN"/>
    </w:rPr>
  </w:style>
  <w:style w:type="paragraph" w:customStyle="1" w:styleId="xl165">
    <w:name w:val="xl165"/>
    <w:basedOn w:val="a1"/>
    <w:rsid w:val="00E30963"/>
    <w:pPr>
      <w:widowControl/>
      <w:spacing w:before="100" w:beforeAutospacing="1" w:after="100" w:afterAutospacing="1"/>
      <w:textAlignment w:val="top"/>
    </w:pPr>
    <w:rPr>
      <w:rFonts w:ascii="宋体" w:eastAsia="宋体" w:hAnsi="宋体" w:cs="宋体"/>
      <w:kern w:val="0"/>
      <w:sz w:val="36"/>
      <w:szCs w:val="36"/>
      <w:lang w:eastAsia="zh-CN"/>
    </w:rPr>
  </w:style>
  <w:style w:type="paragraph" w:customStyle="1" w:styleId="xl166">
    <w:name w:val="xl166"/>
    <w:basedOn w:val="a1"/>
    <w:rsid w:val="00E30963"/>
    <w:pPr>
      <w:widowControl/>
      <w:pBdr>
        <w:right w:val="single" w:sz="4" w:space="0" w:color="auto"/>
      </w:pBdr>
      <w:spacing w:before="100" w:beforeAutospacing="1" w:after="100" w:afterAutospacing="1"/>
      <w:textAlignment w:val="top"/>
    </w:pPr>
    <w:rPr>
      <w:rFonts w:ascii="宋体" w:eastAsia="宋体" w:hAnsi="宋体" w:cs="宋体"/>
      <w:kern w:val="0"/>
      <w:sz w:val="36"/>
      <w:szCs w:val="36"/>
      <w:lang w:eastAsia="zh-CN"/>
    </w:rPr>
  </w:style>
  <w:style w:type="paragraph" w:customStyle="1" w:styleId="xl167">
    <w:name w:val="xl167"/>
    <w:basedOn w:val="a1"/>
    <w:qFormat/>
    <w:rsid w:val="00E30963"/>
    <w:pPr>
      <w:widowControl/>
      <w:pBdr>
        <w:left w:val="single" w:sz="4" w:space="0" w:color="auto"/>
        <w:bottom w:val="single" w:sz="4" w:space="0" w:color="auto"/>
      </w:pBdr>
      <w:spacing w:before="100" w:beforeAutospacing="1" w:after="100" w:afterAutospacing="1"/>
      <w:textAlignment w:val="top"/>
    </w:pPr>
    <w:rPr>
      <w:rFonts w:ascii="宋体" w:eastAsia="宋体" w:hAnsi="宋体" w:cs="宋体"/>
      <w:kern w:val="0"/>
      <w:sz w:val="36"/>
      <w:szCs w:val="36"/>
      <w:lang w:eastAsia="zh-CN"/>
    </w:rPr>
  </w:style>
  <w:style w:type="paragraph" w:customStyle="1" w:styleId="xl168">
    <w:name w:val="xl168"/>
    <w:basedOn w:val="a1"/>
    <w:rsid w:val="00E30963"/>
    <w:pPr>
      <w:widowControl/>
      <w:pBdr>
        <w:bottom w:val="single" w:sz="4" w:space="0" w:color="auto"/>
      </w:pBdr>
      <w:spacing w:before="100" w:beforeAutospacing="1" w:after="100" w:afterAutospacing="1"/>
      <w:textAlignment w:val="top"/>
    </w:pPr>
    <w:rPr>
      <w:rFonts w:ascii="宋体" w:eastAsia="宋体" w:hAnsi="宋体" w:cs="宋体"/>
      <w:kern w:val="0"/>
      <w:sz w:val="36"/>
      <w:szCs w:val="36"/>
      <w:lang w:eastAsia="zh-CN"/>
    </w:rPr>
  </w:style>
  <w:style w:type="paragraph" w:customStyle="1" w:styleId="xl169">
    <w:name w:val="xl169"/>
    <w:basedOn w:val="a1"/>
    <w:rsid w:val="00E30963"/>
    <w:pPr>
      <w:widowControl/>
      <w:pBdr>
        <w:bottom w:val="single" w:sz="4" w:space="0" w:color="auto"/>
        <w:right w:val="single" w:sz="4" w:space="0" w:color="auto"/>
      </w:pBdr>
      <w:spacing w:before="100" w:beforeAutospacing="1" w:after="100" w:afterAutospacing="1"/>
      <w:textAlignment w:val="top"/>
    </w:pPr>
    <w:rPr>
      <w:rFonts w:ascii="宋体" w:eastAsia="宋体" w:hAnsi="宋体" w:cs="宋体"/>
      <w:kern w:val="0"/>
      <w:sz w:val="36"/>
      <w:szCs w:val="36"/>
      <w:lang w:eastAsia="zh-CN"/>
    </w:rPr>
  </w:style>
  <w:style w:type="paragraph" w:customStyle="1" w:styleId="xl170">
    <w:name w:val="xl170"/>
    <w:basedOn w:val="a1"/>
    <w:rsid w:val="00E30963"/>
    <w:pPr>
      <w:widowControl/>
      <w:pBdr>
        <w:top w:val="single" w:sz="4" w:space="0" w:color="auto"/>
      </w:pBdr>
      <w:spacing w:before="100" w:beforeAutospacing="1" w:after="100" w:afterAutospacing="1"/>
      <w:jc w:val="center"/>
    </w:pPr>
    <w:rPr>
      <w:rFonts w:ascii="宋体" w:eastAsia="宋体" w:hAnsi="宋体" w:cs="宋体"/>
      <w:b/>
      <w:bCs/>
      <w:kern w:val="0"/>
      <w:sz w:val="20"/>
      <w:lang w:eastAsia="zh-CN"/>
    </w:rPr>
  </w:style>
  <w:style w:type="paragraph" w:customStyle="1" w:styleId="xl171">
    <w:name w:val="xl171"/>
    <w:basedOn w:val="a1"/>
    <w:rsid w:val="00E30963"/>
    <w:pPr>
      <w:widowControl/>
      <w:pBdr>
        <w:top w:val="single" w:sz="4" w:space="0" w:color="auto"/>
        <w:right w:val="single" w:sz="8" w:space="0" w:color="auto"/>
      </w:pBdr>
      <w:spacing w:before="100" w:beforeAutospacing="1" w:after="100" w:afterAutospacing="1"/>
      <w:jc w:val="center"/>
    </w:pPr>
    <w:rPr>
      <w:rFonts w:ascii="宋体" w:eastAsia="宋体" w:hAnsi="宋体" w:cs="宋体"/>
      <w:kern w:val="0"/>
      <w:szCs w:val="24"/>
      <w:lang w:eastAsia="zh-CN"/>
    </w:rPr>
  </w:style>
  <w:style w:type="paragraph" w:customStyle="1" w:styleId="xl172">
    <w:name w:val="xl172"/>
    <w:basedOn w:val="a1"/>
    <w:rsid w:val="00E30963"/>
    <w:pPr>
      <w:widowControl/>
      <w:pBdr>
        <w:left w:val="single" w:sz="8" w:space="0" w:color="auto"/>
        <w:bottom w:val="single" w:sz="8" w:space="0" w:color="auto"/>
      </w:pBdr>
      <w:spacing w:before="100" w:beforeAutospacing="1" w:after="100" w:afterAutospacing="1"/>
      <w:jc w:val="center"/>
    </w:pPr>
    <w:rPr>
      <w:rFonts w:ascii="宋体" w:eastAsia="宋体" w:hAnsi="宋体" w:cs="宋体"/>
      <w:kern w:val="0"/>
      <w:sz w:val="16"/>
      <w:szCs w:val="16"/>
      <w:lang w:eastAsia="zh-CN"/>
    </w:rPr>
  </w:style>
  <w:style w:type="paragraph" w:customStyle="1" w:styleId="xl173">
    <w:name w:val="xl173"/>
    <w:basedOn w:val="a1"/>
    <w:rsid w:val="00E30963"/>
    <w:pPr>
      <w:widowControl/>
      <w:pBdr>
        <w:bottom w:val="single" w:sz="8" w:space="0" w:color="auto"/>
        <w:right w:val="single" w:sz="4" w:space="0" w:color="auto"/>
      </w:pBdr>
      <w:spacing w:before="100" w:beforeAutospacing="1" w:after="100" w:afterAutospacing="1"/>
      <w:jc w:val="center"/>
    </w:pPr>
    <w:rPr>
      <w:rFonts w:ascii="宋体" w:eastAsia="宋体" w:hAnsi="宋体" w:cs="宋体"/>
      <w:b/>
      <w:bCs/>
      <w:kern w:val="0"/>
      <w:sz w:val="20"/>
      <w:lang w:eastAsia="zh-CN"/>
    </w:rPr>
  </w:style>
  <w:style w:type="paragraph" w:customStyle="1" w:styleId="xl174">
    <w:name w:val="xl174"/>
    <w:basedOn w:val="a1"/>
    <w:rsid w:val="00E30963"/>
    <w:pPr>
      <w:widowControl/>
      <w:pBdr>
        <w:top w:val="single" w:sz="4" w:space="0" w:color="auto"/>
        <w:left w:val="single" w:sz="4" w:space="0" w:color="auto"/>
      </w:pBdr>
      <w:spacing w:before="100" w:beforeAutospacing="1" w:after="100" w:afterAutospacing="1"/>
      <w:jc w:val="center"/>
      <w:textAlignment w:val="top"/>
    </w:pPr>
    <w:rPr>
      <w:rFonts w:ascii="宋体" w:eastAsia="宋体" w:hAnsi="宋体" w:cs="宋体"/>
      <w:b/>
      <w:bCs/>
      <w:kern w:val="0"/>
      <w:sz w:val="20"/>
      <w:lang w:eastAsia="zh-CN"/>
    </w:rPr>
  </w:style>
  <w:style w:type="paragraph" w:customStyle="1" w:styleId="xl175">
    <w:name w:val="xl175"/>
    <w:basedOn w:val="a1"/>
    <w:rsid w:val="00E30963"/>
    <w:pPr>
      <w:widowControl/>
      <w:pBdr>
        <w:top w:val="single" w:sz="4" w:space="0" w:color="auto"/>
      </w:pBdr>
      <w:spacing w:before="100" w:beforeAutospacing="1" w:after="100" w:afterAutospacing="1"/>
      <w:textAlignment w:val="top"/>
    </w:pPr>
    <w:rPr>
      <w:rFonts w:ascii="宋体" w:eastAsia="宋体" w:hAnsi="宋体" w:cs="宋体"/>
      <w:kern w:val="0"/>
      <w:szCs w:val="24"/>
      <w:lang w:eastAsia="zh-CN"/>
    </w:rPr>
  </w:style>
  <w:style w:type="paragraph" w:customStyle="1" w:styleId="xl176">
    <w:name w:val="xl176"/>
    <w:basedOn w:val="a1"/>
    <w:rsid w:val="00E30963"/>
    <w:pPr>
      <w:widowControl/>
      <w:pBdr>
        <w:top w:val="single" w:sz="4" w:space="0" w:color="auto"/>
        <w:right w:val="single" w:sz="4" w:space="0" w:color="auto"/>
      </w:pBdr>
      <w:spacing w:before="100" w:beforeAutospacing="1" w:after="100" w:afterAutospacing="1"/>
      <w:textAlignment w:val="top"/>
    </w:pPr>
    <w:rPr>
      <w:rFonts w:ascii="宋体" w:eastAsia="宋体" w:hAnsi="宋体" w:cs="宋体"/>
      <w:kern w:val="0"/>
      <w:szCs w:val="24"/>
      <w:lang w:eastAsia="zh-CN"/>
    </w:rPr>
  </w:style>
  <w:style w:type="paragraph" w:customStyle="1" w:styleId="xl177">
    <w:name w:val="xl177"/>
    <w:basedOn w:val="a1"/>
    <w:rsid w:val="00E30963"/>
    <w:pPr>
      <w:widowControl/>
      <w:pBdr>
        <w:left w:val="single" w:sz="4" w:space="0" w:color="auto"/>
        <w:bottom w:val="single" w:sz="4" w:space="0" w:color="auto"/>
      </w:pBdr>
      <w:spacing w:before="100" w:beforeAutospacing="1" w:after="100" w:afterAutospacing="1"/>
      <w:textAlignment w:val="top"/>
    </w:pPr>
    <w:rPr>
      <w:rFonts w:ascii="宋体" w:eastAsia="宋体" w:hAnsi="宋体" w:cs="宋体"/>
      <w:kern w:val="0"/>
      <w:szCs w:val="24"/>
      <w:lang w:eastAsia="zh-CN"/>
    </w:rPr>
  </w:style>
  <w:style w:type="paragraph" w:customStyle="1" w:styleId="xl178">
    <w:name w:val="xl178"/>
    <w:basedOn w:val="a1"/>
    <w:rsid w:val="00E30963"/>
    <w:pPr>
      <w:widowControl/>
      <w:pBdr>
        <w:bottom w:val="single" w:sz="4" w:space="0" w:color="auto"/>
      </w:pBdr>
      <w:spacing w:before="100" w:beforeAutospacing="1" w:after="100" w:afterAutospacing="1"/>
      <w:textAlignment w:val="top"/>
    </w:pPr>
    <w:rPr>
      <w:rFonts w:ascii="宋体" w:eastAsia="宋体" w:hAnsi="宋体" w:cs="宋体"/>
      <w:kern w:val="0"/>
      <w:szCs w:val="24"/>
      <w:lang w:eastAsia="zh-CN"/>
    </w:rPr>
  </w:style>
  <w:style w:type="paragraph" w:customStyle="1" w:styleId="xl179">
    <w:name w:val="xl179"/>
    <w:basedOn w:val="a1"/>
    <w:rsid w:val="00E30963"/>
    <w:pPr>
      <w:widowControl/>
      <w:pBdr>
        <w:bottom w:val="single" w:sz="4" w:space="0" w:color="auto"/>
        <w:right w:val="single" w:sz="4" w:space="0" w:color="auto"/>
      </w:pBdr>
      <w:spacing w:before="100" w:beforeAutospacing="1" w:after="100" w:afterAutospacing="1"/>
      <w:textAlignment w:val="top"/>
    </w:pPr>
    <w:rPr>
      <w:rFonts w:ascii="宋体" w:eastAsia="宋体" w:hAnsi="宋体" w:cs="宋体"/>
      <w:kern w:val="0"/>
      <w:szCs w:val="24"/>
      <w:lang w:eastAsia="zh-CN"/>
    </w:rPr>
  </w:style>
  <w:style w:type="paragraph" w:customStyle="1" w:styleId="xl180">
    <w:name w:val="xl180"/>
    <w:basedOn w:val="a1"/>
    <w:rsid w:val="00E30963"/>
    <w:pPr>
      <w:widowControl/>
      <w:pBdr>
        <w:top w:val="single" w:sz="4" w:space="0" w:color="auto"/>
        <w:left w:val="single" w:sz="4" w:space="0" w:color="auto"/>
      </w:pBdr>
      <w:spacing w:before="100" w:beforeAutospacing="1" w:after="100" w:afterAutospacing="1"/>
      <w:jc w:val="center"/>
    </w:pPr>
    <w:rPr>
      <w:rFonts w:eastAsia="宋体"/>
      <w:kern w:val="0"/>
      <w:sz w:val="18"/>
      <w:szCs w:val="18"/>
      <w:lang w:eastAsia="zh-CN"/>
    </w:rPr>
  </w:style>
  <w:style w:type="paragraph" w:customStyle="1" w:styleId="xl181">
    <w:name w:val="xl181"/>
    <w:basedOn w:val="a1"/>
    <w:rsid w:val="00E30963"/>
    <w:pPr>
      <w:widowControl/>
      <w:pBdr>
        <w:left w:val="single" w:sz="4" w:space="0" w:color="auto"/>
        <w:bottom w:val="single" w:sz="8" w:space="0" w:color="auto"/>
      </w:pBdr>
      <w:spacing w:before="100" w:beforeAutospacing="1" w:after="100" w:afterAutospacing="1"/>
      <w:jc w:val="center"/>
    </w:pPr>
    <w:rPr>
      <w:rFonts w:ascii="宋体" w:eastAsia="宋体" w:hAnsi="宋体" w:cs="宋体"/>
      <w:kern w:val="0"/>
      <w:szCs w:val="24"/>
      <w:lang w:eastAsia="zh-CN"/>
    </w:rPr>
  </w:style>
  <w:style w:type="paragraph" w:customStyle="1" w:styleId="xl182">
    <w:name w:val="xl182"/>
    <w:basedOn w:val="a1"/>
    <w:rsid w:val="00E30963"/>
    <w:pPr>
      <w:widowControl/>
      <w:pBdr>
        <w:bottom w:val="single" w:sz="8" w:space="0" w:color="auto"/>
        <w:right w:val="single" w:sz="4" w:space="0" w:color="auto"/>
      </w:pBdr>
      <w:spacing w:before="100" w:beforeAutospacing="1" w:after="100" w:afterAutospacing="1"/>
      <w:jc w:val="center"/>
    </w:pPr>
    <w:rPr>
      <w:rFonts w:ascii="宋体" w:eastAsia="宋体" w:hAnsi="宋体" w:cs="宋体"/>
      <w:kern w:val="0"/>
      <w:szCs w:val="24"/>
      <w:lang w:eastAsia="zh-CN"/>
    </w:rPr>
  </w:style>
  <w:style w:type="paragraph" w:customStyle="1" w:styleId="xl183">
    <w:name w:val="xl183"/>
    <w:basedOn w:val="a1"/>
    <w:rsid w:val="00E30963"/>
    <w:pPr>
      <w:widowControl/>
      <w:pBdr>
        <w:top w:val="single" w:sz="4" w:space="0" w:color="auto"/>
        <w:left w:val="single" w:sz="8" w:space="0" w:color="auto"/>
        <w:bottom w:val="single" w:sz="4" w:space="0" w:color="auto"/>
      </w:pBdr>
      <w:spacing w:before="100" w:beforeAutospacing="1" w:after="100" w:afterAutospacing="1"/>
    </w:pPr>
    <w:rPr>
      <w:rFonts w:ascii="宋体" w:eastAsia="宋体" w:hAnsi="宋体" w:cs="宋体"/>
      <w:kern w:val="0"/>
      <w:sz w:val="20"/>
      <w:lang w:eastAsia="zh-CN"/>
    </w:rPr>
  </w:style>
  <w:style w:type="paragraph" w:customStyle="1" w:styleId="xl184">
    <w:name w:val="xl184"/>
    <w:basedOn w:val="a1"/>
    <w:rsid w:val="00E30963"/>
    <w:pPr>
      <w:widowControl/>
      <w:pBdr>
        <w:top w:val="single" w:sz="4" w:space="0" w:color="auto"/>
        <w:bottom w:val="single" w:sz="4" w:space="0" w:color="auto"/>
        <w:right w:val="single" w:sz="4" w:space="0" w:color="auto"/>
      </w:pBdr>
      <w:spacing w:before="100" w:beforeAutospacing="1" w:after="100" w:afterAutospacing="1"/>
    </w:pPr>
    <w:rPr>
      <w:rFonts w:eastAsia="宋体"/>
      <w:kern w:val="0"/>
      <w:sz w:val="20"/>
      <w:lang w:eastAsia="zh-CN"/>
    </w:rPr>
  </w:style>
  <w:style w:type="paragraph" w:customStyle="1" w:styleId="xl185">
    <w:name w:val="xl185"/>
    <w:basedOn w:val="a1"/>
    <w:rsid w:val="00E30963"/>
    <w:pPr>
      <w:widowControl/>
      <w:pBdr>
        <w:top w:val="single" w:sz="4" w:space="0" w:color="auto"/>
        <w:left w:val="single" w:sz="4" w:space="0" w:color="auto"/>
        <w:bottom w:val="single" w:sz="4" w:space="0" w:color="auto"/>
      </w:pBdr>
      <w:spacing w:before="100" w:beforeAutospacing="1" w:after="100" w:afterAutospacing="1"/>
      <w:jc w:val="center"/>
    </w:pPr>
    <w:rPr>
      <w:rFonts w:eastAsia="宋体"/>
      <w:b/>
      <w:bCs/>
      <w:color w:val="0000FF"/>
      <w:kern w:val="0"/>
      <w:sz w:val="20"/>
      <w:lang w:eastAsia="zh-CN"/>
    </w:rPr>
  </w:style>
  <w:style w:type="paragraph" w:customStyle="1" w:styleId="xl186">
    <w:name w:val="xl186"/>
    <w:basedOn w:val="a1"/>
    <w:rsid w:val="00E30963"/>
    <w:pPr>
      <w:widowControl/>
      <w:pBdr>
        <w:top w:val="single" w:sz="4" w:space="0" w:color="auto"/>
        <w:bottom w:val="single" w:sz="4" w:space="0" w:color="auto"/>
      </w:pBdr>
      <w:spacing w:before="100" w:beforeAutospacing="1" w:after="100" w:afterAutospacing="1"/>
      <w:jc w:val="center"/>
    </w:pPr>
    <w:rPr>
      <w:rFonts w:eastAsia="宋体"/>
      <w:b/>
      <w:bCs/>
      <w:color w:val="0000FF"/>
      <w:kern w:val="0"/>
      <w:sz w:val="20"/>
      <w:lang w:eastAsia="zh-CN"/>
    </w:rPr>
  </w:style>
  <w:style w:type="paragraph" w:customStyle="1" w:styleId="xl187">
    <w:name w:val="xl187"/>
    <w:basedOn w:val="a1"/>
    <w:rsid w:val="00E30963"/>
    <w:pPr>
      <w:widowControl/>
      <w:pBdr>
        <w:top w:val="single" w:sz="4" w:space="0" w:color="auto"/>
        <w:bottom w:val="single" w:sz="4" w:space="0" w:color="auto"/>
        <w:right w:val="single" w:sz="4" w:space="0" w:color="auto"/>
      </w:pBdr>
      <w:spacing w:before="100" w:beforeAutospacing="1" w:after="100" w:afterAutospacing="1"/>
      <w:jc w:val="center"/>
    </w:pPr>
    <w:rPr>
      <w:rFonts w:eastAsia="宋体"/>
      <w:b/>
      <w:bCs/>
      <w:color w:val="0000FF"/>
      <w:kern w:val="0"/>
      <w:sz w:val="20"/>
      <w:lang w:eastAsia="zh-CN"/>
    </w:rPr>
  </w:style>
  <w:style w:type="paragraph" w:customStyle="1" w:styleId="xl188">
    <w:name w:val="xl188"/>
    <w:basedOn w:val="a1"/>
    <w:rsid w:val="00E30963"/>
    <w:pPr>
      <w:widowControl/>
      <w:pBdr>
        <w:top w:val="single" w:sz="4" w:space="0" w:color="auto"/>
        <w:left w:val="single" w:sz="4" w:space="0" w:color="auto"/>
        <w:bottom w:val="single" w:sz="4" w:space="0" w:color="auto"/>
      </w:pBdr>
      <w:spacing w:before="100" w:beforeAutospacing="1" w:after="100" w:afterAutospacing="1"/>
    </w:pPr>
    <w:rPr>
      <w:rFonts w:ascii="宋体" w:eastAsia="宋体" w:hAnsi="宋体" w:cs="宋体"/>
      <w:kern w:val="0"/>
      <w:sz w:val="20"/>
      <w:lang w:eastAsia="zh-CN"/>
    </w:rPr>
  </w:style>
  <w:style w:type="paragraph" w:customStyle="1" w:styleId="xl189">
    <w:name w:val="xl189"/>
    <w:basedOn w:val="a1"/>
    <w:rsid w:val="00E30963"/>
    <w:pPr>
      <w:widowControl/>
      <w:pBdr>
        <w:top w:val="single" w:sz="4" w:space="0" w:color="auto"/>
        <w:bottom w:val="single" w:sz="4" w:space="0" w:color="auto"/>
      </w:pBdr>
      <w:spacing w:before="100" w:beforeAutospacing="1" w:after="100" w:afterAutospacing="1"/>
    </w:pPr>
    <w:rPr>
      <w:rFonts w:eastAsia="宋体"/>
      <w:kern w:val="0"/>
      <w:sz w:val="20"/>
      <w:lang w:eastAsia="zh-CN"/>
    </w:rPr>
  </w:style>
  <w:style w:type="paragraph" w:customStyle="1" w:styleId="xl190">
    <w:name w:val="xl190"/>
    <w:basedOn w:val="a1"/>
    <w:rsid w:val="00E30963"/>
    <w:pPr>
      <w:widowControl/>
      <w:pBdr>
        <w:top w:val="single" w:sz="4" w:space="0" w:color="auto"/>
        <w:left w:val="single" w:sz="8" w:space="0" w:color="auto"/>
        <w:bottom w:val="single" w:sz="4" w:space="0" w:color="auto"/>
      </w:pBdr>
      <w:spacing w:before="100" w:beforeAutospacing="1" w:after="100" w:afterAutospacing="1"/>
    </w:pPr>
    <w:rPr>
      <w:rFonts w:ascii="宋体" w:eastAsia="宋体" w:hAnsi="宋体" w:cs="宋体"/>
      <w:kern w:val="0"/>
      <w:sz w:val="20"/>
      <w:lang w:eastAsia="zh-CN"/>
    </w:rPr>
  </w:style>
  <w:style w:type="paragraph" w:customStyle="1" w:styleId="xl191">
    <w:name w:val="xl191"/>
    <w:basedOn w:val="a1"/>
    <w:rsid w:val="00E30963"/>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b/>
      <w:bCs/>
      <w:color w:val="0000FF"/>
      <w:kern w:val="0"/>
      <w:sz w:val="20"/>
      <w:lang w:eastAsia="zh-CN"/>
    </w:rPr>
  </w:style>
  <w:style w:type="paragraph" w:customStyle="1" w:styleId="xl192">
    <w:name w:val="xl192"/>
    <w:basedOn w:val="a1"/>
    <w:rsid w:val="00E30963"/>
    <w:pPr>
      <w:widowControl/>
      <w:pBdr>
        <w:top w:val="single" w:sz="4" w:space="0" w:color="auto"/>
        <w:bottom w:val="single" w:sz="4" w:space="0" w:color="auto"/>
      </w:pBdr>
      <w:spacing w:before="100" w:beforeAutospacing="1" w:after="100" w:afterAutospacing="1"/>
      <w:jc w:val="center"/>
    </w:pPr>
    <w:rPr>
      <w:rFonts w:eastAsia="宋体"/>
      <w:b/>
      <w:bCs/>
      <w:color w:val="0000FF"/>
      <w:kern w:val="0"/>
      <w:sz w:val="20"/>
      <w:lang w:eastAsia="zh-CN"/>
    </w:rPr>
  </w:style>
  <w:style w:type="paragraph" w:customStyle="1" w:styleId="xl193">
    <w:name w:val="xl193"/>
    <w:basedOn w:val="a1"/>
    <w:rsid w:val="00E30963"/>
    <w:pPr>
      <w:widowControl/>
      <w:pBdr>
        <w:top w:val="single" w:sz="4" w:space="0" w:color="auto"/>
        <w:bottom w:val="single" w:sz="4" w:space="0" w:color="auto"/>
        <w:right w:val="single" w:sz="4" w:space="0" w:color="auto"/>
      </w:pBdr>
      <w:spacing w:before="100" w:beforeAutospacing="1" w:after="100" w:afterAutospacing="1"/>
      <w:jc w:val="center"/>
    </w:pPr>
    <w:rPr>
      <w:rFonts w:eastAsia="宋体"/>
      <w:b/>
      <w:bCs/>
      <w:color w:val="0000FF"/>
      <w:kern w:val="0"/>
      <w:sz w:val="20"/>
      <w:lang w:eastAsia="zh-CN"/>
    </w:rPr>
  </w:style>
  <w:style w:type="paragraph" w:customStyle="1" w:styleId="xl194">
    <w:name w:val="xl194"/>
    <w:basedOn w:val="a1"/>
    <w:rsid w:val="00E30963"/>
    <w:pPr>
      <w:widowControl/>
      <w:pBdr>
        <w:left w:val="single" w:sz="4" w:space="0" w:color="auto"/>
        <w:bottom w:val="single" w:sz="8" w:space="0" w:color="auto"/>
      </w:pBdr>
      <w:spacing w:before="100" w:beforeAutospacing="1" w:after="100" w:afterAutospacing="1"/>
      <w:jc w:val="center"/>
    </w:pPr>
    <w:rPr>
      <w:rFonts w:ascii="宋体" w:eastAsia="宋体" w:hAnsi="宋体" w:cs="宋体"/>
      <w:kern w:val="0"/>
      <w:sz w:val="16"/>
      <w:szCs w:val="16"/>
      <w:lang w:eastAsia="zh-CN"/>
    </w:rPr>
  </w:style>
  <w:style w:type="paragraph" w:customStyle="1" w:styleId="xl195">
    <w:name w:val="xl195"/>
    <w:basedOn w:val="a1"/>
    <w:rsid w:val="00E30963"/>
    <w:pPr>
      <w:widowControl/>
      <w:pBdr>
        <w:bottom w:val="single" w:sz="8" w:space="0" w:color="auto"/>
      </w:pBdr>
      <w:spacing w:before="100" w:beforeAutospacing="1" w:after="100" w:afterAutospacing="1"/>
      <w:jc w:val="center"/>
    </w:pPr>
    <w:rPr>
      <w:rFonts w:ascii="宋体" w:eastAsia="宋体" w:hAnsi="宋体" w:cs="宋体"/>
      <w:b/>
      <w:bCs/>
      <w:kern w:val="0"/>
      <w:sz w:val="20"/>
      <w:lang w:eastAsia="zh-CN"/>
    </w:rPr>
  </w:style>
  <w:style w:type="paragraph" w:customStyle="1" w:styleId="xl196">
    <w:name w:val="xl196"/>
    <w:basedOn w:val="a1"/>
    <w:rsid w:val="00E30963"/>
    <w:pPr>
      <w:widowControl/>
      <w:pBdr>
        <w:bottom w:val="single" w:sz="8" w:space="0" w:color="auto"/>
        <w:right w:val="single" w:sz="4" w:space="0" w:color="auto"/>
      </w:pBdr>
      <w:spacing w:before="100" w:beforeAutospacing="1" w:after="100" w:afterAutospacing="1"/>
      <w:jc w:val="center"/>
    </w:pPr>
    <w:rPr>
      <w:rFonts w:ascii="宋体" w:eastAsia="宋体" w:hAnsi="宋体" w:cs="宋体"/>
      <w:kern w:val="0"/>
      <w:szCs w:val="24"/>
      <w:lang w:eastAsia="zh-CN"/>
    </w:rPr>
  </w:style>
  <w:style w:type="paragraph" w:customStyle="1" w:styleId="xl197">
    <w:name w:val="xl197"/>
    <w:basedOn w:val="a1"/>
    <w:rsid w:val="00E30963"/>
    <w:pPr>
      <w:widowControl/>
      <w:pBdr>
        <w:left w:val="single" w:sz="4" w:space="0" w:color="auto"/>
        <w:bottom w:val="single" w:sz="8" w:space="0" w:color="auto"/>
        <w:right w:val="single" w:sz="4" w:space="0" w:color="auto"/>
      </w:pBdr>
      <w:spacing w:before="100" w:beforeAutospacing="1" w:after="100" w:afterAutospacing="1"/>
      <w:jc w:val="center"/>
    </w:pPr>
    <w:rPr>
      <w:rFonts w:ascii="宋体" w:eastAsia="宋体" w:hAnsi="宋体" w:cs="宋体"/>
      <w:kern w:val="0"/>
      <w:sz w:val="16"/>
      <w:szCs w:val="16"/>
      <w:lang w:eastAsia="zh-CN"/>
    </w:rPr>
  </w:style>
  <w:style w:type="paragraph" w:customStyle="1" w:styleId="xl198">
    <w:name w:val="xl198"/>
    <w:basedOn w:val="a1"/>
    <w:rsid w:val="00E30963"/>
    <w:pPr>
      <w:widowControl/>
      <w:pBdr>
        <w:left w:val="single" w:sz="4" w:space="0" w:color="auto"/>
        <w:bottom w:val="single" w:sz="8" w:space="0" w:color="auto"/>
        <w:right w:val="single" w:sz="4" w:space="0" w:color="auto"/>
      </w:pBdr>
      <w:spacing w:before="100" w:beforeAutospacing="1" w:after="100" w:afterAutospacing="1"/>
    </w:pPr>
    <w:rPr>
      <w:rFonts w:ascii="宋体" w:eastAsia="宋体" w:hAnsi="宋体" w:cs="宋体"/>
      <w:kern w:val="0"/>
      <w:sz w:val="20"/>
      <w:lang w:eastAsia="zh-CN"/>
    </w:rPr>
  </w:style>
  <w:style w:type="paragraph" w:customStyle="1" w:styleId="xl199">
    <w:name w:val="xl199"/>
    <w:basedOn w:val="a1"/>
    <w:rsid w:val="00E30963"/>
    <w:pPr>
      <w:widowControl/>
      <w:pBdr>
        <w:left w:val="single" w:sz="4" w:space="0" w:color="auto"/>
        <w:bottom w:val="single" w:sz="8" w:space="0" w:color="auto"/>
        <w:right w:val="single" w:sz="4" w:space="0" w:color="auto"/>
      </w:pBdr>
      <w:spacing w:before="100" w:beforeAutospacing="1" w:after="100" w:afterAutospacing="1"/>
    </w:pPr>
    <w:rPr>
      <w:rFonts w:ascii="宋体" w:eastAsia="宋体" w:hAnsi="宋体" w:cs="宋体"/>
      <w:kern w:val="0"/>
      <w:szCs w:val="24"/>
      <w:lang w:eastAsia="zh-CN"/>
    </w:rPr>
  </w:style>
  <w:style w:type="paragraph" w:customStyle="1" w:styleId="xl200">
    <w:name w:val="xl200"/>
    <w:basedOn w:val="a1"/>
    <w:rsid w:val="00E30963"/>
    <w:pPr>
      <w:widowControl/>
      <w:pBdr>
        <w:left w:val="single" w:sz="4" w:space="0" w:color="auto"/>
        <w:bottom w:val="single" w:sz="4" w:space="0" w:color="auto"/>
      </w:pBdr>
      <w:spacing w:before="100" w:beforeAutospacing="1" w:after="100" w:afterAutospacing="1"/>
      <w:jc w:val="center"/>
    </w:pPr>
    <w:rPr>
      <w:rFonts w:eastAsia="宋体"/>
      <w:b/>
      <w:bCs/>
      <w:color w:val="0000FF"/>
      <w:kern w:val="0"/>
      <w:sz w:val="20"/>
      <w:lang w:eastAsia="zh-CN"/>
    </w:rPr>
  </w:style>
  <w:style w:type="paragraph" w:customStyle="1" w:styleId="xl201">
    <w:name w:val="xl201"/>
    <w:basedOn w:val="a1"/>
    <w:rsid w:val="00E30963"/>
    <w:pPr>
      <w:widowControl/>
      <w:pBdr>
        <w:bottom w:val="single" w:sz="4" w:space="0" w:color="auto"/>
      </w:pBdr>
      <w:spacing w:before="100" w:beforeAutospacing="1" w:after="100" w:afterAutospacing="1"/>
      <w:jc w:val="center"/>
    </w:pPr>
    <w:rPr>
      <w:rFonts w:eastAsia="宋体"/>
      <w:b/>
      <w:bCs/>
      <w:color w:val="0000FF"/>
      <w:kern w:val="0"/>
      <w:sz w:val="20"/>
      <w:lang w:eastAsia="zh-CN"/>
    </w:rPr>
  </w:style>
  <w:style w:type="paragraph" w:customStyle="1" w:styleId="xl202">
    <w:name w:val="xl202"/>
    <w:basedOn w:val="a1"/>
    <w:rsid w:val="00E30963"/>
    <w:pPr>
      <w:widowControl/>
      <w:pBdr>
        <w:bottom w:val="single" w:sz="4" w:space="0" w:color="auto"/>
        <w:right w:val="single" w:sz="4" w:space="0" w:color="auto"/>
      </w:pBdr>
      <w:spacing w:before="100" w:beforeAutospacing="1" w:after="100" w:afterAutospacing="1"/>
      <w:jc w:val="center"/>
    </w:pPr>
    <w:rPr>
      <w:rFonts w:eastAsia="宋体"/>
      <w:b/>
      <w:bCs/>
      <w:color w:val="0000FF"/>
      <w:kern w:val="0"/>
      <w:sz w:val="20"/>
      <w:lang w:eastAsia="zh-CN"/>
    </w:rPr>
  </w:style>
  <w:style w:type="paragraph" w:customStyle="1" w:styleId="xl203">
    <w:name w:val="xl203"/>
    <w:basedOn w:val="a1"/>
    <w:rsid w:val="00E30963"/>
    <w:pPr>
      <w:widowControl/>
      <w:pBdr>
        <w:top w:val="single" w:sz="4" w:space="0" w:color="auto"/>
        <w:left w:val="single" w:sz="4" w:space="0" w:color="auto"/>
        <w:bottom w:val="single" w:sz="4" w:space="0" w:color="auto"/>
      </w:pBdr>
      <w:spacing w:before="100" w:beforeAutospacing="1" w:after="100" w:afterAutospacing="1"/>
    </w:pPr>
    <w:rPr>
      <w:rFonts w:eastAsia="宋体"/>
      <w:kern w:val="0"/>
      <w:sz w:val="20"/>
      <w:lang w:eastAsia="zh-CN"/>
    </w:rPr>
  </w:style>
  <w:style w:type="paragraph" w:customStyle="1" w:styleId="xl204">
    <w:name w:val="xl204"/>
    <w:basedOn w:val="a1"/>
    <w:rsid w:val="00E30963"/>
    <w:pPr>
      <w:widowControl/>
      <w:pBdr>
        <w:top w:val="single" w:sz="4" w:space="0" w:color="auto"/>
        <w:bottom w:val="single" w:sz="4" w:space="0" w:color="auto"/>
        <w:right w:val="single" w:sz="8" w:space="0" w:color="auto"/>
      </w:pBdr>
      <w:spacing w:before="100" w:beforeAutospacing="1" w:after="100" w:afterAutospacing="1"/>
    </w:pPr>
    <w:rPr>
      <w:rFonts w:eastAsia="宋体"/>
      <w:kern w:val="0"/>
      <w:sz w:val="20"/>
      <w:lang w:eastAsia="zh-CN"/>
    </w:rPr>
  </w:style>
  <w:style w:type="paragraph" w:customStyle="1" w:styleId="xl205">
    <w:name w:val="xl205"/>
    <w:basedOn w:val="a1"/>
    <w:rsid w:val="00E30963"/>
    <w:pPr>
      <w:widowControl/>
      <w:pBdr>
        <w:left w:val="single" w:sz="8" w:space="0" w:color="auto"/>
        <w:bottom w:val="single" w:sz="4" w:space="0" w:color="auto"/>
      </w:pBdr>
      <w:shd w:val="clear" w:color="000000" w:fill="FFFF00"/>
      <w:spacing w:before="100" w:beforeAutospacing="1" w:after="100" w:afterAutospacing="1"/>
      <w:jc w:val="center"/>
    </w:pPr>
    <w:rPr>
      <w:rFonts w:ascii="宋体" w:eastAsia="宋体" w:hAnsi="宋体" w:cs="宋体"/>
      <w:b/>
      <w:bCs/>
      <w:color w:val="FF0000"/>
      <w:kern w:val="0"/>
      <w:sz w:val="22"/>
      <w:szCs w:val="22"/>
      <w:lang w:eastAsia="zh-CN"/>
    </w:rPr>
  </w:style>
  <w:style w:type="paragraph" w:customStyle="1" w:styleId="xl206">
    <w:name w:val="xl206"/>
    <w:basedOn w:val="a1"/>
    <w:rsid w:val="00E30963"/>
    <w:pPr>
      <w:widowControl/>
      <w:pBdr>
        <w:bottom w:val="single" w:sz="4" w:space="0" w:color="auto"/>
      </w:pBdr>
      <w:shd w:val="clear" w:color="000000" w:fill="FFFF00"/>
      <w:spacing w:before="100" w:beforeAutospacing="1" w:after="100" w:afterAutospacing="1"/>
      <w:jc w:val="center"/>
    </w:pPr>
    <w:rPr>
      <w:rFonts w:eastAsia="宋体"/>
      <w:b/>
      <w:bCs/>
      <w:color w:val="FF0000"/>
      <w:kern w:val="0"/>
      <w:sz w:val="22"/>
      <w:szCs w:val="22"/>
      <w:lang w:eastAsia="zh-CN"/>
    </w:rPr>
  </w:style>
  <w:style w:type="paragraph" w:customStyle="1" w:styleId="xl207">
    <w:name w:val="xl207"/>
    <w:basedOn w:val="a1"/>
    <w:rsid w:val="00E30963"/>
    <w:pPr>
      <w:widowControl/>
      <w:pBdr>
        <w:top w:val="single" w:sz="4" w:space="0" w:color="auto"/>
        <w:left w:val="single" w:sz="4" w:space="0" w:color="auto"/>
        <w:bottom w:val="single" w:sz="4" w:space="0" w:color="auto"/>
      </w:pBdr>
      <w:spacing w:before="100" w:beforeAutospacing="1" w:after="100" w:afterAutospacing="1"/>
    </w:pPr>
    <w:rPr>
      <w:rFonts w:eastAsia="宋体"/>
      <w:b/>
      <w:bCs/>
      <w:color w:val="0000FF"/>
      <w:kern w:val="0"/>
      <w:sz w:val="18"/>
      <w:szCs w:val="18"/>
      <w:lang w:eastAsia="zh-CN"/>
    </w:rPr>
  </w:style>
  <w:style w:type="paragraph" w:customStyle="1" w:styleId="xl208">
    <w:name w:val="xl208"/>
    <w:basedOn w:val="a1"/>
    <w:rsid w:val="00E30963"/>
    <w:pPr>
      <w:widowControl/>
      <w:pBdr>
        <w:top w:val="single" w:sz="4" w:space="0" w:color="auto"/>
        <w:bottom w:val="single" w:sz="4" w:space="0" w:color="auto"/>
      </w:pBdr>
      <w:spacing w:before="100" w:beforeAutospacing="1" w:after="100" w:afterAutospacing="1"/>
    </w:pPr>
    <w:rPr>
      <w:rFonts w:eastAsia="宋体"/>
      <w:b/>
      <w:bCs/>
      <w:color w:val="0000FF"/>
      <w:kern w:val="0"/>
      <w:sz w:val="18"/>
      <w:szCs w:val="18"/>
      <w:lang w:eastAsia="zh-CN"/>
    </w:rPr>
  </w:style>
  <w:style w:type="paragraph" w:customStyle="1" w:styleId="xl209">
    <w:name w:val="xl209"/>
    <w:basedOn w:val="a1"/>
    <w:rsid w:val="00E30963"/>
    <w:pPr>
      <w:widowControl/>
      <w:pBdr>
        <w:top w:val="single" w:sz="4" w:space="0" w:color="auto"/>
        <w:bottom w:val="single" w:sz="4" w:space="0" w:color="auto"/>
        <w:right w:val="single" w:sz="8" w:space="0" w:color="auto"/>
      </w:pBdr>
      <w:spacing w:before="100" w:beforeAutospacing="1" w:after="100" w:afterAutospacing="1"/>
    </w:pPr>
    <w:rPr>
      <w:rFonts w:eastAsia="宋体"/>
      <w:b/>
      <w:bCs/>
      <w:color w:val="0000FF"/>
      <w:kern w:val="0"/>
      <w:sz w:val="18"/>
      <w:szCs w:val="18"/>
      <w:lang w:eastAsia="zh-CN"/>
    </w:rPr>
  </w:style>
  <w:style w:type="paragraph" w:customStyle="1" w:styleId="xl210">
    <w:name w:val="xl210"/>
    <w:basedOn w:val="a1"/>
    <w:rsid w:val="00E30963"/>
    <w:pPr>
      <w:widowControl/>
      <w:pBdr>
        <w:top w:val="single" w:sz="4" w:space="0" w:color="auto"/>
        <w:left w:val="single" w:sz="4" w:space="0" w:color="auto"/>
        <w:bottom w:val="single" w:sz="4" w:space="0" w:color="auto"/>
      </w:pBdr>
      <w:spacing w:before="100" w:beforeAutospacing="1" w:after="100" w:afterAutospacing="1"/>
      <w:jc w:val="center"/>
    </w:pPr>
    <w:rPr>
      <w:rFonts w:eastAsia="宋体"/>
      <w:kern w:val="0"/>
      <w:sz w:val="20"/>
      <w:lang w:eastAsia="zh-CN"/>
    </w:rPr>
  </w:style>
  <w:style w:type="paragraph" w:customStyle="1" w:styleId="xl211">
    <w:name w:val="xl211"/>
    <w:basedOn w:val="a1"/>
    <w:rsid w:val="00E30963"/>
    <w:pPr>
      <w:widowControl/>
      <w:pBdr>
        <w:top w:val="single" w:sz="4" w:space="0" w:color="auto"/>
        <w:left w:val="single" w:sz="4" w:space="0" w:color="auto"/>
        <w:bottom w:val="single" w:sz="4" w:space="0" w:color="auto"/>
      </w:pBdr>
      <w:spacing w:before="100" w:beforeAutospacing="1" w:after="100" w:afterAutospacing="1"/>
    </w:pPr>
    <w:rPr>
      <w:rFonts w:ascii="宋体" w:eastAsia="宋体" w:hAnsi="宋体" w:cs="宋体"/>
      <w:b/>
      <w:bCs/>
      <w:color w:val="0000FF"/>
      <w:kern w:val="0"/>
      <w:sz w:val="18"/>
      <w:szCs w:val="18"/>
      <w:lang w:eastAsia="zh-CN"/>
    </w:rPr>
  </w:style>
  <w:style w:type="paragraph" w:customStyle="1" w:styleId="xl212">
    <w:name w:val="xl212"/>
    <w:basedOn w:val="a1"/>
    <w:rsid w:val="00E30963"/>
    <w:pPr>
      <w:widowControl/>
      <w:pBdr>
        <w:top w:val="single" w:sz="4" w:space="0" w:color="auto"/>
        <w:bottom w:val="single" w:sz="4" w:space="0" w:color="auto"/>
      </w:pBdr>
      <w:spacing w:before="100" w:beforeAutospacing="1" w:after="100" w:afterAutospacing="1"/>
    </w:pPr>
    <w:rPr>
      <w:rFonts w:eastAsia="宋体"/>
      <w:b/>
      <w:bCs/>
      <w:color w:val="0000FF"/>
      <w:kern w:val="0"/>
      <w:sz w:val="18"/>
      <w:szCs w:val="18"/>
      <w:lang w:eastAsia="zh-CN"/>
    </w:rPr>
  </w:style>
  <w:style w:type="paragraph" w:customStyle="1" w:styleId="xl213">
    <w:name w:val="xl213"/>
    <w:basedOn w:val="a1"/>
    <w:rsid w:val="00E30963"/>
    <w:pPr>
      <w:widowControl/>
      <w:pBdr>
        <w:top w:val="single" w:sz="4" w:space="0" w:color="auto"/>
        <w:bottom w:val="single" w:sz="4" w:space="0" w:color="auto"/>
        <w:right w:val="single" w:sz="4" w:space="0" w:color="auto"/>
      </w:pBdr>
      <w:spacing w:before="100" w:beforeAutospacing="1" w:after="100" w:afterAutospacing="1"/>
    </w:pPr>
    <w:rPr>
      <w:rFonts w:eastAsia="宋体"/>
      <w:b/>
      <w:bCs/>
      <w:color w:val="0000FF"/>
      <w:kern w:val="0"/>
      <w:sz w:val="18"/>
      <w:szCs w:val="18"/>
      <w:lang w:eastAsia="zh-CN"/>
    </w:rPr>
  </w:style>
  <w:style w:type="paragraph" w:customStyle="1" w:styleId="xl214">
    <w:name w:val="xl214"/>
    <w:basedOn w:val="a1"/>
    <w:rsid w:val="00E30963"/>
    <w:pPr>
      <w:widowControl/>
      <w:pBdr>
        <w:top w:val="single" w:sz="4" w:space="0" w:color="auto"/>
        <w:bottom w:val="single" w:sz="4" w:space="0" w:color="auto"/>
        <w:right w:val="single" w:sz="8" w:space="0" w:color="auto"/>
      </w:pBdr>
      <w:spacing w:before="100" w:beforeAutospacing="1" w:after="100" w:afterAutospacing="1"/>
    </w:pPr>
    <w:rPr>
      <w:rFonts w:eastAsia="宋体"/>
      <w:kern w:val="0"/>
      <w:sz w:val="20"/>
      <w:lang w:eastAsia="zh-CN"/>
    </w:rPr>
  </w:style>
  <w:style w:type="paragraph" w:customStyle="1" w:styleId="xl215">
    <w:name w:val="xl215"/>
    <w:basedOn w:val="a1"/>
    <w:rsid w:val="00E30963"/>
    <w:pPr>
      <w:widowControl/>
      <w:pBdr>
        <w:top w:val="single" w:sz="4" w:space="0" w:color="auto"/>
        <w:left w:val="single" w:sz="4" w:space="0" w:color="auto"/>
        <w:bottom w:val="single" w:sz="4" w:space="0" w:color="auto"/>
      </w:pBdr>
      <w:spacing w:before="100" w:beforeAutospacing="1" w:after="100" w:afterAutospacing="1"/>
      <w:jc w:val="center"/>
    </w:pPr>
    <w:rPr>
      <w:rFonts w:eastAsia="宋体"/>
      <w:b/>
      <w:bCs/>
      <w:color w:val="0000FF"/>
      <w:kern w:val="0"/>
      <w:sz w:val="20"/>
      <w:lang w:eastAsia="zh-CN"/>
    </w:rPr>
  </w:style>
  <w:style w:type="paragraph" w:customStyle="1" w:styleId="xl216">
    <w:name w:val="xl216"/>
    <w:basedOn w:val="a1"/>
    <w:rsid w:val="00E30963"/>
    <w:pPr>
      <w:widowControl/>
      <w:pBdr>
        <w:top w:val="single" w:sz="4" w:space="0" w:color="auto"/>
        <w:left w:val="single" w:sz="4" w:space="0" w:color="auto"/>
        <w:bottom w:val="single" w:sz="4" w:space="0" w:color="auto"/>
      </w:pBdr>
      <w:spacing w:before="100" w:beforeAutospacing="1" w:after="100" w:afterAutospacing="1"/>
      <w:jc w:val="center"/>
    </w:pPr>
    <w:rPr>
      <w:rFonts w:eastAsia="宋体"/>
      <w:b/>
      <w:bCs/>
      <w:i/>
      <w:iCs/>
      <w:color w:val="0000FF"/>
      <w:kern w:val="0"/>
      <w:sz w:val="20"/>
      <w:lang w:eastAsia="zh-CN"/>
    </w:rPr>
  </w:style>
  <w:style w:type="paragraph" w:customStyle="1" w:styleId="xl217">
    <w:name w:val="xl217"/>
    <w:basedOn w:val="a1"/>
    <w:rsid w:val="00E30963"/>
    <w:pPr>
      <w:widowControl/>
      <w:pBdr>
        <w:top w:val="single" w:sz="4" w:space="0" w:color="auto"/>
        <w:bottom w:val="single" w:sz="4" w:space="0" w:color="auto"/>
      </w:pBdr>
      <w:spacing w:before="100" w:beforeAutospacing="1" w:after="100" w:afterAutospacing="1"/>
      <w:jc w:val="center"/>
    </w:pPr>
    <w:rPr>
      <w:rFonts w:eastAsia="宋体"/>
      <w:b/>
      <w:bCs/>
      <w:i/>
      <w:iCs/>
      <w:color w:val="0000FF"/>
      <w:kern w:val="0"/>
      <w:sz w:val="20"/>
      <w:lang w:eastAsia="zh-CN"/>
    </w:rPr>
  </w:style>
  <w:style w:type="paragraph" w:customStyle="1" w:styleId="xl218">
    <w:name w:val="xl218"/>
    <w:basedOn w:val="a1"/>
    <w:rsid w:val="00E30963"/>
    <w:pPr>
      <w:widowControl/>
      <w:pBdr>
        <w:top w:val="single" w:sz="4" w:space="0" w:color="auto"/>
        <w:bottom w:val="single" w:sz="4" w:space="0" w:color="auto"/>
        <w:right w:val="single" w:sz="4" w:space="0" w:color="auto"/>
      </w:pBdr>
      <w:spacing w:before="100" w:beforeAutospacing="1" w:after="100" w:afterAutospacing="1"/>
      <w:jc w:val="center"/>
    </w:pPr>
    <w:rPr>
      <w:rFonts w:eastAsia="宋体"/>
      <w:kern w:val="0"/>
      <w:sz w:val="20"/>
      <w:lang w:eastAsia="zh-CN"/>
    </w:rPr>
  </w:style>
  <w:style w:type="paragraph" w:customStyle="1" w:styleId="xl219">
    <w:name w:val="xl219"/>
    <w:basedOn w:val="a1"/>
    <w:rsid w:val="00E30963"/>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kern w:val="0"/>
      <w:sz w:val="20"/>
      <w:lang w:eastAsia="zh-CN"/>
    </w:rPr>
  </w:style>
  <w:style w:type="paragraph" w:customStyle="1" w:styleId="xl220">
    <w:name w:val="xl220"/>
    <w:basedOn w:val="a1"/>
    <w:rsid w:val="00E30963"/>
    <w:pPr>
      <w:widowControl/>
      <w:pBdr>
        <w:top w:val="single" w:sz="4" w:space="0" w:color="auto"/>
        <w:left w:val="single" w:sz="4" w:space="0" w:color="auto"/>
        <w:bottom w:val="single" w:sz="4" w:space="0" w:color="auto"/>
      </w:pBdr>
      <w:spacing w:before="100" w:beforeAutospacing="1" w:after="100" w:afterAutospacing="1"/>
      <w:jc w:val="center"/>
    </w:pPr>
    <w:rPr>
      <w:rFonts w:eastAsia="宋体"/>
      <w:kern w:val="0"/>
      <w:sz w:val="16"/>
      <w:szCs w:val="16"/>
      <w:lang w:eastAsia="zh-CN"/>
    </w:rPr>
  </w:style>
  <w:style w:type="paragraph" w:customStyle="1" w:styleId="xl221">
    <w:name w:val="xl221"/>
    <w:basedOn w:val="a1"/>
    <w:rsid w:val="00E30963"/>
    <w:pPr>
      <w:widowControl/>
      <w:pBdr>
        <w:top w:val="single" w:sz="4" w:space="0" w:color="auto"/>
        <w:bottom w:val="single" w:sz="4" w:space="0" w:color="auto"/>
      </w:pBdr>
      <w:spacing w:before="100" w:beforeAutospacing="1" w:after="100" w:afterAutospacing="1"/>
      <w:jc w:val="center"/>
    </w:pPr>
    <w:rPr>
      <w:rFonts w:eastAsia="宋体"/>
      <w:kern w:val="0"/>
      <w:sz w:val="16"/>
      <w:szCs w:val="16"/>
      <w:lang w:eastAsia="zh-CN"/>
    </w:rPr>
  </w:style>
  <w:style w:type="paragraph" w:customStyle="1" w:styleId="xl222">
    <w:name w:val="xl222"/>
    <w:basedOn w:val="a1"/>
    <w:rsid w:val="00E30963"/>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b/>
      <w:bCs/>
      <w:i/>
      <w:iCs/>
      <w:color w:val="0000FF"/>
      <w:kern w:val="0"/>
      <w:sz w:val="20"/>
      <w:lang w:eastAsia="zh-CN"/>
    </w:rPr>
  </w:style>
  <w:style w:type="paragraph" w:customStyle="1" w:styleId="xl223">
    <w:name w:val="xl223"/>
    <w:basedOn w:val="a1"/>
    <w:rsid w:val="00E30963"/>
    <w:pPr>
      <w:widowControl/>
      <w:pBdr>
        <w:top w:val="single" w:sz="4" w:space="0" w:color="auto"/>
        <w:bottom w:val="single" w:sz="4" w:space="0" w:color="auto"/>
        <w:right w:val="single" w:sz="4" w:space="0" w:color="auto"/>
      </w:pBdr>
      <w:spacing w:before="100" w:beforeAutospacing="1" w:after="100" w:afterAutospacing="1"/>
      <w:jc w:val="center"/>
    </w:pPr>
    <w:rPr>
      <w:rFonts w:eastAsia="宋体"/>
      <w:b/>
      <w:bCs/>
      <w:i/>
      <w:iCs/>
      <w:color w:val="0000FF"/>
      <w:kern w:val="0"/>
      <w:sz w:val="20"/>
      <w:lang w:eastAsia="zh-CN"/>
    </w:rPr>
  </w:style>
  <w:style w:type="paragraph" w:customStyle="1" w:styleId="xl224">
    <w:name w:val="xl224"/>
    <w:basedOn w:val="a1"/>
    <w:rsid w:val="00E30963"/>
    <w:pPr>
      <w:widowControl/>
      <w:pBdr>
        <w:top w:val="single" w:sz="4" w:space="0" w:color="auto"/>
        <w:bottom w:val="single" w:sz="4" w:space="0" w:color="auto"/>
        <w:right w:val="single" w:sz="4" w:space="0" w:color="auto"/>
      </w:pBdr>
      <w:spacing w:before="100" w:beforeAutospacing="1" w:after="100" w:afterAutospacing="1"/>
      <w:jc w:val="center"/>
    </w:pPr>
    <w:rPr>
      <w:rFonts w:eastAsia="宋体"/>
      <w:b/>
      <w:bCs/>
      <w:i/>
      <w:iCs/>
      <w:color w:val="0000FF"/>
      <w:kern w:val="0"/>
      <w:sz w:val="20"/>
      <w:lang w:eastAsia="zh-CN"/>
    </w:rPr>
  </w:style>
  <w:style w:type="paragraph" w:customStyle="1" w:styleId="xl225">
    <w:name w:val="xl225"/>
    <w:basedOn w:val="a1"/>
    <w:rsid w:val="00E30963"/>
    <w:pPr>
      <w:widowControl/>
      <w:pBdr>
        <w:top w:val="single" w:sz="4" w:space="0" w:color="auto"/>
        <w:bottom w:val="single" w:sz="4" w:space="0" w:color="auto"/>
      </w:pBdr>
      <w:spacing w:before="100" w:beforeAutospacing="1" w:after="100" w:afterAutospacing="1"/>
      <w:jc w:val="center"/>
    </w:pPr>
    <w:rPr>
      <w:rFonts w:eastAsia="宋体"/>
      <w:b/>
      <w:bCs/>
      <w:i/>
      <w:iCs/>
      <w:color w:val="0000FF"/>
      <w:kern w:val="0"/>
      <w:sz w:val="20"/>
      <w:lang w:eastAsia="zh-CN"/>
    </w:rPr>
  </w:style>
  <w:style w:type="paragraph" w:customStyle="1" w:styleId="xl226">
    <w:name w:val="xl226"/>
    <w:basedOn w:val="a1"/>
    <w:rsid w:val="00E30963"/>
    <w:pPr>
      <w:widowControl/>
      <w:pBdr>
        <w:top w:val="single" w:sz="4" w:space="0" w:color="auto"/>
        <w:left w:val="single" w:sz="8" w:space="0" w:color="auto"/>
        <w:bottom w:val="single" w:sz="4" w:space="0" w:color="auto"/>
      </w:pBdr>
      <w:shd w:val="clear" w:color="000000" w:fill="FFFF00"/>
      <w:spacing w:before="100" w:beforeAutospacing="1" w:after="100" w:afterAutospacing="1"/>
      <w:jc w:val="center"/>
    </w:pPr>
    <w:rPr>
      <w:rFonts w:ascii="宋体" w:eastAsia="宋体" w:hAnsi="宋体" w:cs="宋体"/>
      <w:b/>
      <w:bCs/>
      <w:color w:val="FF0000"/>
      <w:kern w:val="0"/>
      <w:sz w:val="22"/>
      <w:szCs w:val="22"/>
      <w:lang w:eastAsia="zh-CN"/>
    </w:rPr>
  </w:style>
  <w:style w:type="paragraph" w:customStyle="1" w:styleId="xl227">
    <w:name w:val="xl227"/>
    <w:basedOn w:val="a1"/>
    <w:rsid w:val="00E30963"/>
    <w:pPr>
      <w:widowControl/>
      <w:pBdr>
        <w:top w:val="single" w:sz="4" w:space="0" w:color="auto"/>
        <w:bottom w:val="single" w:sz="4" w:space="0" w:color="auto"/>
      </w:pBdr>
      <w:shd w:val="clear" w:color="000000" w:fill="FFFF00"/>
      <w:spacing w:before="100" w:beforeAutospacing="1" w:after="100" w:afterAutospacing="1"/>
      <w:jc w:val="center"/>
    </w:pPr>
    <w:rPr>
      <w:rFonts w:eastAsia="宋体"/>
      <w:b/>
      <w:bCs/>
      <w:color w:val="FF0000"/>
      <w:kern w:val="0"/>
      <w:sz w:val="22"/>
      <w:szCs w:val="22"/>
      <w:lang w:eastAsia="zh-CN"/>
    </w:rPr>
  </w:style>
  <w:style w:type="paragraph" w:customStyle="1" w:styleId="xl228">
    <w:name w:val="xl228"/>
    <w:basedOn w:val="a1"/>
    <w:rsid w:val="00E30963"/>
    <w:pPr>
      <w:widowControl/>
      <w:pBdr>
        <w:top w:val="single" w:sz="4" w:space="0" w:color="auto"/>
        <w:left w:val="single" w:sz="4" w:space="0" w:color="auto"/>
        <w:bottom w:val="single" w:sz="4" w:space="0" w:color="auto"/>
      </w:pBdr>
      <w:spacing w:before="100" w:beforeAutospacing="1" w:after="100" w:afterAutospacing="1"/>
      <w:jc w:val="center"/>
    </w:pPr>
    <w:rPr>
      <w:rFonts w:eastAsia="宋体"/>
      <w:b/>
      <w:bCs/>
      <w:i/>
      <w:iCs/>
      <w:color w:val="0000FF"/>
      <w:kern w:val="0"/>
      <w:sz w:val="20"/>
      <w:lang w:eastAsia="zh-CN"/>
    </w:rPr>
  </w:style>
  <w:style w:type="paragraph" w:customStyle="1" w:styleId="xl229">
    <w:name w:val="xl229"/>
    <w:basedOn w:val="a1"/>
    <w:rsid w:val="00E30963"/>
    <w:pPr>
      <w:widowControl/>
      <w:pBdr>
        <w:top w:val="single" w:sz="4" w:space="0" w:color="auto"/>
        <w:bottom w:val="single" w:sz="4" w:space="0" w:color="auto"/>
        <w:right w:val="single" w:sz="8" w:space="0" w:color="auto"/>
      </w:pBdr>
      <w:spacing w:before="100" w:beforeAutospacing="1" w:after="100" w:afterAutospacing="1"/>
      <w:jc w:val="center"/>
    </w:pPr>
    <w:rPr>
      <w:rFonts w:eastAsia="宋体"/>
      <w:b/>
      <w:bCs/>
      <w:i/>
      <w:iCs/>
      <w:color w:val="0000FF"/>
      <w:kern w:val="0"/>
      <w:sz w:val="20"/>
      <w:lang w:eastAsia="zh-CN"/>
    </w:rPr>
  </w:style>
  <w:style w:type="paragraph" w:customStyle="1" w:styleId="xl230">
    <w:name w:val="xl230"/>
    <w:basedOn w:val="a1"/>
    <w:rsid w:val="00E30963"/>
    <w:pPr>
      <w:widowControl/>
      <w:pBdr>
        <w:top w:val="single" w:sz="4" w:space="0" w:color="auto"/>
        <w:bottom w:val="single" w:sz="4" w:space="0" w:color="auto"/>
        <w:right w:val="single" w:sz="8" w:space="0" w:color="auto"/>
      </w:pBdr>
      <w:spacing w:before="100" w:beforeAutospacing="1" w:after="100" w:afterAutospacing="1"/>
      <w:jc w:val="center"/>
    </w:pPr>
    <w:rPr>
      <w:rFonts w:eastAsia="宋体"/>
      <w:b/>
      <w:bCs/>
      <w:i/>
      <w:iCs/>
      <w:color w:val="0000FF"/>
      <w:kern w:val="0"/>
      <w:sz w:val="20"/>
      <w:lang w:eastAsia="zh-CN"/>
    </w:rPr>
  </w:style>
  <w:style w:type="paragraph" w:customStyle="1" w:styleId="xl231">
    <w:name w:val="xl231"/>
    <w:basedOn w:val="a1"/>
    <w:rsid w:val="00E30963"/>
    <w:pPr>
      <w:widowControl/>
      <w:pBdr>
        <w:top w:val="single" w:sz="4" w:space="0" w:color="auto"/>
        <w:bottom w:val="single" w:sz="4" w:space="0" w:color="auto"/>
      </w:pBdr>
      <w:spacing w:before="100" w:beforeAutospacing="1" w:after="100" w:afterAutospacing="1"/>
      <w:jc w:val="center"/>
    </w:pPr>
    <w:rPr>
      <w:rFonts w:eastAsia="宋体"/>
      <w:kern w:val="0"/>
      <w:szCs w:val="24"/>
      <w:lang w:eastAsia="zh-CN"/>
    </w:rPr>
  </w:style>
  <w:style w:type="paragraph" w:customStyle="1" w:styleId="xl232">
    <w:name w:val="xl232"/>
    <w:basedOn w:val="a1"/>
    <w:rsid w:val="00E30963"/>
    <w:pPr>
      <w:widowControl/>
      <w:pBdr>
        <w:top w:val="single" w:sz="4" w:space="0" w:color="auto"/>
        <w:bottom w:val="single" w:sz="4" w:space="0" w:color="auto"/>
        <w:right w:val="single" w:sz="4" w:space="0" w:color="auto"/>
      </w:pBdr>
      <w:spacing w:before="100" w:beforeAutospacing="1" w:after="100" w:afterAutospacing="1"/>
      <w:jc w:val="center"/>
    </w:pPr>
    <w:rPr>
      <w:rFonts w:eastAsia="宋体"/>
      <w:kern w:val="0"/>
      <w:szCs w:val="24"/>
      <w:lang w:eastAsia="zh-CN"/>
    </w:rPr>
  </w:style>
  <w:style w:type="paragraph" w:customStyle="1" w:styleId="xl233">
    <w:name w:val="xl233"/>
    <w:basedOn w:val="a1"/>
    <w:rsid w:val="00E30963"/>
    <w:pPr>
      <w:widowControl/>
      <w:pBdr>
        <w:top w:val="single" w:sz="4" w:space="0" w:color="auto"/>
        <w:left w:val="single" w:sz="4" w:space="0" w:color="auto"/>
        <w:bottom w:val="single" w:sz="4" w:space="0" w:color="auto"/>
      </w:pBdr>
      <w:spacing w:before="100" w:beforeAutospacing="1" w:after="100" w:afterAutospacing="1"/>
      <w:jc w:val="center"/>
    </w:pPr>
    <w:rPr>
      <w:rFonts w:eastAsia="宋体"/>
      <w:kern w:val="0"/>
      <w:sz w:val="20"/>
      <w:lang w:eastAsia="zh-CN"/>
    </w:rPr>
  </w:style>
  <w:style w:type="paragraph" w:customStyle="1" w:styleId="xl234">
    <w:name w:val="xl234"/>
    <w:basedOn w:val="a1"/>
    <w:rsid w:val="00E30963"/>
    <w:pPr>
      <w:widowControl/>
      <w:pBdr>
        <w:top w:val="single" w:sz="4" w:space="0" w:color="auto"/>
        <w:bottom w:val="single" w:sz="4" w:space="0" w:color="auto"/>
      </w:pBdr>
      <w:spacing w:before="100" w:beforeAutospacing="1" w:after="100" w:afterAutospacing="1"/>
      <w:jc w:val="center"/>
    </w:pPr>
    <w:rPr>
      <w:rFonts w:eastAsia="宋体"/>
      <w:kern w:val="0"/>
      <w:sz w:val="20"/>
      <w:lang w:eastAsia="zh-CN"/>
    </w:rPr>
  </w:style>
  <w:style w:type="paragraph" w:customStyle="1" w:styleId="xl235">
    <w:name w:val="xl235"/>
    <w:basedOn w:val="a1"/>
    <w:rsid w:val="00E30963"/>
    <w:pPr>
      <w:widowControl/>
      <w:pBdr>
        <w:top w:val="single" w:sz="4" w:space="0" w:color="auto"/>
        <w:bottom w:val="single" w:sz="4" w:space="0" w:color="auto"/>
        <w:right w:val="single" w:sz="4" w:space="0" w:color="auto"/>
      </w:pBdr>
      <w:spacing w:before="100" w:beforeAutospacing="1" w:after="100" w:afterAutospacing="1"/>
      <w:jc w:val="center"/>
    </w:pPr>
    <w:rPr>
      <w:rFonts w:eastAsia="宋体"/>
      <w:kern w:val="0"/>
      <w:sz w:val="20"/>
      <w:lang w:eastAsia="zh-CN"/>
    </w:rPr>
  </w:style>
  <w:style w:type="paragraph" w:customStyle="1" w:styleId="xl236">
    <w:name w:val="xl236"/>
    <w:basedOn w:val="a1"/>
    <w:rsid w:val="00E30963"/>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0"/>
      <w:lang w:eastAsia="zh-CN"/>
    </w:rPr>
  </w:style>
  <w:style w:type="paragraph" w:customStyle="1" w:styleId="xl237">
    <w:name w:val="xl237"/>
    <w:basedOn w:val="a1"/>
    <w:rsid w:val="00E30963"/>
    <w:pPr>
      <w:widowControl/>
      <w:pBdr>
        <w:left w:val="single" w:sz="4" w:space="0" w:color="auto"/>
        <w:right w:val="single" w:sz="4" w:space="0" w:color="auto"/>
      </w:pBdr>
      <w:spacing w:before="100" w:beforeAutospacing="1" w:after="100" w:afterAutospacing="1"/>
      <w:jc w:val="center"/>
    </w:pPr>
    <w:rPr>
      <w:rFonts w:eastAsia="宋体"/>
      <w:kern w:val="0"/>
      <w:sz w:val="20"/>
      <w:lang w:eastAsia="zh-CN"/>
    </w:rPr>
  </w:style>
  <w:style w:type="paragraph" w:customStyle="1" w:styleId="xl238">
    <w:name w:val="xl238"/>
    <w:basedOn w:val="a1"/>
    <w:rsid w:val="00E30963"/>
    <w:pPr>
      <w:widowControl/>
      <w:pBdr>
        <w:left w:val="single" w:sz="4" w:space="0" w:color="auto"/>
        <w:bottom w:val="single" w:sz="4" w:space="0" w:color="auto"/>
        <w:right w:val="single" w:sz="4" w:space="0" w:color="auto"/>
      </w:pBdr>
      <w:spacing w:before="100" w:beforeAutospacing="1" w:after="100" w:afterAutospacing="1"/>
      <w:jc w:val="center"/>
    </w:pPr>
    <w:rPr>
      <w:rFonts w:eastAsia="宋体"/>
      <w:kern w:val="0"/>
      <w:sz w:val="20"/>
      <w:lang w:eastAsia="zh-CN"/>
    </w:rPr>
  </w:style>
  <w:style w:type="paragraph" w:customStyle="1" w:styleId="xl239">
    <w:name w:val="xl239"/>
    <w:basedOn w:val="a1"/>
    <w:rsid w:val="00E30963"/>
    <w:pPr>
      <w:widowControl/>
      <w:pBdr>
        <w:top w:val="single" w:sz="4" w:space="0" w:color="auto"/>
        <w:left w:val="single" w:sz="8" w:space="0" w:color="auto"/>
        <w:right w:val="single" w:sz="4" w:space="0" w:color="auto"/>
      </w:pBdr>
      <w:spacing w:before="100" w:beforeAutospacing="1" w:after="100" w:afterAutospacing="1"/>
    </w:pPr>
    <w:rPr>
      <w:rFonts w:ascii="宋体" w:eastAsia="宋体" w:hAnsi="宋体" w:cs="宋体"/>
      <w:kern w:val="0"/>
      <w:sz w:val="20"/>
      <w:lang w:eastAsia="zh-CN"/>
    </w:rPr>
  </w:style>
  <w:style w:type="paragraph" w:customStyle="1" w:styleId="xl240">
    <w:name w:val="xl240"/>
    <w:basedOn w:val="a1"/>
    <w:rsid w:val="00E30963"/>
    <w:pPr>
      <w:widowControl/>
      <w:pBdr>
        <w:left w:val="single" w:sz="8" w:space="0" w:color="auto"/>
        <w:right w:val="single" w:sz="4" w:space="0" w:color="auto"/>
      </w:pBdr>
      <w:spacing w:before="100" w:beforeAutospacing="1" w:after="100" w:afterAutospacing="1"/>
    </w:pPr>
    <w:rPr>
      <w:rFonts w:eastAsia="宋体"/>
      <w:kern w:val="0"/>
      <w:sz w:val="20"/>
      <w:lang w:eastAsia="zh-CN"/>
    </w:rPr>
  </w:style>
  <w:style w:type="paragraph" w:customStyle="1" w:styleId="xl241">
    <w:name w:val="xl241"/>
    <w:basedOn w:val="a1"/>
    <w:rsid w:val="00E30963"/>
    <w:pPr>
      <w:widowControl/>
      <w:pBdr>
        <w:left w:val="single" w:sz="8" w:space="0" w:color="auto"/>
        <w:bottom w:val="single" w:sz="4" w:space="0" w:color="auto"/>
        <w:right w:val="single" w:sz="4" w:space="0" w:color="auto"/>
      </w:pBdr>
      <w:spacing w:before="100" w:beforeAutospacing="1" w:after="100" w:afterAutospacing="1"/>
    </w:pPr>
    <w:rPr>
      <w:rFonts w:eastAsia="宋体"/>
      <w:kern w:val="0"/>
      <w:sz w:val="20"/>
      <w:lang w:eastAsia="zh-CN"/>
    </w:rPr>
  </w:style>
  <w:style w:type="paragraph" w:customStyle="1" w:styleId="xl242">
    <w:name w:val="xl242"/>
    <w:basedOn w:val="a1"/>
    <w:rsid w:val="00E30963"/>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kern w:val="0"/>
      <w:sz w:val="20"/>
      <w:lang w:eastAsia="zh-CN"/>
    </w:rPr>
  </w:style>
  <w:style w:type="paragraph" w:customStyle="1" w:styleId="xl243">
    <w:name w:val="xl243"/>
    <w:basedOn w:val="a1"/>
    <w:rsid w:val="00E30963"/>
    <w:pPr>
      <w:widowControl/>
      <w:pBdr>
        <w:top w:val="single" w:sz="4" w:space="0" w:color="auto"/>
        <w:left w:val="single" w:sz="4" w:space="0" w:color="auto"/>
        <w:bottom w:val="single" w:sz="4" w:space="0" w:color="auto"/>
      </w:pBdr>
      <w:spacing w:before="100" w:beforeAutospacing="1" w:after="100" w:afterAutospacing="1"/>
    </w:pPr>
    <w:rPr>
      <w:rFonts w:ascii="宋体" w:eastAsia="宋体" w:hAnsi="宋体" w:cs="宋体"/>
      <w:kern w:val="0"/>
      <w:sz w:val="20"/>
      <w:lang w:eastAsia="zh-CN"/>
    </w:rPr>
  </w:style>
  <w:style w:type="paragraph" w:customStyle="1" w:styleId="xl244">
    <w:name w:val="xl244"/>
    <w:basedOn w:val="a1"/>
    <w:rsid w:val="00E30963"/>
    <w:pPr>
      <w:widowControl/>
      <w:pBdr>
        <w:top w:val="single" w:sz="4" w:space="0" w:color="auto"/>
        <w:bottom w:val="single" w:sz="4" w:space="0" w:color="auto"/>
      </w:pBdr>
      <w:spacing w:before="100" w:beforeAutospacing="1" w:after="100" w:afterAutospacing="1"/>
    </w:pPr>
    <w:rPr>
      <w:rFonts w:eastAsia="宋体"/>
      <w:kern w:val="0"/>
      <w:sz w:val="20"/>
      <w:lang w:eastAsia="zh-CN"/>
    </w:rPr>
  </w:style>
  <w:style w:type="paragraph" w:customStyle="1" w:styleId="xl245">
    <w:name w:val="xl245"/>
    <w:basedOn w:val="a1"/>
    <w:qFormat/>
    <w:rsid w:val="00E30963"/>
    <w:pPr>
      <w:widowControl/>
      <w:pBdr>
        <w:top w:val="single" w:sz="4" w:space="0" w:color="auto"/>
        <w:bottom w:val="single" w:sz="4" w:space="0" w:color="auto"/>
        <w:right w:val="single" w:sz="4" w:space="0" w:color="auto"/>
      </w:pBdr>
      <w:spacing w:before="100" w:beforeAutospacing="1" w:after="100" w:afterAutospacing="1"/>
    </w:pPr>
    <w:rPr>
      <w:rFonts w:eastAsia="宋体"/>
      <w:kern w:val="0"/>
      <w:sz w:val="20"/>
      <w:lang w:eastAsia="zh-CN"/>
    </w:rPr>
  </w:style>
  <w:style w:type="paragraph" w:customStyle="1" w:styleId="xl246">
    <w:name w:val="xl246"/>
    <w:basedOn w:val="a1"/>
    <w:qFormat/>
    <w:rsid w:val="00E30963"/>
    <w:pPr>
      <w:widowControl/>
      <w:pBdr>
        <w:top w:val="single" w:sz="4" w:space="0" w:color="auto"/>
        <w:left w:val="single" w:sz="4" w:space="0" w:color="auto"/>
        <w:bottom w:val="single" w:sz="4" w:space="0" w:color="auto"/>
      </w:pBdr>
      <w:spacing w:before="100" w:beforeAutospacing="1" w:after="100" w:afterAutospacing="1"/>
      <w:jc w:val="center"/>
    </w:pPr>
    <w:rPr>
      <w:rFonts w:eastAsia="宋体"/>
      <w:b/>
      <w:bCs/>
      <w:i/>
      <w:iCs/>
      <w:color w:val="0000FF"/>
      <w:kern w:val="0"/>
      <w:sz w:val="20"/>
      <w:lang w:eastAsia="zh-CN"/>
    </w:rPr>
  </w:style>
  <w:style w:type="paragraph" w:customStyle="1" w:styleId="xl247">
    <w:name w:val="xl247"/>
    <w:basedOn w:val="a1"/>
    <w:rsid w:val="00E30963"/>
    <w:pPr>
      <w:widowControl/>
      <w:pBdr>
        <w:top w:val="single" w:sz="4" w:space="0" w:color="auto"/>
        <w:left w:val="single" w:sz="4" w:space="0" w:color="auto"/>
        <w:bottom w:val="single" w:sz="4" w:space="0" w:color="auto"/>
      </w:pBdr>
      <w:spacing w:before="100" w:beforeAutospacing="1" w:after="100" w:afterAutospacing="1"/>
      <w:jc w:val="center"/>
    </w:pPr>
    <w:rPr>
      <w:rFonts w:eastAsia="宋体"/>
      <w:b/>
      <w:bCs/>
      <w:i/>
      <w:iCs/>
      <w:color w:val="0000FF"/>
      <w:kern w:val="0"/>
      <w:sz w:val="20"/>
      <w:lang w:eastAsia="zh-CN"/>
    </w:rPr>
  </w:style>
  <w:style w:type="paragraph" w:customStyle="1" w:styleId="xl248">
    <w:name w:val="xl248"/>
    <w:basedOn w:val="a1"/>
    <w:rsid w:val="00E30963"/>
    <w:pPr>
      <w:widowControl/>
      <w:pBdr>
        <w:top w:val="single" w:sz="4" w:space="0" w:color="auto"/>
        <w:bottom w:val="single" w:sz="4" w:space="0" w:color="auto"/>
        <w:right w:val="single" w:sz="4" w:space="0" w:color="auto"/>
      </w:pBdr>
      <w:spacing w:before="100" w:beforeAutospacing="1" w:after="100" w:afterAutospacing="1"/>
      <w:jc w:val="center"/>
    </w:pPr>
    <w:rPr>
      <w:rFonts w:eastAsia="宋体"/>
      <w:b/>
      <w:bCs/>
      <w:i/>
      <w:iCs/>
      <w:color w:val="0000FF"/>
      <w:kern w:val="0"/>
      <w:sz w:val="20"/>
      <w:lang w:eastAsia="zh-CN"/>
    </w:rPr>
  </w:style>
  <w:style w:type="paragraph" w:customStyle="1" w:styleId="xl249">
    <w:name w:val="xl249"/>
    <w:basedOn w:val="a1"/>
    <w:rsid w:val="00E30963"/>
    <w:pPr>
      <w:widowControl/>
      <w:pBdr>
        <w:top w:val="single" w:sz="4" w:space="0" w:color="auto"/>
        <w:left w:val="single" w:sz="4" w:space="0" w:color="auto"/>
        <w:bottom w:val="single" w:sz="4" w:space="0" w:color="auto"/>
      </w:pBdr>
      <w:spacing w:before="100" w:beforeAutospacing="1" w:after="100" w:afterAutospacing="1"/>
      <w:jc w:val="center"/>
    </w:pPr>
    <w:rPr>
      <w:rFonts w:eastAsia="宋体"/>
      <w:b/>
      <w:bCs/>
      <w:i/>
      <w:iCs/>
      <w:color w:val="0000FF"/>
      <w:kern w:val="0"/>
      <w:sz w:val="20"/>
      <w:lang w:eastAsia="zh-CN"/>
    </w:rPr>
  </w:style>
  <w:style w:type="paragraph" w:customStyle="1" w:styleId="xl250">
    <w:name w:val="xl250"/>
    <w:basedOn w:val="a1"/>
    <w:rsid w:val="00E30963"/>
    <w:pPr>
      <w:widowControl/>
      <w:pBdr>
        <w:top w:val="single" w:sz="4" w:space="0" w:color="auto"/>
        <w:bottom w:val="single" w:sz="4" w:space="0" w:color="auto"/>
        <w:right w:val="single" w:sz="4" w:space="0" w:color="auto"/>
      </w:pBdr>
      <w:spacing w:before="100" w:beforeAutospacing="1" w:after="100" w:afterAutospacing="1"/>
      <w:jc w:val="center"/>
    </w:pPr>
    <w:rPr>
      <w:rFonts w:eastAsia="宋体"/>
      <w:b/>
      <w:bCs/>
      <w:i/>
      <w:iCs/>
      <w:color w:val="0000FF"/>
      <w:kern w:val="0"/>
      <w:sz w:val="20"/>
      <w:lang w:eastAsia="zh-CN"/>
    </w:rPr>
  </w:style>
  <w:style w:type="paragraph" w:customStyle="1" w:styleId="xl251">
    <w:name w:val="xl251"/>
    <w:basedOn w:val="a1"/>
    <w:rsid w:val="00E30963"/>
    <w:pPr>
      <w:widowControl/>
      <w:pBdr>
        <w:top w:val="single" w:sz="4" w:space="0" w:color="auto"/>
        <w:left w:val="single" w:sz="8" w:space="0" w:color="auto"/>
        <w:bottom w:val="single" w:sz="4" w:space="0" w:color="auto"/>
      </w:pBdr>
      <w:spacing w:before="100" w:beforeAutospacing="1" w:after="100" w:afterAutospacing="1"/>
      <w:jc w:val="center"/>
    </w:pPr>
    <w:rPr>
      <w:rFonts w:eastAsia="宋体"/>
      <w:kern w:val="0"/>
      <w:sz w:val="20"/>
      <w:lang w:eastAsia="zh-CN"/>
    </w:rPr>
  </w:style>
  <w:style w:type="paragraph" w:customStyle="1" w:styleId="xl252">
    <w:name w:val="xl252"/>
    <w:basedOn w:val="a1"/>
    <w:rsid w:val="00E30963"/>
    <w:pPr>
      <w:widowControl/>
      <w:pBdr>
        <w:top w:val="single" w:sz="4" w:space="0" w:color="auto"/>
        <w:left w:val="single" w:sz="4" w:space="0" w:color="auto"/>
        <w:right w:val="single" w:sz="4" w:space="0" w:color="auto"/>
      </w:pBdr>
      <w:spacing w:before="100" w:beforeAutospacing="1" w:after="100" w:afterAutospacing="1"/>
    </w:pPr>
    <w:rPr>
      <w:rFonts w:ascii="宋体" w:eastAsia="宋体" w:hAnsi="宋体" w:cs="宋体"/>
      <w:kern w:val="0"/>
      <w:sz w:val="20"/>
      <w:lang w:eastAsia="zh-CN"/>
    </w:rPr>
  </w:style>
  <w:style w:type="paragraph" w:customStyle="1" w:styleId="xl253">
    <w:name w:val="xl253"/>
    <w:basedOn w:val="a1"/>
    <w:rsid w:val="00E30963"/>
    <w:pPr>
      <w:widowControl/>
      <w:pBdr>
        <w:left w:val="single" w:sz="4" w:space="0" w:color="auto"/>
        <w:right w:val="single" w:sz="4" w:space="0" w:color="auto"/>
      </w:pBdr>
      <w:spacing w:before="100" w:beforeAutospacing="1" w:after="100" w:afterAutospacing="1"/>
    </w:pPr>
    <w:rPr>
      <w:rFonts w:eastAsia="宋体"/>
      <w:kern w:val="0"/>
      <w:sz w:val="20"/>
      <w:lang w:eastAsia="zh-CN"/>
    </w:rPr>
  </w:style>
  <w:style w:type="paragraph" w:customStyle="1" w:styleId="xl254">
    <w:name w:val="xl254"/>
    <w:basedOn w:val="a1"/>
    <w:rsid w:val="00E30963"/>
    <w:pPr>
      <w:widowControl/>
      <w:pBdr>
        <w:left w:val="single" w:sz="4" w:space="0" w:color="auto"/>
        <w:bottom w:val="single" w:sz="4" w:space="0" w:color="auto"/>
        <w:right w:val="single" w:sz="4" w:space="0" w:color="auto"/>
      </w:pBdr>
      <w:spacing w:before="100" w:beforeAutospacing="1" w:after="100" w:afterAutospacing="1"/>
    </w:pPr>
    <w:rPr>
      <w:rFonts w:eastAsia="宋体"/>
      <w:kern w:val="0"/>
      <w:sz w:val="20"/>
      <w:lang w:eastAsia="zh-CN"/>
    </w:rPr>
  </w:style>
  <w:style w:type="paragraph" w:customStyle="1" w:styleId="xl255">
    <w:name w:val="xl255"/>
    <w:basedOn w:val="a1"/>
    <w:rsid w:val="00E30963"/>
    <w:pPr>
      <w:widowControl/>
      <w:pBdr>
        <w:top w:val="single" w:sz="4" w:space="0" w:color="auto"/>
        <w:left w:val="single" w:sz="4" w:space="0" w:color="auto"/>
        <w:bottom w:val="single" w:sz="4" w:space="0" w:color="auto"/>
      </w:pBdr>
      <w:spacing w:before="100" w:beforeAutospacing="1" w:after="100" w:afterAutospacing="1"/>
      <w:jc w:val="right"/>
    </w:pPr>
    <w:rPr>
      <w:rFonts w:ascii="宋体" w:eastAsia="宋体" w:hAnsi="宋体" w:cs="宋体"/>
      <w:kern w:val="0"/>
      <w:sz w:val="20"/>
      <w:lang w:eastAsia="zh-CN"/>
    </w:rPr>
  </w:style>
  <w:style w:type="paragraph" w:customStyle="1" w:styleId="xl256">
    <w:name w:val="xl256"/>
    <w:basedOn w:val="a1"/>
    <w:rsid w:val="00E30963"/>
    <w:pPr>
      <w:widowControl/>
      <w:pBdr>
        <w:top w:val="single" w:sz="4" w:space="0" w:color="auto"/>
        <w:bottom w:val="single" w:sz="4" w:space="0" w:color="auto"/>
      </w:pBdr>
      <w:spacing w:before="100" w:beforeAutospacing="1" w:after="100" w:afterAutospacing="1"/>
      <w:jc w:val="right"/>
    </w:pPr>
    <w:rPr>
      <w:rFonts w:eastAsia="宋体"/>
      <w:kern w:val="0"/>
      <w:sz w:val="20"/>
      <w:lang w:eastAsia="zh-CN"/>
    </w:rPr>
  </w:style>
  <w:style w:type="paragraph" w:customStyle="1" w:styleId="xl257">
    <w:name w:val="xl257"/>
    <w:basedOn w:val="a1"/>
    <w:rsid w:val="00E30963"/>
    <w:pPr>
      <w:widowControl/>
      <w:pBdr>
        <w:top w:val="single" w:sz="4" w:space="0" w:color="auto"/>
        <w:bottom w:val="single" w:sz="4" w:space="0" w:color="auto"/>
        <w:right w:val="single" w:sz="4" w:space="0" w:color="auto"/>
      </w:pBdr>
      <w:spacing w:before="100" w:beforeAutospacing="1" w:after="100" w:afterAutospacing="1"/>
      <w:jc w:val="right"/>
    </w:pPr>
    <w:rPr>
      <w:rFonts w:eastAsia="宋体"/>
      <w:kern w:val="0"/>
      <w:sz w:val="20"/>
      <w:lang w:eastAsia="zh-CN"/>
    </w:rPr>
  </w:style>
  <w:style w:type="paragraph" w:customStyle="1" w:styleId="xl258">
    <w:name w:val="xl258"/>
    <w:basedOn w:val="a1"/>
    <w:rsid w:val="00E30963"/>
    <w:pPr>
      <w:widowControl/>
      <w:pBdr>
        <w:top w:val="single" w:sz="4" w:space="0" w:color="auto"/>
        <w:left w:val="single" w:sz="8" w:space="0" w:color="auto"/>
        <w:bottom w:val="single" w:sz="4" w:space="0" w:color="auto"/>
      </w:pBdr>
      <w:spacing w:before="100" w:beforeAutospacing="1" w:after="100" w:afterAutospacing="1"/>
      <w:jc w:val="center"/>
    </w:pPr>
    <w:rPr>
      <w:rFonts w:ascii="宋体" w:eastAsia="宋体" w:hAnsi="宋体" w:cs="宋体"/>
      <w:kern w:val="0"/>
      <w:sz w:val="20"/>
      <w:lang w:eastAsia="zh-CN"/>
    </w:rPr>
  </w:style>
  <w:style w:type="paragraph" w:customStyle="1" w:styleId="xl259">
    <w:name w:val="xl259"/>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kern w:val="0"/>
      <w:sz w:val="20"/>
      <w:lang w:eastAsia="zh-CN"/>
    </w:rPr>
  </w:style>
  <w:style w:type="paragraph" w:customStyle="1" w:styleId="xl260">
    <w:name w:val="xl260"/>
    <w:basedOn w:val="a1"/>
    <w:rsid w:val="00E30963"/>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宋体"/>
      <w:kern w:val="0"/>
      <w:sz w:val="20"/>
      <w:lang w:eastAsia="zh-CN"/>
    </w:rPr>
  </w:style>
  <w:style w:type="paragraph" w:customStyle="1" w:styleId="xl261">
    <w:name w:val="xl261"/>
    <w:basedOn w:val="a1"/>
    <w:rsid w:val="00E30963"/>
    <w:pPr>
      <w:widowControl/>
      <w:pBdr>
        <w:top w:val="single" w:sz="8" w:space="0" w:color="auto"/>
      </w:pBdr>
      <w:spacing w:before="100" w:beforeAutospacing="1" w:after="100" w:afterAutospacing="1"/>
      <w:textAlignment w:val="top"/>
    </w:pPr>
    <w:rPr>
      <w:rFonts w:ascii="宋体" w:eastAsia="宋体" w:hAnsi="宋体" w:cs="宋体"/>
      <w:kern w:val="0"/>
      <w:szCs w:val="24"/>
      <w:lang w:eastAsia="zh-CN"/>
    </w:rPr>
  </w:style>
  <w:style w:type="paragraph" w:customStyle="1" w:styleId="xl262">
    <w:name w:val="xl262"/>
    <w:basedOn w:val="a1"/>
    <w:rsid w:val="00E30963"/>
    <w:pPr>
      <w:widowControl/>
      <w:pBdr>
        <w:top w:val="single" w:sz="8" w:space="0" w:color="auto"/>
        <w:right w:val="single" w:sz="4" w:space="0" w:color="auto"/>
      </w:pBdr>
      <w:spacing w:before="100" w:beforeAutospacing="1" w:after="100" w:afterAutospacing="1"/>
      <w:textAlignment w:val="top"/>
    </w:pPr>
    <w:rPr>
      <w:rFonts w:ascii="宋体" w:eastAsia="宋体" w:hAnsi="宋体" w:cs="宋体"/>
      <w:kern w:val="0"/>
      <w:szCs w:val="24"/>
      <w:lang w:eastAsia="zh-CN"/>
    </w:rPr>
  </w:style>
  <w:style w:type="paragraph" w:customStyle="1" w:styleId="xl263">
    <w:name w:val="xl263"/>
    <w:basedOn w:val="a1"/>
    <w:rsid w:val="00E30963"/>
    <w:pPr>
      <w:widowControl/>
      <w:pBdr>
        <w:left w:val="single" w:sz="4" w:space="0" w:color="auto"/>
      </w:pBdr>
      <w:spacing w:before="100" w:beforeAutospacing="1" w:after="100" w:afterAutospacing="1"/>
      <w:textAlignment w:val="top"/>
    </w:pPr>
    <w:rPr>
      <w:rFonts w:ascii="宋体" w:eastAsia="宋体" w:hAnsi="宋体" w:cs="宋体"/>
      <w:kern w:val="0"/>
      <w:szCs w:val="24"/>
      <w:lang w:eastAsia="zh-CN"/>
    </w:rPr>
  </w:style>
  <w:style w:type="paragraph" w:customStyle="1" w:styleId="xl264">
    <w:name w:val="xl264"/>
    <w:basedOn w:val="a1"/>
    <w:rsid w:val="00E30963"/>
    <w:pPr>
      <w:widowControl/>
      <w:spacing w:before="100" w:beforeAutospacing="1" w:after="100" w:afterAutospacing="1"/>
      <w:textAlignment w:val="top"/>
    </w:pPr>
    <w:rPr>
      <w:rFonts w:ascii="宋体" w:eastAsia="宋体" w:hAnsi="宋体" w:cs="宋体"/>
      <w:kern w:val="0"/>
      <w:szCs w:val="24"/>
      <w:lang w:eastAsia="zh-CN"/>
    </w:rPr>
  </w:style>
  <w:style w:type="paragraph" w:customStyle="1" w:styleId="xl265">
    <w:name w:val="xl265"/>
    <w:basedOn w:val="a1"/>
    <w:rsid w:val="00E30963"/>
    <w:pPr>
      <w:widowControl/>
      <w:pBdr>
        <w:right w:val="single" w:sz="4" w:space="0" w:color="auto"/>
      </w:pBdr>
      <w:spacing w:before="100" w:beforeAutospacing="1" w:after="100" w:afterAutospacing="1"/>
      <w:textAlignment w:val="top"/>
    </w:pPr>
    <w:rPr>
      <w:rFonts w:ascii="宋体" w:eastAsia="宋体" w:hAnsi="宋体" w:cs="宋体"/>
      <w:kern w:val="0"/>
      <w:szCs w:val="24"/>
      <w:lang w:eastAsia="zh-CN"/>
    </w:rPr>
  </w:style>
  <w:style w:type="paragraph" w:customStyle="1" w:styleId="xl266">
    <w:name w:val="xl266"/>
    <w:basedOn w:val="a1"/>
    <w:rsid w:val="00E30963"/>
    <w:pPr>
      <w:widowControl/>
      <w:pBdr>
        <w:top w:val="single" w:sz="4" w:space="0" w:color="auto"/>
        <w:left w:val="single" w:sz="4" w:space="0" w:color="auto"/>
        <w:bottom w:val="single" w:sz="4" w:space="0" w:color="auto"/>
      </w:pBdr>
      <w:spacing w:before="100" w:beforeAutospacing="1" w:after="100" w:afterAutospacing="1"/>
      <w:jc w:val="center"/>
    </w:pPr>
    <w:rPr>
      <w:rFonts w:eastAsia="宋体"/>
      <w:b/>
      <w:bCs/>
      <w:i/>
      <w:iCs/>
      <w:color w:val="0000FF"/>
      <w:kern w:val="0"/>
      <w:sz w:val="20"/>
      <w:lang w:eastAsia="zh-CN"/>
    </w:rPr>
  </w:style>
  <w:style w:type="paragraph" w:customStyle="1" w:styleId="xl267">
    <w:name w:val="xl267"/>
    <w:basedOn w:val="a1"/>
    <w:rsid w:val="00E30963"/>
    <w:pPr>
      <w:widowControl/>
      <w:pBdr>
        <w:top w:val="single" w:sz="4" w:space="0" w:color="auto"/>
        <w:bottom w:val="single" w:sz="4" w:space="0" w:color="auto"/>
      </w:pBdr>
      <w:spacing w:before="100" w:beforeAutospacing="1" w:after="100" w:afterAutospacing="1"/>
      <w:jc w:val="center"/>
    </w:pPr>
    <w:rPr>
      <w:rFonts w:eastAsia="宋体"/>
      <w:b/>
      <w:bCs/>
      <w:i/>
      <w:iCs/>
      <w:color w:val="0000FF"/>
      <w:kern w:val="0"/>
      <w:sz w:val="20"/>
      <w:lang w:eastAsia="zh-CN"/>
    </w:rPr>
  </w:style>
  <w:style w:type="paragraph" w:customStyle="1" w:styleId="xl268">
    <w:name w:val="xl268"/>
    <w:basedOn w:val="a1"/>
    <w:rsid w:val="00E30963"/>
    <w:pPr>
      <w:widowControl/>
      <w:pBdr>
        <w:top w:val="single" w:sz="4" w:space="0" w:color="auto"/>
        <w:bottom w:val="single" w:sz="4" w:space="0" w:color="auto"/>
        <w:right w:val="single" w:sz="4" w:space="0" w:color="auto"/>
      </w:pBdr>
      <w:spacing w:before="100" w:beforeAutospacing="1" w:after="100" w:afterAutospacing="1"/>
      <w:jc w:val="center"/>
    </w:pPr>
    <w:rPr>
      <w:rFonts w:eastAsia="宋体"/>
      <w:b/>
      <w:bCs/>
      <w:i/>
      <w:iCs/>
      <w:color w:val="0000FF"/>
      <w:kern w:val="0"/>
      <w:sz w:val="20"/>
      <w:lang w:eastAsia="zh-CN"/>
    </w:rPr>
  </w:style>
  <w:style w:type="paragraph" w:customStyle="1" w:styleId="xl269">
    <w:name w:val="xl269"/>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kern w:val="0"/>
      <w:sz w:val="16"/>
      <w:szCs w:val="16"/>
      <w:lang w:eastAsia="zh-CN"/>
    </w:rPr>
  </w:style>
  <w:style w:type="paragraph" w:customStyle="1" w:styleId="xl270">
    <w:name w:val="xl270"/>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kern w:val="0"/>
      <w:sz w:val="16"/>
      <w:szCs w:val="16"/>
      <w:lang w:eastAsia="zh-CN"/>
    </w:rPr>
  </w:style>
  <w:style w:type="paragraph" w:customStyle="1" w:styleId="xl271">
    <w:name w:val="xl271"/>
    <w:basedOn w:val="a1"/>
    <w:rsid w:val="00E30963"/>
    <w:pPr>
      <w:widowControl/>
      <w:pBdr>
        <w:top w:val="single" w:sz="4" w:space="0" w:color="auto"/>
        <w:left w:val="single" w:sz="8" w:space="0" w:color="auto"/>
      </w:pBdr>
      <w:spacing w:before="100" w:beforeAutospacing="1" w:after="100" w:afterAutospacing="1"/>
      <w:jc w:val="center"/>
    </w:pPr>
    <w:rPr>
      <w:rFonts w:ascii="宋体" w:eastAsia="宋体" w:hAnsi="宋体" w:cs="宋体"/>
      <w:kern w:val="0"/>
      <w:sz w:val="20"/>
      <w:lang w:eastAsia="zh-CN"/>
    </w:rPr>
  </w:style>
  <w:style w:type="paragraph" w:customStyle="1" w:styleId="xl272">
    <w:name w:val="xl272"/>
    <w:basedOn w:val="a1"/>
    <w:rsid w:val="00E30963"/>
    <w:pPr>
      <w:widowControl/>
      <w:pBdr>
        <w:top w:val="single" w:sz="4" w:space="0" w:color="auto"/>
        <w:right w:val="single" w:sz="4" w:space="0" w:color="auto"/>
      </w:pBdr>
      <w:spacing w:before="100" w:beforeAutospacing="1" w:after="100" w:afterAutospacing="1"/>
      <w:jc w:val="center"/>
    </w:pPr>
    <w:rPr>
      <w:rFonts w:eastAsia="宋体"/>
      <w:kern w:val="0"/>
      <w:sz w:val="20"/>
      <w:lang w:eastAsia="zh-CN"/>
    </w:rPr>
  </w:style>
  <w:style w:type="paragraph" w:customStyle="1" w:styleId="xl273">
    <w:name w:val="xl273"/>
    <w:basedOn w:val="a1"/>
    <w:rsid w:val="00E30963"/>
    <w:pPr>
      <w:widowControl/>
      <w:pBdr>
        <w:right w:val="single" w:sz="4" w:space="0" w:color="auto"/>
      </w:pBdr>
      <w:spacing w:before="100" w:beforeAutospacing="1" w:after="100" w:afterAutospacing="1"/>
      <w:jc w:val="center"/>
    </w:pPr>
    <w:rPr>
      <w:rFonts w:eastAsia="宋体"/>
      <w:kern w:val="0"/>
      <w:sz w:val="20"/>
      <w:lang w:eastAsia="zh-CN"/>
    </w:rPr>
  </w:style>
  <w:style w:type="paragraph" w:customStyle="1" w:styleId="xl274">
    <w:name w:val="xl274"/>
    <w:basedOn w:val="a1"/>
    <w:rsid w:val="00E30963"/>
    <w:pPr>
      <w:widowControl/>
      <w:pBdr>
        <w:left w:val="single" w:sz="8" w:space="0" w:color="auto"/>
        <w:bottom w:val="single" w:sz="4" w:space="0" w:color="auto"/>
      </w:pBdr>
      <w:spacing w:before="100" w:beforeAutospacing="1" w:after="100" w:afterAutospacing="1"/>
      <w:jc w:val="center"/>
    </w:pPr>
    <w:rPr>
      <w:rFonts w:eastAsia="宋体"/>
      <w:kern w:val="0"/>
      <w:sz w:val="20"/>
      <w:lang w:eastAsia="zh-CN"/>
    </w:rPr>
  </w:style>
  <w:style w:type="paragraph" w:customStyle="1" w:styleId="xl275">
    <w:name w:val="xl275"/>
    <w:basedOn w:val="a1"/>
    <w:rsid w:val="00E30963"/>
    <w:pPr>
      <w:widowControl/>
      <w:pBdr>
        <w:bottom w:val="single" w:sz="4" w:space="0" w:color="auto"/>
        <w:right w:val="single" w:sz="4" w:space="0" w:color="auto"/>
      </w:pBdr>
      <w:spacing w:before="100" w:beforeAutospacing="1" w:after="100" w:afterAutospacing="1"/>
      <w:jc w:val="center"/>
    </w:pPr>
    <w:rPr>
      <w:rFonts w:eastAsia="宋体"/>
      <w:kern w:val="0"/>
      <w:sz w:val="20"/>
      <w:lang w:eastAsia="zh-CN"/>
    </w:rPr>
  </w:style>
  <w:style w:type="paragraph" w:customStyle="1" w:styleId="xl276">
    <w:name w:val="xl276"/>
    <w:basedOn w:val="a1"/>
    <w:rsid w:val="00E30963"/>
    <w:pPr>
      <w:widowControl/>
      <w:pBdr>
        <w:top w:val="single" w:sz="4" w:space="0" w:color="auto"/>
        <w:left w:val="single" w:sz="4" w:space="0" w:color="auto"/>
        <w:bottom w:val="single" w:sz="4" w:space="0" w:color="auto"/>
      </w:pBdr>
      <w:spacing w:before="100" w:beforeAutospacing="1" w:after="100" w:afterAutospacing="1"/>
    </w:pPr>
    <w:rPr>
      <w:rFonts w:ascii="宋体" w:eastAsia="宋体" w:hAnsi="宋体" w:cs="宋体"/>
      <w:kern w:val="0"/>
      <w:sz w:val="18"/>
      <w:szCs w:val="18"/>
      <w:lang w:eastAsia="zh-CN"/>
    </w:rPr>
  </w:style>
  <w:style w:type="paragraph" w:customStyle="1" w:styleId="xl277">
    <w:name w:val="xl277"/>
    <w:basedOn w:val="a1"/>
    <w:rsid w:val="00E30963"/>
    <w:pPr>
      <w:widowControl/>
      <w:pBdr>
        <w:top w:val="single" w:sz="4" w:space="0" w:color="auto"/>
        <w:bottom w:val="single" w:sz="4" w:space="0" w:color="auto"/>
      </w:pBdr>
      <w:spacing w:before="100" w:beforeAutospacing="1" w:after="100" w:afterAutospacing="1"/>
    </w:pPr>
    <w:rPr>
      <w:rFonts w:eastAsia="宋体"/>
      <w:kern w:val="0"/>
      <w:sz w:val="18"/>
      <w:szCs w:val="18"/>
      <w:lang w:eastAsia="zh-CN"/>
    </w:rPr>
  </w:style>
  <w:style w:type="paragraph" w:customStyle="1" w:styleId="xl278">
    <w:name w:val="xl278"/>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eastAsia="宋体" w:hAnsi="宋体" w:cs="宋体"/>
      <w:kern w:val="0"/>
      <w:sz w:val="18"/>
      <w:szCs w:val="18"/>
      <w:lang w:eastAsia="zh-CN"/>
    </w:rPr>
  </w:style>
  <w:style w:type="paragraph" w:customStyle="1" w:styleId="xl279">
    <w:name w:val="xl279"/>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eastAsia="宋体"/>
      <w:kern w:val="0"/>
      <w:sz w:val="18"/>
      <w:szCs w:val="18"/>
      <w:lang w:eastAsia="zh-CN"/>
    </w:rPr>
  </w:style>
  <w:style w:type="paragraph" w:customStyle="1" w:styleId="xl280">
    <w:name w:val="xl280"/>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b/>
      <w:bCs/>
      <w:i/>
      <w:iCs/>
      <w:color w:val="0000FF"/>
      <w:kern w:val="0"/>
      <w:sz w:val="20"/>
      <w:lang w:eastAsia="zh-CN"/>
    </w:rPr>
  </w:style>
  <w:style w:type="paragraph" w:customStyle="1" w:styleId="xl281">
    <w:name w:val="xl281"/>
    <w:basedOn w:val="a1"/>
    <w:qFormat/>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i/>
      <w:iCs/>
      <w:kern w:val="0"/>
      <w:sz w:val="20"/>
      <w:lang w:eastAsia="zh-CN"/>
    </w:rPr>
  </w:style>
  <w:style w:type="paragraph" w:customStyle="1" w:styleId="xl282">
    <w:name w:val="xl282"/>
    <w:basedOn w:val="a1"/>
    <w:qFormat/>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i/>
      <w:iCs/>
      <w:kern w:val="0"/>
      <w:sz w:val="20"/>
      <w:lang w:eastAsia="zh-CN"/>
    </w:rPr>
  </w:style>
  <w:style w:type="paragraph" w:customStyle="1" w:styleId="xl283">
    <w:name w:val="xl283"/>
    <w:basedOn w:val="a1"/>
    <w:rsid w:val="00E30963"/>
    <w:pPr>
      <w:widowControl/>
      <w:pBdr>
        <w:top w:val="single" w:sz="4" w:space="0" w:color="auto"/>
        <w:left w:val="single" w:sz="8" w:space="0" w:color="auto"/>
      </w:pBdr>
      <w:spacing w:before="100" w:beforeAutospacing="1" w:after="100" w:afterAutospacing="1"/>
      <w:jc w:val="center"/>
    </w:pPr>
    <w:rPr>
      <w:rFonts w:ascii="宋体" w:eastAsia="宋体" w:hAnsi="宋体" w:cs="宋体"/>
      <w:kern w:val="0"/>
      <w:sz w:val="20"/>
      <w:lang w:eastAsia="zh-CN"/>
    </w:rPr>
  </w:style>
  <w:style w:type="paragraph" w:customStyle="1" w:styleId="xl284">
    <w:name w:val="xl284"/>
    <w:basedOn w:val="a1"/>
    <w:rsid w:val="00E30963"/>
    <w:pPr>
      <w:widowControl/>
      <w:pBdr>
        <w:top w:val="single" w:sz="4" w:space="0" w:color="auto"/>
      </w:pBdr>
      <w:spacing w:before="100" w:beforeAutospacing="1" w:after="100" w:afterAutospacing="1"/>
      <w:jc w:val="center"/>
    </w:pPr>
    <w:rPr>
      <w:rFonts w:eastAsia="宋体"/>
      <w:kern w:val="0"/>
      <w:sz w:val="20"/>
      <w:lang w:eastAsia="zh-CN"/>
    </w:rPr>
  </w:style>
  <w:style w:type="paragraph" w:customStyle="1" w:styleId="xl285">
    <w:name w:val="xl285"/>
    <w:basedOn w:val="a1"/>
    <w:rsid w:val="00E30963"/>
    <w:pPr>
      <w:widowControl/>
      <w:pBdr>
        <w:left w:val="single" w:sz="8" w:space="0" w:color="auto"/>
        <w:bottom w:val="single" w:sz="4" w:space="0" w:color="auto"/>
      </w:pBdr>
      <w:spacing w:before="100" w:beforeAutospacing="1" w:after="100" w:afterAutospacing="1"/>
      <w:jc w:val="center"/>
    </w:pPr>
    <w:rPr>
      <w:rFonts w:eastAsia="宋体"/>
      <w:kern w:val="0"/>
      <w:sz w:val="20"/>
      <w:lang w:eastAsia="zh-CN"/>
    </w:rPr>
  </w:style>
  <w:style w:type="paragraph" w:customStyle="1" w:styleId="xl286">
    <w:name w:val="xl286"/>
    <w:basedOn w:val="a1"/>
    <w:rsid w:val="00E30963"/>
    <w:pPr>
      <w:widowControl/>
      <w:pBdr>
        <w:bottom w:val="single" w:sz="4" w:space="0" w:color="auto"/>
      </w:pBdr>
      <w:spacing w:before="100" w:beforeAutospacing="1" w:after="100" w:afterAutospacing="1"/>
      <w:jc w:val="center"/>
    </w:pPr>
    <w:rPr>
      <w:rFonts w:eastAsia="宋体"/>
      <w:kern w:val="0"/>
      <w:sz w:val="20"/>
      <w:lang w:eastAsia="zh-CN"/>
    </w:rPr>
  </w:style>
  <w:style w:type="paragraph" w:customStyle="1" w:styleId="xl287">
    <w:name w:val="xl287"/>
    <w:basedOn w:val="a1"/>
    <w:rsid w:val="00E30963"/>
    <w:pPr>
      <w:widowControl/>
      <w:pBdr>
        <w:top w:val="single" w:sz="4" w:space="0" w:color="auto"/>
        <w:left w:val="single" w:sz="4" w:space="0" w:color="auto"/>
      </w:pBdr>
      <w:spacing w:before="100" w:beforeAutospacing="1" w:after="100" w:afterAutospacing="1"/>
      <w:jc w:val="center"/>
    </w:pPr>
    <w:rPr>
      <w:rFonts w:ascii="宋体" w:eastAsia="宋体" w:hAnsi="宋体" w:cs="宋体"/>
      <w:color w:val="0000FF"/>
      <w:kern w:val="0"/>
      <w:sz w:val="20"/>
      <w:lang w:eastAsia="zh-CN"/>
    </w:rPr>
  </w:style>
  <w:style w:type="paragraph" w:customStyle="1" w:styleId="xl288">
    <w:name w:val="xl288"/>
    <w:basedOn w:val="a1"/>
    <w:rsid w:val="00E30963"/>
    <w:pPr>
      <w:widowControl/>
      <w:pBdr>
        <w:top w:val="single" w:sz="4" w:space="0" w:color="auto"/>
      </w:pBdr>
      <w:spacing w:before="100" w:beforeAutospacing="1" w:after="100" w:afterAutospacing="1"/>
      <w:jc w:val="center"/>
    </w:pPr>
    <w:rPr>
      <w:rFonts w:eastAsia="宋体"/>
      <w:color w:val="0000FF"/>
      <w:kern w:val="0"/>
      <w:sz w:val="20"/>
      <w:lang w:eastAsia="zh-CN"/>
    </w:rPr>
  </w:style>
  <w:style w:type="paragraph" w:customStyle="1" w:styleId="xl289">
    <w:name w:val="xl289"/>
    <w:basedOn w:val="a1"/>
    <w:rsid w:val="00E30963"/>
    <w:pPr>
      <w:widowControl/>
      <w:pBdr>
        <w:top w:val="single" w:sz="4" w:space="0" w:color="auto"/>
      </w:pBdr>
      <w:spacing w:before="100" w:beforeAutospacing="1" w:after="100" w:afterAutospacing="1"/>
    </w:pPr>
    <w:rPr>
      <w:rFonts w:ascii="宋体" w:eastAsia="宋体" w:hAnsi="宋体" w:cs="宋体"/>
      <w:kern w:val="0"/>
      <w:szCs w:val="24"/>
      <w:lang w:eastAsia="zh-CN"/>
    </w:rPr>
  </w:style>
  <w:style w:type="paragraph" w:customStyle="1" w:styleId="xl290">
    <w:name w:val="xl290"/>
    <w:basedOn w:val="a1"/>
    <w:rsid w:val="00E30963"/>
    <w:pPr>
      <w:widowControl/>
      <w:pBdr>
        <w:top w:val="single" w:sz="4" w:space="0" w:color="auto"/>
        <w:right w:val="single" w:sz="4" w:space="0" w:color="auto"/>
      </w:pBdr>
      <w:spacing w:before="100" w:beforeAutospacing="1" w:after="100" w:afterAutospacing="1"/>
    </w:pPr>
    <w:rPr>
      <w:rFonts w:ascii="宋体" w:eastAsia="宋体" w:hAnsi="宋体" w:cs="宋体"/>
      <w:kern w:val="0"/>
      <w:szCs w:val="24"/>
      <w:lang w:eastAsia="zh-CN"/>
    </w:rPr>
  </w:style>
  <w:style w:type="paragraph" w:customStyle="1" w:styleId="xl291">
    <w:name w:val="xl291"/>
    <w:basedOn w:val="a1"/>
    <w:rsid w:val="00E30963"/>
    <w:pPr>
      <w:widowControl/>
      <w:pBdr>
        <w:left w:val="single" w:sz="4" w:space="0" w:color="auto"/>
      </w:pBdr>
      <w:spacing w:before="100" w:beforeAutospacing="1" w:after="100" w:afterAutospacing="1"/>
      <w:jc w:val="center"/>
    </w:pPr>
    <w:rPr>
      <w:rFonts w:ascii="宋体" w:eastAsia="宋体" w:hAnsi="宋体" w:cs="宋体"/>
      <w:color w:val="0000FF"/>
      <w:kern w:val="0"/>
      <w:sz w:val="20"/>
      <w:lang w:eastAsia="zh-CN"/>
    </w:rPr>
  </w:style>
  <w:style w:type="paragraph" w:customStyle="1" w:styleId="xl292">
    <w:name w:val="xl292"/>
    <w:basedOn w:val="a1"/>
    <w:rsid w:val="00E30963"/>
    <w:pPr>
      <w:widowControl/>
      <w:spacing w:before="100" w:beforeAutospacing="1" w:after="100" w:afterAutospacing="1"/>
      <w:jc w:val="center"/>
    </w:pPr>
    <w:rPr>
      <w:rFonts w:eastAsia="宋体"/>
      <w:color w:val="0000FF"/>
      <w:kern w:val="0"/>
      <w:sz w:val="20"/>
      <w:lang w:eastAsia="zh-CN"/>
    </w:rPr>
  </w:style>
  <w:style w:type="paragraph" w:customStyle="1" w:styleId="xl293">
    <w:name w:val="xl293"/>
    <w:basedOn w:val="a1"/>
    <w:rsid w:val="00E30963"/>
    <w:pPr>
      <w:widowControl/>
      <w:pBdr>
        <w:right w:val="single" w:sz="4" w:space="0" w:color="auto"/>
      </w:pBdr>
      <w:spacing w:before="100" w:beforeAutospacing="1" w:after="100" w:afterAutospacing="1"/>
    </w:pPr>
    <w:rPr>
      <w:rFonts w:ascii="宋体" w:eastAsia="宋体" w:hAnsi="宋体" w:cs="宋体"/>
      <w:kern w:val="0"/>
      <w:szCs w:val="24"/>
      <w:lang w:eastAsia="zh-CN"/>
    </w:rPr>
  </w:style>
  <w:style w:type="paragraph" w:customStyle="1" w:styleId="xl294">
    <w:name w:val="xl294"/>
    <w:basedOn w:val="a1"/>
    <w:qFormat/>
    <w:rsid w:val="00E30963"/>
    <w:pPr>
      <w:widowControl/>
      <w:pBdr>
        <w:left w:val="single" w:sz="4" w:space="0" w:color="auto"/>
        <w:bottom w:val="single" w:sz="4" w:space="0" w:color="auto"/>
      </w:pBdr>
      <w:spacing w:before="100" w:beforeAutospacing="1" w:after="100" w:afterAutospacing="1"/>
      <w:jc w:val="center"/>
    </w:pPr>
    <w:rPr>
      <w:rFonts w:ascii="宋体" w:eastAsia="宋体" w:hAnsi="宋体" w:cs="宋体"/>
      <w:color w:val="0000FF"/>
      <w:kern w:val="0"/>
      <w:sz w:val="20"/>
      <w:lang w:eastAsia="zh-CN"/>
    </w:rPr>
  </w:style>
  <w:style w:type="paragraph" w:customStyle="1" w:styleId="xl295">
    <w:name w:val="xl295"/>
    <w:basedOn w:val="a1"/>
    <w:rsid w:val="00E30963"/>
    <w:pPr>
      <w:widowControl/>
      <w:pBdr>
        <w:bottom w:val="single" w:sz="4" w:space="0" w:color="auto"/>
      </w:pBdr>
      <w:spacing w:before="100" w:beforeAutospacing="1" w:after="100" w:afterAutospacing="1"/>
      <w:jc w:val="center"/>
    </w:pPr>
    <w:rPr>
      <w:rFonts w:eastAsia="宋体"/>
      <w:color w:val="0000FF"/>
      <w:kern w:val="0"/>
      <w:sz w:val="20"/>
      <w:lang w:eastAsia="zh-CN"/>
    </w:rPr>
  </w:style>
  <w:style w:type="paragraph" w:customStyle="1" w:styleId="xl296">
    <w:name w:val="xl296"/>
    <w:basedOn w:val="a1"/>
    <w:rsid w:val="00E30963"/>
    <w:pPr>
      <w:widowControl/>
      <w:pBdr>
        <w:bottom w:val="single" w:sz="4" w:space="0" w:color="auto"/>
      </w:pBdr>
      <w:spacing w:before="100" w:beforeAutospacing="1" w:after="100" w:afterAutospacing="1"/>
    </w:pPr>
    <w:rPr>
      <w:rFonts w:ascii="宋体" w:eastAsia="宋体" w:hAnsi="宋体" w:cs="宋体"/>
      <w:kern w:val="0"/>
      <w:szCs w:val="24"/>
      <w:lang w:eastAsia="zh-CN"/>
    </w:rPr>
  </w:style>
  <w:style w:type="paragraph" w:customStyle="1" w:styleId="xl297">
    <w:name w:val="xl297"/>
    <w:basedOn w:val="a1"/>
    <w:rsid w:val="00E30963"/>
    <w:pPr>
      <w:widowControl/>
      <w:pBdr>
        <w:bottom w:val="single" w:sz="4" w:space="0" w:color="auto"/>
        <w:right w:val="single" w:sz="4" w:space="0" w:color="auto"/>
      </w:pBdr>
      <w:spacing w:before="100" w:beforeAutospacing="1" w:after="100" w:afterAutospacing="1"/>
    </w:pPr>
    <w:rPr>
      <w:rFonts w:ascii="宋体" w:eastAsia="宋体" w:hAnsi="宋体" w:cs="宋体"/>
      <w:kern w:val="0"/>
      <w:szCs w:val="24"/>
      <w:lang w:eastAsia="zh-CN"/>
    </w:rPr>
  </w:style>
  <w:style w:type="paragraph" w:customStyle="1" w:styleId="xl298">
    <w:name w:val="xl298"/>
    <w:basedOn w:val="a1"/>
    <w:rsid w:val="00E30963"/>
    <w:pPr>
      <w:widowControl/>
      <w:pBdr>
        <w:top w:val="single" w:sz="4" w:space="0" w:color="auto"/>
        <w:bottom w:val="single" w:sz="4" w:space="0" w:color="auto"/>
      </w:pBdr>
      <w:spacing w:before="100" w:beforeAutospacing="1" w:after="100" w:afterAutospacing="1"/>
    </w:pPr>
    <w:rPr>
      <w:rFonts w:ascii="宋体" w:eastAsia="宋体" w:hAnsi="宋体" w:cs="宋体"/>
      <w:b/>
      <w:bCs/>
      <w:color w:val="0000FF"/>
      <w:kern w:val="0"/>
      <w:sz w:val="18"/>
      <w:szCs w:val="18"/>
      <w:lang w:eastAsia="zh-CN"/>
    </w:rPr>
  </w:style>
  <w:style w:type="paragraph" w:customStyle="1" w:styleId="xl299">
    <w:name w:val="xl299"/>
    <w:basedOn w:val="a1"/>
    <w:rsid w:val="00E30963"/>
    <w:pPr>
      <w:widowControl/>
      <w:pBdr>
        <w:top w:val="single" w:sz="4" w:space="0" w:color="auto"/>
        <w:bottom w:val="single" w:sz="4" w:space="0" w:color="auto"/>
      </w:pBdr>
      <w:spacing w:before="100" w:beforeAutospacing="1" w:after="100" w:afterAutospacing="1"/>
    </w:pPr>
    <w:rPr>
      <w:rFonts w:eastAsia="宋体"/>
      <w:b/>
      <w:bCs/>
      <w:color w:val="0000FF"/>
      <w:kern w:val="0"/>
      <w:sz w:val="18"/>
      <w:szCs w:val="18"/>
      <w:lang w:eastAsia="zh-CN"/>
    </w:rPr>
  </w:style>
  <w:style w:type="paragraph" w:customStyle="1" w:styleId="xl300">
    <w:name w:val="xl300"/>
    <w:basedOn w:val="a1"/>
    <w:rsid w:val="00E30963"/>
    <w:pPr>
      <w:widowControl/>
      <w:pBdr>
        <w:top w:val="single" w:sz="4" w:space="0" w:color="auto"/>
        <w:bottom w:val="single" w:sz="4" w:space="0" w:color="auto"/>
        <w:right w:val="single" w:sz="8" w:space="0" w:color="auto"/>
      </w:pBdr>
      <w:spacing w:before="100" w:beforeAutospacing="1" w:after="100" w:afterAutospacing="1"/>
    </w:pPr>
    <w:rPr>
      <w:rFonts w:eastAsia="宋体"/>
      <w:b/>
      <w:bCs/>
      <w:color w:val="0000FF"/>
      <w:kern w:val="0"/>
      <w:sz w:val="18"/>
      <w:szCs w:val="18"/>
      <w:lang w:eastAsia="zh-CN"/>
    </w:rPr>
  </w:style>
  <w:style w:type="paragraph" w:customStyle="1" w:styleId="xl301">
    <w:name w:val="xl301"/>
    <w:basedOn w:val="a1"/>
    <w:rsid w:val="00E30963"/>
    <w:pPr>
      <w:widowControl/>
      <w:pBdr>
        <w:top w:val="single" w:sz="4" w:space="0" w:color="auto"/>
        <w:bottom w:val="single" w:sz="4" w:space="0" w:color="auto"/>
      </w:pBdr>
      <w:spacing w:before="100" w:beforeAutospacing="1" w:after="100" w:afterAutospacing="1"/>
      <w:jc w:val="center"/>
      <w:textAlignment w:val="bottom"/>
    </w:pPr>
    <w:rPr>
      <w:rFonts w:eastAsia="宋体"/>
      <w:kern w:val="0"/>
      <w:szCs w:val="24"/>
      <w:lang w:eastAsia="zh-CN"/>
    </w:rPr>
  </w:style>
  <w:style w:type="paragraph" w:customStyle="1" w:styleId="xl302">
    <w:name w:val="xl302"/>
    <w:basedOn w:val="a1"/>
    <w:qFormat/>
    <w:rsid w:val="00E30963"/>
    <w:pPr>
      <w:widowControl/>
      <w:pBdr>
        <w:top w:val="single" w:sz="4" w:space="0" w:color="auto"/>
        <w:bottom w:val="single" w:sz="4" w:space="0" w:color="auto"/>
        <w:right w:val="single" w:sz="8" w:space="0" w:color="auto"/>
      </w:pBdr>
      <w:spacing w:before="100" w:beforeAutospacing="1" w:after="100" w:afterAutospacing="1"/>
      <w:jc w:val="center"/>
      <w:textAlignment w:val="bottom"/>
    </w:pPr>
    <w:rPr>
      <w:rFonts w:eastAsia="宋体"/>
      <w:kern w:val="0"/>
      <w:szCs w:val="24"/>
      <w:lang w:eastAsia="zh-CN"/>
    </w:rPr>
  </w:style>
  <w:style w:type="paragraph" w:customStyle="1" w:styleId="xl303">
    <w:name w:val="xl303"/>
    <w:basedOn w:val="a1"/>
    <w:rsid w:val="00E30963"/>
    <w:pPr>
      <w:widowControl/>
      <w:pBdr>
        <w:top w:val="single" w:sz="4" w:space="0" w:color="auto"/>
        <w:left w:val="single" w:sz="4" w:space="0" w:color="auto"/>
        <w:bottom w:val="single" w:sz="4" w:space="0" w:color="auto"/>
      </w:pBdr>
      <w:spacing w:before="100" w:beforeAutospacing="1" w:after="100" w:afterAutospacing="1"/>
      <w:jc w:val="center"/>
    </w:pPr>
    <w:rPr>
      <w:rFonts w:eastAsia="宋体"/>
      <w:color w:val="0000FF"/>
      <w:kern w:val="0"/>
      <w:sz w:val="20"/>
      <w:lang w:eastAsia="zh-CN"/>
    </w:rPr>
  </w:style>
  <w:style w:type="paragraph" w:customStyle="1" w:styleId="xl304">
    <w:name w:val="xl304"/>
    <w:basedOn w:val="a1"/>
    <w:rsid w:val="00E30963"/>
    <w:pPr>
      <w:widowControl/>
      <w:pBdr>
        <w:top w:val="single" w:sz="4" w:space="0" w:color="auto"/>
        <w:bottom w:val="single" w:sz="4" w:space="0" w:color="auto"/>
      </w:pBdr>
      <w:spacing w:before="100" w:beforeAutospacing="1" w:after="100" w:afterAutospacing="1"/>
      <w:jc w:val="center"/>
    </w:pPr>
    <w:rPr>
      <w:rFonts w:eastAsia="宋体"/>
      <w:color w:val="0000FF"/>
      <w:kern w:val="0"/>
      <w:sz w:val="20"/>
      <w:lang w:eastAsia="zh-CN"/>
    </w:rPr>
  </w:style>
  <w:style w:type="paragraph" w:customStyle="1" w:styleId="xl305">
    <w:name w:val="xl305"/>
    <w:basedOn w:val="a1"/>
    <w:rsid w:val="00E30963"/>
    <w:pPr>
      <w:widowControl/>
      <w:pBdr>
        <w:top w:val="single" w:sz="4" w:space="0" w:color="auto"/>
        <w:bottom w:val="single" w:sz="4" w:space="0" w:color="auto"/>
      </w:pBdr>
      <w:spacing w:before="100" w:beforeAutospacing="1" w:after="100" w:afterAutospacing="1"/>
      <w:jc w:val="center"/>
    </w:pPr>
    <w:rPr>
      <w:rFonts w:ascii="宋体" w:eastAsia="宋体" w:hAnsi="宋体" w:cs="宋体"/>
      <w:kern w:val="0"/>
      <w:szCs w:val="24"/>
      <w:lang w:eastAsia="zh-CN"/>
    </w:rPr>
  </w:style>
  <w:style w:type="paragraph" w:customStyle="1" w:styleId="xl306">
    <w:name w:val="xl306"/>
    <w:basedOn w:val="a1"/>
    <w:rsid w:val="00E30963"/>
    <w:pPr>
      <w:widowControl/>
      <w:pBdr>
        <w:top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Cs w:val="24"/>
      <w:lang w:eastAsia="zh-CN"/>
    </w:rPr>
  </w:style>
  <w:style w:type="paragraph" w:customStyle="1" w:styleId="xl307">
    <w:name w:val="xl307"/>
    <w:basedOn w:val="a1"/>
    <w:rsid w:val="00E30963"/>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kern w:val="0"/>
      <w:sz w:val="20"/>
      <w:lang w:eastAsia="zh-CN"/>
    </w:rPr>
  </w:style>
  <w:style w:type="paragraph" w:customStyle="1" w:styleId="xl308">
    <w:name w:val="xl308"/>
    <w:basedOn w:val="a1"/>
    <w:rsid w:val="00E30963"/>
    <w:pPr>
      <w:widowControl/>
      <w:pBdr>
        <w:top w:val="single" w:sz="4" w:space="0" w:color="auto"/>
        <w:bottom w:val="single" w:sz="4" w:space="0" w:color="auto"/>
        <w:right w:val="single" w:sz="8" w:space="0" w:color="auto"/>
      </w:pBdr>
      <w:spacing w:before="100" w:beforeAutospacing="1" w:after="100" w:afterAutospacing="1"/>
      <w:jc w:val="center"/>
    </w:pPr>
    <w:rPr>
      <w:rFonts w:ascii="宋体" w:eastAsia="宋体" w:hAnsi="宋体" w:cs="宋体"/>
      <w:kern w:val="0"/>
      <w:szCs w:val="24"/>
      <w:lang w:eastAsia="zh-CN"/>
    </w:rPr>
  </w:style>
  <w:style w:type="paragraph" w:customStyle="1" w:styleId="xl309">
    <w:name w:val="xl309"/>
    <w:basedOn w:val="a1"/>
    <w:rsid w:val="00E30963"/>
    <w:pPr>
      <w:widowControl/>
      <w:pBdr>
        <w:top w:val="single" w:sz="4" w:space="0" w:color="auto"/>
        <w:bottom w:val="single" w:sz="4" w:space="0" w:color="auto"/>
      </w:pBdr>
      <w:spacing w:before="100" w:beforeAutospacing="1" w:after="100" w:afterAutospacing="1"/>
    </w:pPr>
    <w:rPr>
      <w:rFonts w:eastAsia="宋体"/>
      <w:kern w:val="0"/>
      <w:sz w:val="20"/>
      <w:lang w:eastAsia="zh-CN"/>
    </w:rPr>
  </w:style>
  <w:style w:type="paragraph" w:customStyle="1" w:styleId="xl310">
    <w:name w:val="xl310"/>
    <w:basedOn w:val="a1"/>
    <w:rsid w:val="00E30963"/>
    <w:pPr>
      <w:widowControl/>
      <w:pBdr>
        <w:top w:val="single" w:sz="4" w:space="0" w:color="auto"/>
        <w:bottom w:val="single" w:sz="4" w:space="0" w:color="auto"/>
        <w:right w:val="single" w:sz="8" w:space="0" w:color="auto"/>
      </w:pBdr>
      <w:spacing w:before="100" w:beforeAutospacing="1" w:after="100" w:afterAutospacing="1"/>
    </w:pPr>
    <w:rPr>
      <w:rFonts w:eastAsia="宋体"/>
      <w:kern w:val="0"/>
      <w:sz w:val="20"/>
      <w:lang w:eastAsia="zh-CN"/>
    </w:rPr>
  </w:style>
  <w:style w:type="paragraph" w:customStyle="1" w:styleId="xl311">
    <w:name w:val="xl311"/>
    <w:basedOn w:val="a1"/>
    <w:rsid w:val="00E30963"/>
    <w:pPr>
      <w:widowControl/>
      <w:spacing w:before="100" w:beforeAutospacing="1" w:after="100" w:afterAutospacing="1"/>
      <w:jc w:val="center"/>
    </w:pPr>
    <w:rPr>
      <w:rFonts w:eastAsia="宋体"/>
      <w:kern w:val="0"/>
      <w:sz w:val="18"/>
      <w:szCs w:val="18"/>
      <w:lang w:eastAsia="zh-CN"/>
    </w:rPr>
  </w:style>
  <w:style w:type="paragraph" w:customStyle="1" w:styleId="xl312">
    <w:name w:val="xl312"/>
    <w:basedOn w:val="a1"/>
    <w:rsid w:val="00E30963"/>
    <w:pPr>
      <w:widowControl/>
      <w:spacing w:before="100" w:beforeAutospacing="1" w:after="100" w:afterAutospacing="1"/>
      <w:jc w:val="center"/>
    </w:pPr>
    <w:rPr>
      <w:rFonts w:eastAsia="宋体"/>
      <w:kern w:val="0"/>
      <w:sz w:val="18"/>
      <w:szCs w:val="18"/>
      <w:lang w:eastAsia="zh-CN"/>
    </w:rPr>
  </w:style>
  <w:style w:type="paragraph" w:customStyle="1" w:styleId="xl313">
    <w:name w:val="xl313"/>
    <w:basedOn w:val="a1"/>
    <w:rsid w:val="00E30963"/>
    <w:pPr>
      <w:widowControl/>
      <w:pBdr>
        <w:bottom w:val="single" w:sz="8" w:space="0" w:color="auto"/>
      </w:pBdr>
      <w:spacing w:before="100" w:beforeAutospacing="1" w:after="100" w:afterAutospacing="1"/>
    </w:pPr>
    <w:rPr>
      <w:rFonts w:eastAsia="宋体"/>
      <w:kern w:val="0"/>
      <w:sz w:val="20"/>
      <w:lang w:eastAsia="zh-CN"/>
    </w:rPr>
  </w:style>
  <w:style w:type="paragraph" w:customStyle="1" w:styleId="xl314">
    <w:name w:val="xl314"/>
    <w:basedOn w:val="a1"/>
    <w:rsid w:val="00E30963"/>
    <w:pPr>
      <w:widowControl/>
      <w:pBdr>
        <w:bottom w:val="single" w:sz="8" w:space="0" w:color="auto"/>
        <w:right w:val="single" w:sz="8" w:space="0" w:color="auto"/>
      </w:pBdr>
      <w:spacing w:before="100" w:beforeAutospacing="1" w:after="100" w:afterAutospacing="1"/>
    </w:pPr>
    <w:rPr>
      <w:rFonts w:eastAsia="宋体"/>
      <w:kern w:val="0"/>
      <w:sz w:val="20"/>
      <w:lang w:eastAsia="zh-CN"/>
    </w:rPr>
  </w:style>
  <w:style w:type="paragraph" w:customStyle="1" w:styleId="xl315">
    <w:name w:val="xl315"/>
    <w:basedOn w:val="a1"/>
    <w:rsid w:val="00E30963"/>
    <w:pPr>
      <w:widowControl/>
      <w:pBdr>
        <w:top w:val="single" w:sz="4" w:space="0" w:color="auto"/>
      </w:pBdr>
      <w:spacing w:before="100" w:beforeAutospacing="1" w:after="100" w:afterAutospacing="1"/>
    </w:pPr>
    <w:rPr>
      <w:rFonts w:eastAsia="宋体"/>
      <w:kern w:val="0"/>
      <w:sz w:val="20"/>
      <w:lang w:eastAsia="zh-CN"/>
    </w:rPr>
  </w:style>
  <w:style w:type="paragraph" w:customStyle="1" w:styleId="xl316">
    <w:name w:val="xl316"/>
    <w:basedOn w:val="a1"/>
    <w:rsid w:val="00E30963"/>
    <w:pPr>
      <w:widowControl/>
      <w:pBdr>
        <w:top w:val="single" w:sz="4" w:space="0" w:color="auto"/>
        <w:right w:val="single" w:sz="8" w:space="0" w:color="auto"/>
      </w:pBdr>
      <w:spacing w:before="100" w:beforeAutospacing="1" w:after="100" w:afterAutospacing="1"/>
    </w:pPr>
    <w:rPr>
      <w:rFonts w:eastAsia="宋体"/>
      <w:kern w:val="0"/>
      <w:sz w:val="20"/>
      <w:lang w:eastAsia="zh-CN"/>
    </w:rPr>
  </w:style>
  <w:style w:type="paragraph" w:customStyle="1" w:styleId="xl317">
    <w:name w:val="xl317"/>
    <w:basedOn w:val="a1"/>
    <w:rsid w:val="00E30963"/>
    <w:pPr>
      <w:widowControl/>
      <w:pBdr>
        <w:top w:val="single" w:sz="4" w:space="0" w:color="auto"/>
      </w:pBdr>
      <w:spacing w:before="100" w:beforeAutospacing="1" w:after="100" w:afterAutospacing="1"/>
    </w:pPr>
    <w:rPr>
      <w:rFonts w:ascii="宋体" w:eastAsia="宋体" w:hAnsi="宋体" w:cs="宋体"/>
      <w:kern w:val="0"/>
      <w:szCs w:val="24"/>
      <w:lang w:eastAsia="zh-CN"/>
    </w:rPr>
  </w:style>
  <w:style w:type="paragraph" w:customStyle="1" w:styleId="xl318">
    <w:name w:val="xl318"/>
    <w:basedOn w:val="a1"/>
    <w:rsid w:val="00E30963"/>
    <w:pPr>
      <w:widowControl/>
      <w:pBdr>
        <w:top w:val="single" w:sz="4" w:space="0" w:color="auto"/>
        <w:right w:val="single" w:sz="8" w:space="0" w:color="auto"/>
      </w:pBdr>
      <w:spacing w:before="100" w:beforeAutospacing="1" w:after="100" w:afterAutospacing="1"/>
    </w:pPr>
    <w:rPr>
      <w:rFonts w:ascii="宋体" w:eastAsia="宋体" w:hAnsi="宋体" w:cs="宋体"/>
      <w:kern w:val="0"/>
      <w:szCs w:val="24"/>
      <w:lang w:eastAsia="zh-CN"/>
    </w:rPr>
  </w:style>
  <w:style w:type="paragraph" w:customStyle="1" w:styleId="xl319">
    <w:name w:val="xl319"/>
    <w:basedOn w:val="a1"/>
    <w:rsid w:val="00E30963"/>
    <w:pPr>
      <w:widowControl/>
      <w:pBdr>
        <w:left w:val="single" w:sz="4" w:space="0" w:color="auto"/>
        <w:bottom w:val="single" w:sz="4" w:space="0" w:color="auto"/>
      </w:pBdr>
      <w:spacing w:before="100" w:beforeAutospacing="1" w:after="100" w:afterAutospacing="1"/>
    </w:pPr>
    <w:rPr>
      <w:rFonts w:ascii="宋体" w:eastAsia="宋体" w:hAnsi="宋体" w:cs="宋体"/>
      <w:kern w:val="0"/>
      <w:szCs w:val="24"/>
      <w:lang w:eastAsia="zh-CN"/>
    </w:rPr>
  </w:style>
  <w:style w:type="paragraph" w:customStyle="1" w:styleId="xl320">
    <w:name w:val="xl320"/>
    <w:basedOn w:val="a1"/>
    <w:rsid w:val="00E30963"/>
    <w:pPr>
      <w:widowControl/>
      <w:pBdr>
        <w:bottom w:val="single" w:sz="4" w:space="0" w:color="auto"/>
      </w:pBdr>
      <w:spacing w:before="100" w:beforeAutospacing="1" w:after="100" w:afterAutospacing="1"/>
    </w:pPr>
    <w:rPr>
      <w:rFonts w:ascii="宋体" w:eastAsia="宋体" w:hAnsi="宋体" w:cs="宋体"/>
      <w:kern w:val="0"/>
      <w:szCs w:val="24"/>
      <w:lang w:eastAsia="zh-CN"/>
    </w:rPr>
  </w:style>
  <w:style w:type="paragraph" w:customStyle="1" w:styleId="xl321">
    <w:name w:val="xl321"/>
    <w:basedOn w:val="a1"/>
    <w:rsid w:val="00E30963"/>
    <w:pPr>
      <w:widowControl/>
      <w:pBdr>
        <w:bottom w:val="single" w:sz="4" w:space="0" w:color="auto"/>
        <w:right w:val="single" w:sz="8" w:space="0" w:color="auto"/>
      </w:pBdr>
      <w:spacing w:before="100" w:beforeAutospacing="1" w:after="100" w:afterAutospacing="1"/>
    </w:pPr>
    <w:rPr>
      <w:rFonts w:ascii="宋体" w:eastAsia="宋体" w:hAnsi="宋体" w:cs="宋体"/>
      <w:kern w:val="0"/>
      <w:szCs w:val="24"/>
      <w:lang w:eastAsia="zh-CN"/>
    </w:rPr>
  </w:style>
  <w:style w:type="paragraph" w:customStyle="1" w:styleId="xl322">
    <w:name w:val="xl322"/>
    <w:basedOn w:val="a1"/>
    <w:rsid w:val="00E30963"/>
    <w:pPr>
      <w:widowControl/>
      <w:pBdr>
        <w:top w:val="single" w:sz="4" w:space="0" w:color="auto"/>
        <w:left w:val="single" w:sz="8" w:space="0" w:color="auto"/>
      </w:pBdr>
      <w:spacing w:before="100" w:beforeAutospacing="1" w:after="100" w:afterAutospacing="1"/>
    </w:pPr>
    <w:rPr>
      <w:rFonts w:ascii="宋体" w:eastAsia="宋体" w:hAnsi="宋体" w:cs="宋体"/>
      <w:kern w:val="0"/>
      <w:sz w:val="20"/>
      <w:lang w:eastAsia="zh-CN"/>
    </w:rPr>
  </w:style>
  <w:style w:type="paragraph" w:customStyle="1" w:styleId="xl323">
    <w:name w:val="xl323"/>
    <w:basedOn w:val="a1"/>
    <w:rsid w:val="00E30963"/>
    <w:pPr>
      <w:widowControl/>
      <w:pBdr>
        <w:top w:val="single" w:sz="4" w:space="0" w:color="auto"/>
        <w:right w:val="single" w:sz="4" w:space="0" w:color="auto"/>
      </w:pBdr>
      <w:spacing w:before="100" w:beforeAutospacing="1" w:after="100" w:afterAutospacing="1"/>
    </w:pPr>
    <w:rPr>
      <w:rFonts w:eastAsia="宋体"/>
      <w:kern w:val="0"/>
      <w:sz w:val="20"/>
      <w:lang w:eastAsia="zh-CN"/>
    </w:rPr>
  </w:style>
  <w:style w:type="paragraph" w:customStyle="1" w:styleId="xl324">
    <w:name w:val="xl324"/>
    <w:basedOn w:val="a1"/>
    <w:rsid w:val="00E30963"/>
    <w:pPr>
      <w:widowControl/>
      <w:pBdr>
        <w:left w:val="single" w:sz="8" w:space="0" w:color="auto"/>
        <w:bottom w:val="single" w:sz="4" w:space="0" w:color="auto"/>
      </w:pBdr>
      <w:spacing w:before="100" w:beforeAutospacing="1" w:after="100" w:afterAutospacing="1"/>
    </w:pPr>
    <w:rPr>
      <w:rFonts w:eastAsia="宋体"/>
      <w:kern w:val="0"/>
      <w:sz w:val="20"/>
      <w:lang w:eastAsia="zh-CN"/>
    </w:rPr>
  </w:style>
  <w:style w:type="paragraph" w:customStyle="1" w:styleId="xl325">
    <w:name w:val="xl325"/>
    <w:basedOn w:val="a1"/>
    <w:rsid w:val="00E30963"/>
    <w:pPr>
      <w:widowControl/>
      <w:pBdr>
        <w:top w:val="single" w:sz="4" w:space="0" w:color="auto"/>
        <w:left w:val="single" w:sz="4" w:space="0" w:color="auto"/>
        <w:bottom w:val="single" w:sz="4" w:space="0" w:color="auto"/>
      </w:pBdr>
      <w:spacing w:before="100" w:beforeAutospacing="1" w:after="100" w:afterAutospacing="1"/>
      <w:jc w:val="center"/>
    </w:pPr>
    <w:rPr>
      <w:rFonts w:eastAsia="宋体"/>
      <w:b/>
      <w:bCs/>
      <w:i/>
      <w:iCs/>
      <w:kern w:val="0"/>
      <w:sz w:val="20"/>
      <w:lang w:eastAsia="zh-CN"/>
    </w:rPr>
  </w:style>
  <w:style w:type="paragraph" w:customStyle="1" w:styleId="xl326">
    <w:name w:val="xl326"/>
    <w:basedOn w:val="a1"/>
    <w:rsid w:val="00E30963"/>
    <w:pPr>
      <w:widowControl/>
      <w:pBdr>
        <w:top w:val="single" w:sz="4" w:space="0" w:color="auto"/>
        <w:bottom w:val="single" w:sz="4" w:space="0" w:color="auto"/>
      </w:pBdr>
      <w:spacing w:before="100" w:beforeAutospacing="1" w:after="100" w:afterAutospacing="1"/>
      <w:jc w:val="center"/>
    </w:pPr>
    <w:rPr>
      <w:rFonts w:eastAsia="宋体"/>
      <w:b/>
      <w:bCs/>
      <w:i/>
      <w:iCs/>
      <w:kern w:val="0"/>
      <w:sz w:val="20"/>
      <w:lang w:eastAsia="zh-CN"/>
    </w:rPr>
  </w:style>
  <w:style w:type="paragraph" w:customStyle="1" w:styleId="xl327">
    <w:name w:val="xl327"/>
    <w:basedOn w:val="a1"/>
    <w:rsid w:val="00E30963"/>
    <w:pPr>
      <w:widowControl/>
      <w:pBdr>
        <w:top w:val="single" w:sz="4" w:space="0" w:color="auto"/>
        <w:bottom w:val="single" w:sz="4" w:space="0" w:color="auto"/>
        <w:right w:val="single" w:sz="4" w:space="0" w:color="auto"/>
      </w:pBdr>
      <w:spacing w:before="100" w:beforeAutospacing="1" w:after="100" w:afterAutospacing="1"/>
      <w:jc w:val="center"/>
    </w:pPr>
    <w:rPr>
      <w:rFonts w:eastAsia="宋体"/>
      <w:b/>
      <w:bCs/>
      <w:i/>
      <w:iCs/>
      <w:kern w:val="0"/>
      <w:sz w:val="20"/>
      <w:lang w:eastAsia="zh-CN"/>
    </w:rPr>
  </w:style>
  <w:style w:type="paragraph" w:customStyle="1" w:styleId="xl328">
    <w:name w:val="xl328"/>
    <w:basedOn w:val="a1"/>
    <w:rsid w:val="00E30963"/>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b/>
      <w:bCs/>
      <w:i/>
      <w:iCs/>
      <w:color w:val="0000FF"/>
      <w:kern w:val="0"/>
      <w:sz w:val="20"/>
      <w:lang w:eastAsia="zh-CN"/>
    </w:rPr>
  </w:style>
  <w:style w:type="paragraph" w:customStyle="1" w:styleId="xl329">
    <w:name w:val="xl329"/>
    <w:basedOn w:val="a1"/>
    <w:rsid w:val="00E30963"/>
    <w:pPr>
      <w:widowControl/>
      <w:pBdr>
        <w:top w:val="single" w:sz="4" w:space="0" w:color="auto"/>
        <w:left w:val="single" w:sz="8" w:space="0" w:color="auto"/>
        <w:bottom w:val="single" w:sz="4" w:space="0" w:color="auto"/>
      </w:pBdr>
      <w:spacing w:before="100" w:beforeAutospacing="1" w:after="100" w:afterAutospacing="1"/>
    </w:pPr>
    <w:rPr>
      <w:rFonts w:eastAsia="宋体"/>
      <w:kern w:val="0"/>
      <w:sz w:val="20"/>
      <w:lang w:eastAsia="zh-CN"/>
    </w:rPr>
  </w:style>
  <w:style w:type="paragraph" w:customStyle="1" w:styleId="xl330">
    <w:name w:val="xl330"/>
    <w:basedOn w:val="a1"/>
    <w:rsid w:val="00E30963"/>
    <w:pPr>
      <w:widowControl/>
      <w:pBdr>
        <w:top w:val="single" w:sz="4" w:space="0" w:color="auto"/>
        <w:left w:val="single" w:sz="8" w:space="0" w:color="auto"/>
        <w:bottom w:val="single" w:sz="8" w:space="0" w:color="auto"/>
      </w:pBdr>
      <w:spacing w:before="100" w:beforeAutospacing="1" w:after="100" w:afterAutospacing="1"/>
    </w:pPr>
    <w:rPr>
      <w:rFonts w:eastAsia="宋体"/>
      <w:kern w:val="0"/>
      <w:sz w:val="20"/>
      <w:lang w:eastAsia="zh-CN"/>
    </w:rPr>
  </w:style>
  <w:style w:type="paragraph" w:customStyle="1" w:styleId="xl331">
    <w:name w:val="xl331"/>
    <w:basedOn w:val="a1"/>
    <w:rsid w:val="00E30963"/>
    <w:pPr>
      <w:widowControl/>
      <w:pBdr>
        <w:top w:val="single" w:sz="4" w:space="0" w:color="auto"/>
        <w:bottom w:val="single" w:sz="8" w:space="0" w:color="auto"/>
      </w:pBdr>
      <w:spacing w:before="100" w:beforeAutospacing="1" w:after="100" w:afterAutospacing="1"/>
    </w:pPr>
    <w:rPr>
      <w:rFonts w:eastAsia="宋体"/>
      <w:kern w:val="0"/>
      <w:sz w:val="20"/>
      <w:lang w:eastAsia="zh-CN"/>
    </w:rPr>
  </w:style>
  <w:style w:type="paragraph" w:customStyle="1" w:styleId="Text2">
    <w:name w:val="Text2"/>
    <w:rsid w:val="00E30963"/>
    <w:pPr>
      <w:spacing w:before="120" w:after="60"/>
      <w:ind w:left="1701" w:right="567"/>
      <w:jc w:val="both"/>
    </w:pPr>
    <w:rPr>
      <w:rFonts w:ascii="Arial" w:hAnsi="Arial"/>
      <w:sz w:val="22"/>
    </w:rPr>
  </w:style>
  <w:style w:type="character" w:customStyle="1" w:styleId="Char3">
    <w:name w:val="正文文本 Char"/>
    <w:basedOn w:val="a3"/>
    <w:link w:val="ab"/>
    <w:rsid w:val="00E30963"/>
    <w:rPr>
      <w:rFonts w:ascii="Times New Roman" w:eastAsia="楷体" w:hAnsi="Times New Roman"/>
      <w:sz w:val="28"/>
    </w:rPr>
  </w:style>
  <w:style w:type="character" w:customStyle="1" w:styleId="Char5">
    <w:name w:val="纯文本 Char"/>
    <w:basedOn w:val="a3"/>
    <w:link w:val="ae"/>
    <w:rsid w:val="00E30963"/>
    <w:rPr>
      <w:rFonts w:ascii="宋体" w:hAnsi="Courier New"/>
      <w:kern w:val="2"/>
      <w:sz w:val="21"/>
    </w:rPr>
  </w:style>
  <w:style w:type="character" w:customStyle="1" w:styleId="Char1">
    <w:name w:val="批注文字 Char"/>
    <w:basedOn w:val="a3"/>
    <w:link w:val="a9"/>
    <w:rsid w:val="00E30963"/>
    <w:rPr>
      <w:rFonts w:ascii="Times New Roman" w:hAnsi="Times New Roman"/>
      <w:kern w:val="2"/>
      <w:sz w:val="21"/>
      <w:szCs w:val="24"/>
    </w:rPr>
  </w:style>
  <w:style w:type="character" w:customStyle="1" w:styleId="Chard">
    <w:name w:val="批注主题 Char"/>
    <w:basedOn w:val="Char1"/>
    <w:link w:val="af8"/>
    <w:rsid w:val="00E30963"/>
    <w:rPr>
      <w:b/>
      <w:bCs/>
    </w:rPr>
  </w:style>
  <w:style w:type="paragraph" w:customStyle="1" w:styleId="14">
    <w:name w:val="1文"/>
    <w:basedOn w:val="a1"/>
    <w:rsid w:val="00E30963"/>
    <w:pPr>
      <w:autoSpaceDE w:val="0"/>
      <w:autoSpaceDN w:val="0"/>
      <w:adjustRightInd w:val="0"/>
      <w:spacing w:before="60" w:after="60" w:line="360" w:lineRule="atLeast"/>
      <w:ind w:left="567"/>
      <w:jc w:val="both"/>
    </w:pPr>
    <w:rPr>
      <w:rFonts w:ascii="Arial" w:hAnsi="Arial" w:cs="Arial"/>
      <w:spacing w:val="1"/>
      <w:kern w:val="0"/>
      <w:szCs w:val="22"/>
      <w:lang w:eastAsia="zh-CN"/>
    </w:rPr>
  </w:style>
  <w:style w:type="paragraph" w:customStyle="1" w:styleId="34">
    <w:name w:val="字元 字元3"/>
    <w:basedOn w:val="a1"/>
    <w:rsid w:val="00E30963"/>
    <w:pPr>
      <w:widowControl/>
      <w:spacing w:after="160" w:line="240" w:lineRule="exact"/>
    </w:pPr>
    <w:rPr>
      <w:rFonts w:ascii="Verdana" w:eastAsia="仿宋_GB2312" w:hAnsi="Verdana"/>
      <w:kern w:val="0"/>
      <w:lang w:eastAsia="en-US"/>
    </w:rPr>
  </w:style>
  <w:style w:type="character" w:customStyle="1" w:styleId="3Char">
    <w:name w:val="标题 3 Char"/>
    <w:basedOn w:val="a3"/>
    <w:link w:val="3"/>
    <w:rsid w:val="00E30963"/>
    <w:rPr>
      <w:rFonts w:ascii="Times New Roman" w:hAnsi="Times New Roman"/>
      <w:b/>
      <w:kern w:val="2"/>
      <w:sz w:val="24"/>
    </w:rPr>
  </w:style>
  <w:style w:type="character" w:customStyle="1" w:styleId="4Char">
    <w:name w:val="标题 4 Char"/>
    <w:basedOn w:val="a3"/>
    <w:link w:val="4"/>
    <w:rsid w:val="00E30963"/>
    <w:rPr>
      <w:rFonts w:ascii="Times New Roman" w:hAnsi="Times New Roman"/>
      <w:sz w:val="24"/>
      <w:szCs w:val="28"/>
    </w:rPr>
  </w:style>
  <w:style w:type="character" w:customStyle="1" w:styleId="5Char">
    <w:name w:val="标题 5 Char"/>
    <w:basedOn w:val="a3"/>
    <w:link w:val="50"/>
    <w:rsid w:val="00E30963"/>
    <w:rPr>
      <w:rFonts w:ascii="Times New Roman" w:hAnsi="Times New Roman"/>
      <w:sz w:val="22"/>
      <w:szCs w:val="26"/>
    </w:rPr>
  </w:style>
  <w:style w:type="character" w:customStyle="1" w:styleId="6Char">
    <w:name w:val="标题 6 Char"/>
    <w:basedOn w:val="a3"/>
    <w:link w:val="6"/>
    <w:rsid w:val="00E30963"/>
    <w:rPr>
      <w:rFonts w:ascii="Times New Roman" w:hAnsi="Times New Roman"/>
      <w:sz w:val="22"/>
      <w:szCs w:val="22"/>
    </w:rPr>
  </w:style>
  <w:style w:type="character" w:customStyle="1" w:styleId="7Char">
    <w:name w:val="标题 7 Char"/>
    <w:basedOn w:val="a3"/>
    <w:link w:val="7"/>
    <w:rsid w:val="00E30963"/>
    <w:rPr>
      <w:rFonts w:ascii="Times New Roman" w:hAnsi="Times New Roman"/>
      <w:sz w:val="24"/>
      <w:szCs w:val="24"/>
      <w:lang w:eastAsia="en-US"/>
    </w:rPr>
  </w:style>
  <w:style w:type="character" w:customStyle="1" w:styleId="8Char">
    <w:name w:val="标题 8 Char"/>
    <w:basedOn w:val="a3"/>
    <w:link w:val="8"/>
    <w:rsid w:val="00E30963"/>
    <w:rPr>
      <w:rFonts w:ascii="Times New Roman" w:hAnsi="Times New Roman"/>
      <w:i/>
      <w:iCs/>
      <w:sz w:val="24"/>
      <w:szCs w:val="24"/>
      <w:lang w:eastAsia="en-US"/>
    </w:rPr>
  </w:style>
  <w:style w:type="character" w:customStyle="1" w:styleId="9Char">
    <w:name w:val="标题 9 Char"/>
    <w:basedOn w:val="a3"/>
    <w:link w:val="9"/>
    <w:rsid w:val="00E30963"/>
    <w:rPr>
      <w:rFonts w:ascii="Arial" w:hAnsi="Arial" w:cs="Arial"/>
      <w:sz w:val="22"/>
      <w:szCs w:val="22"/>
      <w:lang w:eastAsia="en-US"/>
    </w:rPr>
  </w:style>
  <w:style w:type="paragraph" w:customStyle="1" w:styleId="10">
    <w:name w:val="1"/>
    <w:basedOn w:val="a1"/>
    <w:rsid w:val="00E30963"/>
    <w:pPr>
      <w:numPr>
        <w:numId w:val="2"/>
      </w:numPr>
      <w:autoSpaceDE w:val="0"/>
      <w:autoSpaceDN w:val="0"/>
      <w:adjustRightInd w:val="0"/>
      <w:spacing w:before="60" w:after="60" w:line="360" w:lineRule="atLeast"/>
      <w:jc w:val="both"/>
    </w:pPr>
    <w:rPr>
      <w:rFonts w:ascii="Arial" w:hAnsi="Arial" w:cs="MS Mincho"/>
      <w:kern w:val="0"/>
      <w:szCs w:val="19"/>
    </w:rPr>
  </w:style>
  <w:style w:type="paragraph" w:customStyle="1" w:styleId="15">
    <w:name w:val="樣式1"/>
    <w:basedOn w:val="14"/>
    <w:rsid w:val="00E30963"/>
    <w:rPr>
      <w:lang w:eastAsia="zh-TW"/>
    </w:rPr>
  </w:style>
  <w:style w:type="paragraph" w:customStyle="1" w:styleId="a">
    <w:name w:val="标准"/>
    <w:basedOn w:val="a1"/>
    <w:rsid w:val="00E30963"/>
    <w:pPr>
      <w:numPr>
        <w:ilvl w:val="3"/>
        <w:numId w:val="1"/>
      </w:numPr>
      <w:adjustRightInd w:val="0"/>
      <w:spacing w:line="312" w:lineRule="atLeast"/>
      <w:jc w:val="both"/>
      <w:textAlignment w:val="baseline"/>
    </w:pPr>
    <w:rPr>
      <w:rFonts w:ascii="楷体_GB2312" w:eastAsia="楷体_GB2312"/>
      <w:kern w:val="0"/>
      <w:lang w:eastAsia="zh-CN"/>
    </w:rPr>
  </w:style>
  <w:style w:type="character" w:customStyle="1" w:styleId="Chare">
    <w:name w:val="正文首行缩进 Char"/>
    <w:basedOn w:val="Char3"/>
    <w:link w:val="a0"/>
    <w:rsid w:val="00E30963"/>
    <w:rPr>
      <w:sz w:val="21"/>
    </w:rPr>
  </w:style>
  <w:style w:type="character" w:customStyle="1" w:styleId="3Char1">
    <w:name w:val="正文文本缩进 3 Char"/>
    <w:basedOn w:val="a3"/>
    <w:link w:val="33"/>
    <w:rsid w:val="00E30963"/>
    <w:rPr>
      <w:rFonts w:ascii="宋体" w:hAnsi="Times New Roman"/>
      <w:color w:val="000000"/>
      <w:kern w:val="2"/>
      <w:sz w:val="24"/>
    </w:rPr>
  </w:style>
  <w:style w:type="character" w:customStyle="1" w:styleId="Char4">
    <w:name w:val="正文文本缩进 Char"/>
    <w:basedOn w:val="a3"/>
    <w:link w:val="ac"/>
    <w:rsid w:val="00E30963"/>
    <w:rPr>
      <w:rFonts w:ascii="宋体" w:hAnsi="Times New Roman"/>
      <w:kern w:val="2"/>
      <w:sz w:val="21"/>
    </w:rPr>
  </w:style>
  <w:style w:type="paragraph" w:customStyle="1" w:styleId="AODocTxt">
    <w:name w:val="AODocTxt"/>
    <w:basedOn w:val="AOBodyTxt"/>
    <w:rsid w:val="00E30963"/>
  </w:style>
  <w:style w:type="paragraph" w:customStyle="1" w:styleId="AOBodyTxt">
    <w:name w:val="AOBodyTxt"/>
    <w:basedOn w:val="AONormal"/>
    <w:next w:val="AODocTxt"/>
    <w:rsid w:val="00E30963"/>
    <w:pPr>
      <w:spacing w:before="240"/>
    </w:pPr>
  </w:style>
  <w:style w:type="paragraph" w:customStyle="1" w:styleId="AONormal">
    <w:name w:val="AONormal"/>
    <w:rsid w:val="00E30963"/>
    <w:pPr>
      <w:spacing w:line="260" w:lineRule="atLeast"/>
      <w:jc w:val="both"/>
    </w:pPr>
    <w:rPr>
      <w:rFonts w:ascii="Times New Roman" w:hAnsi="Times New Roman"/>
      <w:sz w:val="22"/>
      <w:lang w:val="en-GB"/>
    </w:rPr>
  </w:style>
  <w:style w:type="paragraph" w:customStyle="1" w:styleId="AOBullet">
    <w:name w:val="AOBullet"/>
    <w:basedOn w:val="AOBodyTxt"/>
    <w:rsid w:val="00E30963"/>
    <w:pPr>
      <w:tabs>
        <w:tab w:val="left" w:pos="720"/>
      </w:tabs>
      <w:ind w:left="720" w:hanging="720"/>
    </w:pPr>
  </w:style>
  <w:style w:type="paragraph" w:customStyle="1" w:styleId="AODocTxtL1">
    <w:name w:val="AODocTxtL1"/>
    <w:basedOn w:val="AODocTxt"/>
    <w:rsid w:val="00E30963"/>
  </w:style>
  <w:style w:type="paragraph" w:customStyle="1" w:styleId="AODocTxtL2">
    <w:name w:val="AODocTxtL2"/>
    <w:basedOn w:val="AODocTxt"/>
    <w:rsid w:val="00E30963"/>
  </w:style>
  <w:style w:type="paragraph" w:customStyle="1" w:styleId="AODocTxtL3">
    <w:name w:val="AODocTxtL3"/>
    <w:basedOn w:val="AODocTxt"/>
    <w:rsid w:val="00E30963"/>
  </w:style>
  <w:style w:type="paragraph" w:customStyle="1" w:styleId="AODocTxtL4">
    <w:name w:val="AODocTxtL4"/>
    <w:basedOn w:val="AODocTxt"/>
    <w:rsid w:val="00E30963"/>
    <w:pPr>
      <w:tabs>
        <w:tab w:val="left" w:pos="360"/>
      </w:tabs>
    </w:pPr>
  </w:style>
  <w:style w:type="paragraph" w:customStyle="1" w:styleId="AODocTxtL5">
    <w:name w:val="AODocTxtL5"/>
    <w:basedOn w:val="AODocTxt"/>
    <w:rsid w:val="00E30963"/>
    <w:pPr>
      <w:tabs>
        <w:tab w:val="left" w:pos="360"/>
      </w:tabs>
      <w:ind w:left="465" w:hanging="465"/>
    </w:pPr>
  </w:style>
  <w:style w:type="paragraph" w:customStyle="1" w:styleId="AODocTxtL6">
    <w:name w:val="AODocTxtL6"/>
    <w:basedOn w:val="AODocTxt"/>
    <w:rsid w:val="00E30963"/>
    <w:pPr>
      <w:tabs>
        <w:tab w:val="left" w:pos="360"/>
      </w:tabs>
      <w:ind w:left="465" w:hanging="465"/>
    </w:pPr>
  </w:style>
  <w:style w:type="paragraph" w:customStyle="1" w:styleId="AODocTxtL7">
    <w:name w:val="AODocTxtL7"/>
    <w:basedOn w:val="AODocTxt"/>
    <w:rsid w:val="00E30963"/>
    <w:pPr>
      <w:tabs>
        <w:tab w:val="left" w:pos="360"/>
      </w:tabs>
      <w:ind w:left="465" w:hanging="465"/>
    </w:pPr>
  </w:style>
  <w:style w:type="paragraph" w:customStyle="1" w:styleId="AODocTxtL8">
    <w:name w:val="AODocTxtL8"/>
    <w:basedOn w:val="AODocTxt"/>
    <w:rsid w:val="00E30963"/>
    <w:pPr>
      <w:tabs>
        <w:tab w:val="left" w:pos="360"/>
      </w:tabs>
      <w:ind w:left="465" w:hanging="465"/>
    </w:pPr>
  </w:style>
  <w:style w:type="paragraph" w:customStyle="1" w:styleId="AOHead1">
    <w:name w:val="AOHead1"/>
    <w:basedOn w:val="AOHeadings"/>
    <w:next w:val="AODocTxtL1"/>
    <w:rsid w:val="00E30963"/>
    <w:pPr>
      <w:keepNext/>
      <w:numPr>
        <w:ilvl w:val="2"/>
        <w:numId w:val="3"/>
      </w:numPr>
      <w:outlineLvl w:val="0"/>
    </w:pPr>
    <w:rPr>
      <w:rFonts w:eastAsia="LF_Hei"/>
      <w:b/>
      <w:caps/>
      <w:sz w:val="24"/>
      <w:lang w:val="en-US"/>
    </w:rPr>
  </w:style>
  <w:style w:type="paragraph" w:customStyle="1" w:styleId="AOHeadings">
    <w:name w:val="AOHeadings"/>
    <w:basedOn w:val="AOBodyTxt"/>
    <w:next w:val="AODocTxt"/>
    <w:rsid w:val="00E30963"/>
  </w:style>
  <w:style w:type="paragraph" w:customStyle="1" w:styleId="AOHead2">
    <w:name w:val="AOHead2"/>
    <w:basedOn w:val="AOHeadings"/>
    <w:next w:val="AODocTxtL1"/>
    <w:rsid w:val="00E30963"/>
    <w:pPr>
      <w:keepNext/>
      <w:tabs>
        <w:tab w:val="left" w:pos="720"/>
      </w:tabs>
      <w:ind w:left="720" w:hanging="720"/>
      <w:outlineLvl w:val="1"/>
    </w:pPr>
    <w:rPr>
      <w:rFonts w:eastAsia="LF_Hei"/>
      <w:b/>
      <w:kern w:val="28"/>
      <w:sz w:val="24"/>
    </w:rPr>
  </w:style>
  <w:style w:type="paragraph" w:customStyle="1" w:styleId="AOAltHead1">
    <w:name w:val="AOAltHead1"/>
    <w:basedOn w:val="AOHead1"/>
    <w:next w:val="AODocTxtL1"/>
    <w:rsid w:val="00E30963"/>
    <w:pPr>
      <w:keepNext w:val="0"/>
      <w:tabs>
        <w:tab w:val="clear" w:pos="720"/>
      </w:tabs>
    </w:pPr>
    <w:rPr>
      <w:b w:val="0"/>
      <w:caps w:val="0"/>
    </w:rPr>
  </w:style>
  <w:style w:type="paragraph" w:customStyle="1" w:styleId="AOAltHead5">
    <w:name w:val="AOAltHead5"/>
    <w:basedOn w:val="AOHead5"/>
    <w:next w:val="AODocTxtL3"/>
    <w:rsid w:val="00E30963"/>
    <w:pPr>
      <w:numPr>
        <w:ilvl w:val="3"/>
        <w:numId w:val="4"/>
      </w:numPr>
      <w:tabs>
        <w:tab w:val="clear" w:pos="2160"/>
        <w:tab w:val="left" w:pos="720"/>
      </w:tabs>
      <w:ind w:left="720"/>
    </w:pPr>
    <w:rPr>
      <w:rFonts w:eastAsia="LF Song"/>
      <w:sz w:val="24"/>
    </w:rPr>
  </w:style>
  <w:style w:type="paragraph" w:customStyle="1" w:styleId="AOHead5">
    <w:name w:val="AOHead5"/>
    <w:basedOn w:val="AOHeadings"/>
    <w:next w:val="AODocTxtL4"/>
    <w:rsid w:val="00E30963"/>
    <w:pPr>
      <w:outlineLvl w:val="4"/>
    </w:pPr>
  </w:style>
  <w:style w:type="paragraph" w:customStyle="1" w:styleId="Level1">
    <w:name w:val="Level 1."/>
    <w:basedOn w:val="a1"/>
    <w:next w:val="Level1fo"/>
    <w:rsid w:val="00E30963"/>
    <w:pPr>
      <w:widowControl/>
      <w:tabs>
        <w:tab w:val="left" w:pos="720"/>
      </w:tabs>
      <w:spacing w:before="240"/>
      <w:ind w:left="720" w:hanging="720"/>
      <w:outlineLvl w:val="1"/>
    </w:pPr>
    <w:rPr>
      <w:rFonts w:ascii="Palatino" w:eastAsia="宋体" w:hAnsi="Palatino"/>
      <w:kern w:val="0"/>
      <w:sz w:val="22"/>
      <w:lang w:val="en-AU" w:eastAsia="zh-CN"/>
    </w:rPr>
  </w:style>
  <w:style w:type="paragraph" w:customStyle="1" w:styleId="Level1fo">
    <w:name w:val="Level 1.fo"/>
    <w:basedOn w:val="a1"/>
    <w:rsid w:val="00E30963"/>
    <w:pPr>
      <w:widowControl/>
      <w:spacing w:before="240"/>
      <w:ind w:left="720"/>
    </w:pPr>
    <w:rPr>
      <w:rFonts w:ascii="Palatino" w:eastAsia="宋体" w:hAnsi="Palatino"/>
      <w:kern w:val="0"/>
      <w:sz w:val="22"/>
      <w:lang w:val="en-AU" w:eastAsia="zh-CN"/>
    </w:rPr>
  </w:style>
  <w:style w:type="paragraph" w:customStyle="1" w:styleId="Level11">
    <w:name w:val="Level 1.1"/>
    <w:basedOn w:val="a1"/>
    <w:next w:val="Level11fo"/>
    <w:rsid w:val="00E30963"/>
    <w:pPr>
      <w:widowControl/>
      <w:tabs>
        <w:tab w:val="left" w:pos="720"/>
      </w:tabs>
      <w:spacing w:before="240"/>
      <w:ind w:left="720" w:hanging="706"/>
      <w:outlineLvl w:val="2"/>
    </w:pPr>
    <w:rPr>
      <w:rFonts w:ascii="Palatino" w:eastAsia="宋体" w:hAnsi="Palatino"/>
      <w:kern w:val="0"/>
      <w:sz w:val="22"/>
      <w:lang w:val="en-AU" w:eastAsia="zh-CN"/>
    </w:rPr>
  </w:style>
  <w:style w:type="paragraph" w:customStyle="1" w:styleId="Level11fo">
    <w:name w:val="Level 1.1fo"/>
    <w:basedOn w:val="a1"/>
    <w:rsid w:val="00E30963"/>
    <w:pPr>
      <w:widowControl/>
      <w:spacing w:before="240"/>
      <w:ind w:left="720"/>
    </w:pPr>
    <w:rPr>
      <w:rFonts w:ascii="Palatino" w:eastAsia="宋体" w:hAnsi="Palatino"/>
      <w:kern w:val="0"/>
      <w:sz w:val="22"/>
      <w:lang w:val="en-AU" w:eastAsia="zh-CN"/>
    </w:rPr>
  </w:style>
  <w:style w:type="paragraph" w:customStyle="1" w:styleId="Levela">
    <w:name w:val="Level (a)"/>
    <w:basedOn w:val="a1"/>
    <w:next w:val="Levelafo0"/>
    <w:rsid w:val="00E30963"/>
    <w:pPr>
      <w:widowControl/>
      <w:numPr>
        <w:numId w:val="5"/>
      </w:numPr>
      <w:tabs>
        <w:tab w:val="clear" w:pos="720"/>
        <w:tab w:val="left" w:pos="1440"/>
      </w:tabs>
      <w:spacing w:before="240"/>
      <w:ind w:left="1440"/>
      <w:outlineLvl w:val="3"/>
    </w:pPr>
    <w:rPr>
      <w:rFonts w:ascii="Palatino" w:eastAsia="宋体" w:hAnsi="Palatino"/>
      <w:kern w:val="0"/>
      <w:sz w:val="22"/>
      <w:lang w:val="en-AU" w:eastAsia="zh-CN"/>
    </w:rPr>
  </w:style>
  <w:style w:type="paragraph" w:customStyle="1" w:styleId="Levelafo0">
    <w:name w:val="Level (a)fo"/>
    <w:basedOn w:val="a1"/>
    <w:rsid w:val="00E30963"/>
    <w:pPr>
      <w:widowControl/>
      <w:numPr>
        <w:ilvl w:val="1"/>
        <w:numId w:val="5"/>
      </w:numPr>
      <w:tabs>
        <w:tab w:val="clear" w:pos="720"/>
      </w:tabs>
      <w:spacing w:before="240"/>
      <w:ind w:left="1440" w:firstLine="0"/>
    </w:pPr>
    <w:rPr>
      <w:rFonts w:ascii="Palatino" w:eastAsia="宋体" w:hAnsi="Palatino"/>
      <w:kern w:val="0"/>
      <w:sz w:val="22"/>
      <w:lang w:val="en-AU" w:eastAsia="zh-CN"/>
    </w:rPr>
  </w:style>
  <w:style w:type="paragraph" w:customStyle="1" w:styleId="Leveli">
    <w:name w:val="Level (i)"/>
    <w:basedOn w:val="a1"/>
    <w:next w:val="Levelifo"/>
    <w:rsid w:val="00E30963"/>
    <w:pPr>
      <w:widowControl/>
      <w:numPr>
        <w:ilvl w:val="2"/>
        <w:numId w:val="5"/>
      </w:numPr>
      <w:tabs>
        <w:tab w:val="clear" w:pos="1440"/>
        <w:tab w:val="left" w:pos="2160"/>
      </w:tabs>
      <w:spacing w:before="240"/>
      <w:ind w:left="2160"/>
      <w:outlineLvl w:val="4"/>
    </w:pPr>
    <w:rPr>
      <w:rFonts w:ascii="Palatino" w:eastAsia="宋体" w:hAnsi="Palatino"/>
      <w:kern w:val="0"/>
      <w:sz w:val="22"/>
      <w:lang w:val="en-AU" w:eastAsia="zh-CN"/>
    </w:rPr>
  </w:style>
  <w:style w:type="paragraph" w:customStyle="1" w:styleId="Levelifo">
    <w:name w:val="Level (i)fo"/>
    <w:basedOn w:val="a1"/>
    <w:rsid w:val="00E30963"/>
    <w:pPr>
      <w:widowControl/>
      <w:numPr>
        <w:ilvl w:val="3"/>
        <w:numId w:val="5"/>
      </w:numPr>
      <w:tabs>
        <w:tab w:val="clear" w:pos="2160"/>
      </w:tabs>
      <w:spacing w:before="240"/>
      <w:ind w:firstLine="0"/>
    </w:pPr>
    <w:rPr>
      <w:rFonts w:ascii="Palatino" w:eastAsia="宋体" w:hAnsi="Palatino"/>
      <w:kern w:val="0"/>
      <w:sz w:val="22"/>
      <w:lang w:val="en-AU" w:eastAsia="zh-CN"/>
    </w:rPr>
  </w:style>
  <w:style w:type="paragraph" w:customStyle="1" w:styleId="LevelA0">
    <w:name w:val="Level(A)"/>
    <w:basedOn w:val="a1"/>
    <w:next w:val="LevelAfo"/>
    <w:rsid w:val="00E30963"/>
    <w:pPr>
      <w:widowControl/>
      <w:numPr>
        <w:ilvl w:val="4"/>
        <w:numId w:val="5"/>
      </w:numPr>
      <w:spacing w:before="240"/>
      <w:outlineLvl w:val="5"/>
    </w:pPr>
    <w:rPr>
      <w:rFonts w:ascii="Palatino" w:eastAsia="宋体" w:hAnsi="Palatino"/>
      <w:kern w:val="0"/>
      <w:sz w:val="22"/>
      <w:lang w:val="en-AU" w:eastAsia="zh-CN"/>
    </w:rPr>
  </w:style>
  <w:style w:type="paragraph" w:customStyle="1" w:styleId="LevelAfo">
    <w:name w:val="Level (A)fo"/>
    <w:basedOn w:val="a1"/>
    <w:rsid w:val="00E30963"/>
    <w:pPr>
      <w:widowControl/>
      <w:numPr>
        <w:numId w:val="6"/>
      </w:numPr>
      <w:tabs>
        <w:tab w:val="clear" w:pos="720"/>
      </w:tabs>
      <w:spacing w:before="240"/>
      <w:ind w:left="2880" w:firstLine="0"/>
    </w:pPr>
    <w:rPr>
      <w:rFonts w:ascii="Palatino" w:eastAsia="宋体" w:hAnsi="Palatino"/>
      <w:kern w:val="0"/>
      <w:sz w:val="22"/>
      <w:lang w:val="en-AU" w:eastAsia="zh-CN"/>
    </w:rPr>
  </w:style>
  <w:style w:type="paragraph" w:customStyle="1" w:styleId="AOAltHead6">
    <w:name w:val="AOAltHead6"/>
    <w:basedOn w:val="AOHead6"/>
    <w:next w:val="AODocTxtL4"/>
    <w:rsid w:val="00E30963"/>
    <w:pPr>
      <w:tabs>
        <w:tab w:val="left" w:pos="2160"/>
      </w:tabs>
      <w:ind w:left="2160" w:hanging="720"/>
    </w:pPr>
  </w:style>
  <w:style w:type="paragraph" w:customStyle="1" w:styleId="AOHead6">
    <w:name w:val="AOHead6"/>
    <w:basedOn w:val="AOHeadings"/>
    <w:next w:val="AODocTxtL5"/>
    <w:rsid w:val="00E30963"/>
    <w:pPr>
      <w:ind w:left="570" w:hanging="570"/>
      <w:outlineLvl w:val="5"/>
    </w:pPr>
  </w:style>
  <w:style w:type="paragraph" w:customStyle="1" w:styleId="toc3">
    <w:name w:val="toc3"/>
    <w:basedOn w:val="a1"/>
    <w:rsid w:val="00E30963"/>
    <w:pPr>
      <w:widowControl/>
      <w:tabs>
        <w:tab w:val="left" w:pos="720"/>
        <w:tab w:val="right" w:pos="9029"/>
      </w:tabs>
      <w:jc w:val="both"/>
    </w:pPr>
    <w:rPr>
      <w:rFonts w:eastAsia="LF Song"/>
      <w:kern w:val="0"/>
      <w:lang w:eastAsia="zh-CN"/>
    </w:rPr>
  </w:style>
  <w:style w:type="paragraph" w:customStyle="1" w:styleId="AOHead3">
    <w:name w:val="AOHead3"/>
    <w:basedOn w:val="AOHeadings"/>
    <w:next w:val="AODocTxtL2"/>
    <w:rsid w:val="00E30963"/>
    <w:pPr>
      <w:tabs>
        <w:tab w:val="left" w:pos="1440"/>
      </w:tabs>
      <w:ind w:left="1440" w:hanging="720"/>
      <w:outlineLvl w:val="2"/>
    </w:pPr>
    <w:rPr>
      <w:rFonts w:eastAsia="LF Song"/>
      <w:sz w:val="24"/>
      <w:lang w:val="en-US"/>
    </w:rPr>
  </w:style>
  <w:style w:type="paragraph" w:customStyle="1" w:styleId="AOListNumber">
    <w:name w:val="AOListNumber"/>
    <w:basedOn w:val="AOBodyTxt"/>
    <w:rsid w:val="00E30963"/>
    <w:pPr>
      <w:tabs>
        <w:tab w:val="left" w:pos="2880"/>
      </w:tabs>
      <w:ind w:left="2880" w:hanging="720"/>
    </w:pPr>
  </w:style>
  <w:style w:type="paragraph" w:customStyle="1" w:styleId="AOAltHead3">
    <w:name w:val="AOAltHead3"/>
    <w:basedOn w:val="AOHead3"/>
    <w:next w:val="AODocTxtL1"/>
    <w:rsid w:val="00E30963"/>
    <w:pPr>
      <w:tabs>
        <w:tab w:val="clear" w:pos="1440"/>
      </w:tabs>
      <w:ind w:left="720"/>
    </w:pPr>
  </w:style>
  <w:style w:type="paragraph" w:customStyle="1" w:styleId="AOHead4">
    <w:name w:val="AOHead4"/>
    <w:basedOn w:val="AOHeadings"/>
    <w:next w:val="AODocTxtL3"/>
    <w:rsid w:val="00E30963"/>
    <w:pPr>
      <w:outlineLvl w:val="3"/>
    </w:pPr>
  </w:style>
  <w:style w:type="character" w:customStyle="1" w:styleId="Char6">
    <w:name w:val="日期 Char"/>
    <w:basedOn w:val="a3"/>
    <w:link w:val="af"/>
    <w:rsid w:val="00E30963"/>
    <w:rPr>
      <w:rFonts w:ascii="Times New Roman" w:hAnsi="Times New Roman"/>
      <w:kern w:val="2"/>
      <w:sz w:val="24"/>
    </w:rPr>
  </w:style>
  <w:style w:type="character" w:customStyle="1" w:styleId="Char0">
    <w:name w:val="文档结构图 Char"/>
    <w:basedOn w:val="a3"/>
    <w:link w:val="a8"/>
    <w:semiHidden/>
    <w:rsid w:val="00E30963"/>
    <w:rPr>
      <w:rFonts w:ascii="Times New Roman" w:hAnsi="Times New Roman"/>
      <w:shd w:val="clear" w:color="auto" w:fill="000080"/>
      <w:lang w:eastAsia="en-US"/>
    </w:rPr>
  </w:style>
  <w:style w:type="character" w:customStyle="1" w:styleId="2Char0">
    <w:name w:val="正文文本缩进 2 Char"/>
    <w:basedOn w:val="a3"/>
    <w:link w:val="21"/>
    <w:rsid w:val="00E30963"/>
    <w:rPr>
      <w:rFonts w:ascii="宋体" w:hAnsi="Times New Roman"/>
      <w:sz w:val="21"/>
      <w:lang w:eastAsia="en-US"/>
    </w:rPr>
  </w:style>
  <w:style w:type="paragraph" w:customStyle="1" w:styleId="Web">
    <w:name w:val="普通 (Web)"/>
    <w:basedOn w:val="a1"/>
    <w:rsid w:val="00E30963"/>
    <w:pPr>
      <w:widowControl/>
      <w:spacing w:before="100" w:beforeAutospacing="1" w:after="100" w:afterAutospacing="1"/>
    </w:pPr>
    <w:rPr>
      <w:rFonts w:ascii="Arial Unicode MS" w:eastAsia="Arial Unicode MS" w:hAnsi="Arial Unicode MS" w:cs="Century"/>
      <w:kern w:val="0"/>
      <w:szCs w:val="24"/>
      <w:lang w:eastAsia="en-US"/>
    </w:rPr>
  </w:style>
  <w:style w:type="paragraph" w:customStyle="1" w:styleId="xl24">
    <w:name w:val="xl24"/>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Century"/>
      <w:kern w:val="0"/>
      <w:szCs w:val="24"/>
      <w:lang w:eastAsia="en-US"/>
    </w:rPr>
  </w:style>
  <w:style w:type="paragraph" w:customStyle="1" w:styleId="xl25">
    <w:name w:val="xl25"/>
    <w:basedOn w:val="a1"/>
    <w:rsid w:val="00E30963"/>
    <w:pPr>
      <w:widowControl/>
      <w:pBdr>
        <w:bottom w:val="single" w:sz="4" w:space="0" w:color="auto"/>
      </w:pBdr>
      <w:spacing w:before="100" w:beforeAutospacing="1" w:after="100" w:afterAutospacing="1"/>
      <w:jc w:val="center"/>
      <w:textAlignment w:val="center"/>
    </w:pPr>
    <w:rPr>
      <w:rFonts w:ascii="Arial Unicode MS" w:eastAsia="Arial Unicode MS" w:hAnsi="Arial Unicode MS" w:cs="Century"/>
      <w:kern w:val="0"/>
      <w:szCs w:val="24"/>
      <w:lang w:eastAsia="en-US"/>
    </w:rPr>
  </w:style>
  <w:style w:type="paragraph" w:customStyle="1" w:styleId="xl26">
    <w:name w:val="xl26"/>
    <w:basedOn w:val="a1"/>
    <w:rsid w:val="00E30963"/>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Century"/>
      <w:kern w:val="0"/>
      <w:szCs w:val="24"/>
      <w:lang w:eastAsia="en-US"/>
    </w:rPr>
  </w:style>
  <w:style w:type="paragraph" w:customStyle="1" w:styleId="xl27">
    <w:name w:val="xl27"/>
    <w:basedOn w:val="a1"/>
    <w:rsid w:val="00E30963"/>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Century"/>
      <w:kern w:val="0"/>
      <w:szCs w:val="24"/>
      <w:lang w:eastAsia="en-US"/>
    </w:rPr>
  </w:style>
  <w:style w:type="paragraph" w:customStyle="1" w:styleId="xl28">
    <w:name w:val="xl28"/>
    <w:basedOn w:val="a1"/>
    <w:rsid w:val="00E30963"/>
    <w:pPr>
      <w:widowControl/>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Century"/>
      <w:kern w:val="0"/>
      <w:szCs w:val="24"/>
      <w:lang w:eastAsia="en-US"/>
    </w:rPr>
  </w:style>
  <w:style w:type="paragraph" w:customStyle="1" w:styleId="xl29">
    <w:name w:val="xl29"/>
    <w:basedOn w:val="a1"/>
    <w:rsid w:val="00E30963"/>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Century"/>
      <w:kern w:val="0"/>
      <w:szCs w:val="24"/>
      <w:lang w:eastAsia="en-US"/>
    </w:rPr>
  </w:style>
  <w:style w:type="paragraph" w:customStyle="1" w:styleId="xl30">
    <w:name w:val="xl30"/>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Century"/>
      <w:kern w:val="0"/>
      <w:szCs w:val="24"/>
      <w:lang w:eastAsia="en-US"/>
    </w:rPr>
  </w:style>
  <w:style w:type="paragraph" w:customStyle="1" w:styleId="xl31">
    <w:name w:val="xl31"/>
    <w:basedOn w:val="a1"/>
    <w:rsid w:val="00E30963"/>
    <w:pPr>
      <w:widowControl/>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Century"/>
      <w:kern w:val="0"/>
      <w:szCs w:val="24"/>
      <w:lang w:eastAsia="en-US"/>
    </w:rPr>
  </w:style>
  <w:style w:type="paragraph" w:customStyle="1" w:styleId="xl32">
    <w:name w:val="xl32"/>
    <w:basedOn w:val="a1"/>
    <w:rsid w:val="00E30963"/>
    <w:pPr>
      <w:widowControl/>
      <w:pBdr>
        <w:left w:val="single" w:sz="4" w:space="0" w:color="auto"/>
        <w:right w:val="single" w:sz="4" w:space="0" w:color="auto"/>
      </w:pBdr>
      <w:spacing w:before="100" w:beforeAutospacing="1" w:after="100" w:afterAutospacing="1"/>
      <w:jc w:val="center"/>
    </w:pPr>
    <w:rPr>
      <w:rFonts w:ascii="Arial Unicode MS" w:eastAsia="Arial Unicode MS" w:hAnsi="Arial Unicode MS" w:cs="Century"/>
      <w:kern w:val="0"/>
      <w:szCs w:val="24"/>
      <w:lang w:eastAsia="en-US"/>
    </w:rPr>
  </w:style>
  <w:style w:type="paragraph" w:customStyle="1" w:styleId="xl33">
    <w:name w:val="xl33"/>
    <w:basedOn w:val="a1"/>
    <w:rsid w:val="00E30963"/>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Century"/>
      <w:kern w:val="0"/>
      <w:szCs w:val="24"/>
      <w:lang w:eastAsia="en-US"/>
    </w:rPr>
  </w:style>
  <w:style w:type="paragraph" w:customStyle="1" w:styleId="xl34">
    <w:name w:val="xl34"/>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kern w:val="0"/>
      <w:szCs w:val="24"/>
      <w:lang w:eastAsia="en-US"/>
    </w:rPr>
  </w:style>
  <w:style w:type="paragraph" w:customStyle="1" w:styleId="xl35">
    <w:name w:val="xl35"/>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kern w:val="0"/>
      <w:szCs w:val="24"/>
      <w:lang w:eastAsia="en-US"/>
    </w:rPr>
  </w:style>
  <w:style w:type="paragraph" w:customStyle="1" w:styleId="xl36">
    <w:name w:val="xl36"/>
    <w:basedOn w:val="a1"/>
    <w:rsid w:val="00E30963"/>
    <w:pPr>
      <w:widowControl/>
      <w:pBdr>
        <w:top w:val="single" w:sz="4" w:space="0" w:color="auto"/>
        <w:left w:val="single" w:sz="4" w:space="0" w:color="auto"/>
      </w:pBdr>
      <w:spacing w:before="100" w:beforeAutospacing="1" w:after="100" w:afterAutospacing="1"/>
      <w:jc w:val="center"/>
    </w:pPr>
    <w:rPr>
      <w:rFonts w:ascii="Arial Unicode MS" w:eastAsia="Arial Unicode MS" w:hAnsi="Arial Unicode MS" w:cs="Century"/>
      <w:kern w:val="0"/>
      <w:szCs w:val="24"/>
      <w:lang w:eastAsia="en-US"/>
    </w:rPr>
  </w:style>
  <w:style w:type="paragraph" w:customStyle="1" w:styleId="xl37">
    <w:name w:val="xl37"/>
    <w:basedOn w:val="a1"/>
    <w:rsid w:val="00E30963"/>
    <w:pPr>
      <w:widowControl/>
      <w:pBdr>
        <w:top w:val="single" w:sz="4" w:space="0" w:color="auto"/>
      </w:pBdr>
      <w:spacing w:before="100" w:beforeAutospacing="1" w:after="100" w:afterAutospacing="1"/>
      <w:jc w:val="center"/>
    </w:pPr>
    <w:rPr>
      <w:rFonts w:ascii="Arial Unicode MS" w:eastAsia="Arial Unicode MS" w:hAnsi="Arial Unicode MS" w:cs="Century"/>
      <w:kern w:val="0"/>
      <w:szCs w:val="24"/>
      <w:lang w:eastAsia="en-US"/>
    </w:rPr>
  </w:style>
  <w:style w:type="paragraph" w:customStyle="1" w:styleId="xl38">
    <w:name w:val="xl38"/>
    <w:basedOn w:val="a1"/>
    <w:rsid w:val="00E30963"/>
    <w:pPr>
      <w:widowControl/>
      <w:pBdr>
        <w:top w:val="single" w:sz="4" w:space="0" w:color="auto"/>
        <w:right w:val="single" w:sz="4" w:space="0" w:color="auto"/>
      </w:pBdr>
      <w:spacing w:before="100" w:beforeAutospacing="1" w:after="100" w:afterAutospacing="1"/>
      <w:jc w:val="center"/>
    </w:pPr>
    <w:rPr>
      <w:rFonts w:ascii="Arial Unicode MS" w:eastAsia="Arial Unicode MS" w:hAnsi="Arial Unicode MS" w:cs="Century"/>
      <w:kern w:val="0"/>
      <w:szCs w:val="24"/>
      <w:lang w:eastAsia="en-US"/>
    </w:rPr>
  </w:style>
  <w:style w:type="paragraph" w:customStyle="1" w:styleId="xl39">
    <w:name w:val="xl39"/>
    <w:basedOn w:val="a1"/>
    <w:rsid w:val="00E30963"/>
    <w:pPr>
      <w:widowControl/>
      <w:pBdr>
        <w:left w:val="single" w:sz="4" w:space="0" w:color="auto"/>
      </w:pBdr>
      <w:spacing w:before="100" w:beforeAutospacing="1" w:after="100" w:afterAutospacing="1"/>
      <w:jc w:val="center"/>
    </w:pPr>
    <w:rPr>
      <w:rFonts w:ascii="Arial Unicode MS" w:eastAsia="Arial Unicode MS" w:hAnsi="Arial Unicode MS" w:cs="Century"/>
      <w:kern w:val="0"/>
      <w:szCs w:val="24"/>
      <w:lang w:eastAsia="en-US"/>
    </w:rPr>
  </w:style>
  <w:style w:type="paragraph" w:customStyle="1" w:styleId="xl40">
    <w:name w:val="xl40"/>
    <w:basedOn w:val="a1"/>
    <w:rsid w:val="00E30963"/>
    <w:pPr>
      <w:widowControl/>
      <w:spacing w:before="100" w:beforeAutospacing="1" w:after="100" w:afterAutospacing="1"/>
      <w:jc w:val="center"/>
    </w:pPr>
    <w:rPr>
      <w:rFonts w:ascii="Arial Unicode MS" w:eastAsia="Arial Unicode MS" w:hAnsi="Arial Unicode MS" w:cs="Century"/>
      <w:kern w:val="0"/>
      <w:szCs w:val="24"/>
      <w:lang w:eastAsia="en-US"/>
    </w:rPr>
  </w:style>
  <w:style w:type="paragraph" w:customStyle="1" w:styleId="xl41">
    <w:name w:val="xl41"/>
    <w:basedOn w:val="a1"/>
    <w:rsid w:val="00E30963"/>
    <w:pPr>
      <w:widowControl/>
      <w:pBdr>
        <w:right w:val="single" w:sz="4" w:space="0" w:color="auto"/>
      </w:pBdr>
      <w:spacing w:before="100" w:beforeAutospacing="1" w:after="100" w:afterAutospacing="1"/>
      <w:jc w:val="center"/>
    </w:pPr>
    <w:rPr>
      <w:rFonts w:ascii="Arial Unicode MS" w:eastAsia="Arial Unicode MS" w:hAnsi="Arial Unicode MS" w:cs="Century"/>
      <w:kern w:val="0"/>
      <w:szCs w:val="24"/>
      <w:lang w:eastAsia="en-US"/>
    </w:rPr>
  </w:style>
  <w:style w:type="paragraph" w:customStyle="1" w:styleId="xl42">
    <w:name w:val="xl42"/>
    <w:basedOn w:val="a1"/>
    <w:rsid w:val="00E30963"/>
    <w:pPr>
      <w:widowControl/>
      <w:pBdr>
        <w:left w:val="single" w:sz="4" w:space="0" w:color="auto"/>
        <w:bottom w:val="single" w:sz="4" w:space="0" w:color="auto"/>
      </w:pBdr>
      <w:spacing w:before="100" w:beforeAutospacing="1" w:after="100" w:afterAutospacing="1"/>
      <w:jc w:val="center"/>
    </w:pPr>
    <w:rPr>
      <w:rFonts w:ascii="Arial Unicode MS" w:eastAsia="Arial Unicode MS" w:hAnsi="Arial Unicode MS" w:cs="Century"/>
      <w:kern w:val="0"/>
      <w:szCs w:val="24"/>
      <w:lang w:eastAsia="en-US"/>
    </w:rPr>
  </w:style>
  <w:style w:type="paragraph" w:customStyle="1" w:styleId="xl43">
    <w:name w:val="xl43"/>
    <w:basedOn w:val="a1"/>
    <w:rsid w:val="00E30963"/>
    <w:pPr>
      <w:widowControl/>
      <w:pBdr>
        <w:bottom w:val="single" w:sz="4" w:space="0" w:color="auto"/>
      </w:pBdr>
      <w:spacing w:before="100" w:beforeAutospacing="1" w:after="100" w:afterAutospacing="1"/>
      <w:jc w:val="center"/>
    </w:pPr>
    <w:rPr>
      <w:rFonts w:ascii="Arial Unicode MS" w:eastAsia="Arial Unicode MS" w:hAnsi="Arial Unicode MS" w:cs="Century"/>
      <w:kern w:val="0"/>
      <w:szCs w:val="24"/>
      <w:lang w:eastAsia="en-US"/>
    </w:rPr>
  </w:style>
  <w:style w:type="paragraph" w:customStyle="1" w:styleId="xl44">
    <w:name w:val="xl44"/>
    <w:basedOn w:val="a1"/>
    <w:rsid w:val="00E30963"/>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Century"/>
      <w:kern w:val="0"/>
      <w:szCs w:val="24"/>
      <w:lang w:eastAsia="en-US"/>
    </w:rPr>
  </w:style>
  <w:style w:type="paragraph" w:customStyle="1" w:styleId="xl45">
    <w:name w:val="xl45"/>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kern w:val="0"/>
      <w:szCs w:val="24"/>
      <w:lang w:eastAsia="en-US"/>
    </w:rPr>
  </w:style>
  <w:style w:type="paragraph" w:customStyle="1" w:styleId="xl46">
    <w:name w:val="xl46"/>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Century"/>
      <w:kern w:val="0"/>
      <w:szCs w:val="24"/>
      <w:lang w:eastAsia="en-US"/>
    </w:rPr>
  </w:style>
  <w:style w:type="paragraph" w:customStyle="1" w:styleId="xl47">
    <w:name w:val="xl47"/>
    <w:basedOn w:val="a1"/>
    <w:rsid w:val="00E30963"/>
    <w:pPr>
      <w:widowControl/>
      <w:pBdr>
        <w:left w:val="single" w:sz="4" w:space="0" w:color="auto"/>
      </w:pBdr>
      <w:spacing w:before="100" w:beforeAutospacing="1" w:after="100" w:afterAutospacing="1"/>
      <w:jc w:val="center"/>
    </w:pPr>
    <w:rPr>
      <w:rFonts w:eastAsia="Arial Unicode MS"/>
      <w:kern w:val="0"/>
      <w:szCs w:val="24"/>
      <w:lang w:eastAsia="en-US"/>
    </w:rPr>
  </w:style>
  <w:style w:type="paragraph" w:customStyle="1" w:styleId="xl48">
    <w:name w:val="xl48"/>
    <w:basedOn w:val="a1"/>
    <w:rsid w:val="00E30963"/>
    <w:pPr>
      <w:widowControl/>
      <w:spacing w:before="100" w:beforeAutospacing="1" w:after="100" w:afterAutospacing="1"/>
      <w:jc w:val="center"/>
    </w:pPr>
    <w:rPr>
      <w:rFonts w:eastAsia="Arial Unicode MS"/>
      <w:kern w:val="0"/>
      <w:szCs w:val="24"/>
      <w:lang w:eastAsia="en-US"/>
    </w:rPr>
  </w:style>
  <w:style w:type="paragraph" w:customStyle="1" w:styleId="xl49">
    <w:name w:val="xl49"/>
    <w:basedOn w:val="a1"/>
    <w:rsid w:val="00E30963"/>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Century"/>
      <w:kern w:val="0"/>
      <w:szCs w:val="24"/>
      <w:lang w:eastAsia="en-US"/>
    </w:rPr>
  </w:style>
  <w:style w:type="paragraph" w:customStyle="1" w:styleId="xl50">
    <w:name w:val="xl50"/>
    <w:basedOn w:val="a1"/>
    <w:rsid w:val="00E30963"/>
    <w:pPr>
      <w:widowControl/>
      <w:pBdr>
        <w:bottom w:val="single" w:sz="4" w:space="0" w:color="auto"/>
      </w:pBdr>
      <w:spacing w:before="100" w:beforeAutospacing="1" w:after="100" w:afterAutospacing="1"/>
      <w:jc w:val="center"/>
    </w:pPr>
    <w:rPr>
      <w:rFonts w:eastAsia="Arial Unicode MS"/>
      <w:kern w:val="0"/>
      <w:szCs w:val="24"/>
      <w:lang w:eastAsia="en-US"/>
    </w:rPr>
  </w:style>
  <w:style w:type="paragraph" w:customStyle="1" w:styleId="xl51">
    <w:name w:val="xl51"/>
    <w:basedOn w:val="a1"/>
    <w:rsid w:val="00E30963"/>
    <w:pPr>
      <w:widowControl/>
      <w:pBdr>
        <w:right w:val="single" w:sz="4" w:space="0" w:color="auto"/>
      </w:pBdr>
      <w:spacing w:before="100" w:beforeAutospacing="1" w:after="100" w:afterAutospacing="1"/>
      <w:jc w:val="center"/>
    </w:pPr>
    <w:rPr>
      <w:rFonts w:eastAsia="Arial Unicode MS"/>
      <w:kern w:val="0"/>
      <w:szCs w:val="24"/>
      <w:lang w:eastAsia="en-US"/>
    </w:rPr>
  </w:style>
  <w:style w:type="paragraph" w:customStyle="1" w:styleId="xl52">
    <w:name w:val="xl52"/>
    <w:basedOn w:val="a1"/>
    <w:rsid w:val="00E3096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kern w:val="0"/>
      <w:szCs w:val="24"/>
      <w:lang w:eastAsia="en-US"/>
    </w:rPr>
  </w:style>
  <w:style w:type="paragraph" w:customStyle="1" w:styleId="xl53">
    <w:name w:val="xl53"/>
    <w:basedOn w:val="a1"/>
    <w:rsid w:val="00E30963"/>
    <w:pPr>
      <w:widowControl/>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Century"/>
      <w:kern w:val="0"/>
      <w:szCs w:val="24"/>
      <w:lang w:eastAsia="en-US"/>
    </w:rPr>
  </w:style>
  <w:style w:type="paragraph" w:customStyle="1" w:styleId="xl54">
    <w:name w:val="xl54"/>
    <w:basedOn w:val="a1"/>
    <w:rsid w:val="00E30963"/>
    <w:pPr>
      <w:widowControl/>
      <w:pBdr>
        <w:top w:val="single" w:sz="4" w:space="0" w:color="auto"/>
        <w:left w:val="single" w:sz="4" w:space="0" w:color="auto"/>
      </w:pBdr>
      <w:spacing w:before="100" w:beforeAutospacing="1" w:after="100" w:afterAutospacing="1"/>
      <w:textAlignment w:val="center"/>
    </w:pPr>
    <w:rPr>
      <w:rFonts w:ascii="Arial Unicode MS" w:eastAsia="Arial Unicode MS" w:hAnsi="Arial Unicode MS" w:cs="Century"/>
      <w:kern w:val="0"/>
      <w:szCs w:val="24"/>
      <w:lang w:eastAsia="en-US"/>
    </w:rPr>
  </w:style>
  <w:style w:type="paragraph" w:customStyle="1" w:styleId="xl55">
    <w:name w:val="xl55"/>
    <w:basedOn w:val="a1"/>
    <w:rsid w:val="00E30963"/>
    <w:pPr>
      <w:widowControl/>
      <w:pBdr>
        <w:top w:val="single" w:sz="4" w:space="0" w:color="auto"/>
      </w:pBdr>
      <w:spacing w:before="100" w:beforeAutospacing="1" w:after="100" w:afterAutospacing="1"/>
      <w:textAlignment w:val="center"/>
    </w:pPr>
    <w:rPr>
      <w:rFonts w:ascii="Arial Unicode MS" w:eastAsia="Arial Unicode MS" w:hAnsi="Arial Unicode MS" w:cs="Century"/>
      <w:kern w:val="0"/>
      <w:szCs w:val="24"/>
      <w:lang w:eastAsia="en-US"/>
    </w:rPr>
  </w:style>
  <w:style w:type="paragraph" w:customStyle="1" w:styleId="xl56">
    <w:name w:val="xl56"/>
    <w:basedOn w:val="a1"/>
    <w:rsid w:val="00E30963"/>
    <w:pPr>
      <w:widowControl/>
      <w:pBdr>
        <w:top w:val="single" w:sz="4" w:space="0" w:color="auto"/>
        <w:right w:val="single" w:sz="4" w:space="0" w:color="auto"/>
      </w:pBdr>
      <w:spacing w:before="100" w:beforeAutospacing="1" w:after="100" w:afterAutospacing="1"/>
      <w:textAlignment w:val="center"/>
    </w:pPr>
    <w:rPr>
      <w:rFonts w:ascii="Arial Unicode MS" w:eastAsia="Arial Unicode MS" w:hAnsi="Arial Unicode MS" w:cs="Century"/>
      <w:kern w:val="0"/>
      <w:szCs w:val="24"/>
      <w:lang w:eastAsia="en-US"/>
    </w:rPr>
  </w:style>
  <w:style w:type="paragraph" w:customStyle="1" w:styleId="xl57">
    <w:name w:val="xl57"/>
    <w:basedOn w:val="a1"/>
    <w:rsid w:val="00E30963"/>
    <w:pPr>
      <w:widowControl/>
      <w:spacing w:before="100" w:beforeAutospacing="1" w:after="100" w:afterAutospacing="1"/>
      <w:textAlignment w:val="center"/>
    </w:pPr>
    <w:rPr>
      <w:rFonts w:ascii="Arial Unicode MS" w:eastAsia="Arial Unicode MS" w:hAnsi="Arial Unicode MS" w:cs="Century"/>
      <w:kern w:val="0"/>
      <w:szCs w:val="24"/>
      <w:lang w:eastAsia="en-US"/>
    </w:rPr>
  </w:style>
  <w:style w:type="paragraph" w:customStyle="1" w:styleId="xl58">
    <w:name w:val="xl58"/>
    <w:basedOn w:val="a1"/>
    <w:rsid w:val="00E30963"/>
    <w:pPr>
      <w:widowControl/>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Century"/>
      <w:kern w:val="0"/>
      <w:szCs w:val="24"/>
      <w:lang w:eastAsia="en-US"/>
    </w:rPr>
  </w:style>
  <w:style w:type="paragraph" w:customStyle="1" w:styleId="xl59">
    <w:name w:val="xl59"/>
    <w:basedOn w:val="a1"/>
    <w:rsid w:val="00E30963"/>
    <w:pPr>
      <w:widowControl/>
      <w:pBdr>
        <w:bottom w:val="single" w:sz="4" w:space="0" w:color="auto"/>
      </w:pBdr>
      <w:spacing w:before="100" w:beforeAutospacing="1" w:after="100" w:afterAutospacing="1"/>
      <w:textAlignment w:val="center"/>
    </w:pPr>
    <w:rPr>
      <w:rFonts w:ascii="Arial Unicode MS" w:eastAsia="Arial Unicode MS" w:hAnsi="Arial Unicode MS" w:cs="Century"/>
      <w:kern w:val="0"/>
      <w:szCs w:val="24"/>
      <w:lang w:eastAsia="en-US"/>
    </w:rPr>
  </w:style>
  <w:style w:type="paragraph" w:customStyle="1" w:styleId="xl60">
    <w:name w:val="xl60"/>
    <w:basedOn w:val="a1"/>
    <w:rsid w:val="00E30963"/>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Century"/>
      <w:kern w:val="0"/>
      <w:szCs w:val="24"/>
      <w:lang w:eastAsia="en-US"/>
    </w:rPr>
  </w:style>
  <w:style w:type="paragraph" w:customStyle="1" w:styleId="xl61">
    <w:name w:val="xl61"/>
    <w:basedOn w:val="a1"/>
    <w:rsid w:val="00E30963"/>
    <w:pPr>
      <w:widowControl/>
      <w:spacing w:before="100" w:beforeAutospacing="1" w:after="100" w:afterAutospacing="1"/>
      <w:jc w:val="center"/>
      <w:textAlignment w:val="center"/>
    </w:pPr>
    <w:rPr>
      <w:rFonts w:ascii="Arial Unicode MS" w:eastAsia="Arial Unicode MS" w:hAnsi="Arial Unicode MS" w:cs="Century"/>
      <w:kern w:val="0"/>
      <w:szCs w:val="24"/>
      <w:lang w:eastAsia="en-US"/>
    </w:rPr>
  </w:style>
  <w:style w:type="paragraph" w:customStyle="1" w:styleId="xl62">
    <w:name w:val="xl62"/>
    <w:basedOn w:val="a1"/>
    <w:rsid w:val="00E30963"/>
    <w:pPr>
      <w:widowControl/>
      <w:spacing w:before="100" w:beforeAutospacing="1" w:after="100" w:afterAutospacing="1"/>
      <w:textAlignment w:val="center"/>
    </w:pPr>
    <w:rPr>
      <w:rFonts w:ascii="Arial Unicode MS" w:eastAsia="Arial Unicode MS" w:hAnsi="Arial Unicode MS" w:cs="Century"/>
      <w:kern w:val="0"/>
      <w:szCs w:val="24"/>
      <w:lang w:eastAsia="en-US"/>
    </w:rPr>
  </w:style>
  <w:style w:type="paragraph" w:customStyle="1" w:styleId="xl63">
    <w:name w:val="xl63"/>
    <w:basedOn w:val="a1"/>
    <w:rsid w:val="00E30963"/>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Century"/>
      <w:kern w:val="0"/>
      <w:szCs w:val="24"/>
      <w:lang w:eastAsia="en-US"/>
    </w:rPr>
  </w:style>
  <w:style w:type="paragraph" w:customStyle="1" w:styleId="xl64">
    <w:name w:val="xl64"/>
    <w:basedOn w:val="a1"/>
    <w:rsid w:val="00E30963"/>
    <w:pPr>
      <w:widowControl/>
      <w:pBdr>
        <w:top w:val="single" w:sz="4" w:space="0" w:color="auto"/>
        <w:left w:val="single" w:sz="4" w:space="0" w:color="auto"/>
      </w:pBdr>
      <w:spacing w:before="100" w:beforeAutospacing="1" w:after="100" w:afterAutospacing="1"/>
      <w:jc w:val="center"/>
      <w:textAlignment w:val="center"/>
    </w:pPr>
    <w:rPr>
      <w:rFonts w:ascii="Arial Unicode MS" w:eastAsia="Arial Unicode MS" w:hAnsi="Arial Unicode MS" w:cs="Century"/>
      <w:kern w:val="0"/>
      <w:szCs w:val="24"/>
      <w:lang w:eastAsia="en-US"/>
    </w:rPr>
  </w:style>
  <w:style w:type="character" w:customStyle="1" w:styleId="2Char1">
    <w:name w:val="正文文本 2 Char"/>
    <w:basedOn w:val="a3"/>
    <w:link w:val="23"/>
    <w:qFormat/>
    <w:rsid w:val="00E30963"/>
    <w:rPr>
      <w:rFonts w:ascii="Times New Roman" w:hAnsi="Times New Roman"/>
      <w:lang w:eastAsia="en-US"/>
    </w:rPr>
  </w:style>
  <w:style w:type="paragraph" w:customStyle="1" w:styleId="blockquote">
    <w:name w:val="blockquote"/>
    <w:basedOn w:val="a1"/>
    <w:semiHidden/>
    <w:qFormat/>
    <w:rsid w:val="00E30963"/>
    <w:pPr>
      <w:widowControl/>
      <w:spacing w:before="100" w:beforeAutospacing="1" w:after="100" w:afterAutospacing="1"/>
    </w:pPr>
    <w:rPr>
      <w:rFonts w:ascii="宋体" w:eastAsia="宋体" w:hAnsi="宋体"/>
      <w:kern w:val="0"/>
      <w:szCs w:val="24"/>
      <w:lang w:eastAsia="zh-CN"/>
    </w:rPr>
  </w:style>
  <w:style w:type="paragraph" w:customStyle="1" w:styleId="16">
    <w:name w:val="样式1"/>
    <w:basedOn w:val="11"/>
    <w:rsid w:val="00E30963"/>
    <w:pPr>
      <w:spacing w:before="10" w:after="10" w:line="440" w:lineRule="exact"/>
    </w:pPr>
    <w:rPr>
      <w:rFonts w:ascii="宋体" w:hAnsi="宋体"/>
      <w:b w:val="0"/>
      <w:bCs w:val="0"/>
      <w:sz w:val="28"/>
    </w:rPr>
  </w:style>
  <w:style w:type="paragraph" w:customStyle="1" w:styleId="17">
    <w:name w:val="正文1"/>
    <w:rsid w:val="00E30963"/>
    <w:pPr>
      <w:widowControl w:val="0"/>
      <w:adjustRightInd w:val="0"/>
      <w:spacing w:line="312" w:lineRule="atLeast"/>
      <w:jc w:val="both"/>
      <w:textAlignment w:val="baseline"/>
    </w:pPr>
    <w:rPr>
      <w:rFonts w:ascii="宋体" w:hAnsi="Times New Roman"/>
      <w:b/>
      <w:sz w:val="56"/>
    </w:rPr>
  </w:style>
  <w:style w:type="character" w:customStyle="1" w:styleId="3Char0">
    <w:name w:val="正文文本 3 Char"/>
    <w:basedOn w:val="a3"/>
    <w:link w:val="31"/>
    <w:rsid w:val="00E30963"/>
    <w:rPr>
      <w:rFonts w:ascii="宋体" w:hAnsi="宋体"/>
      <w:kern w:val="2"/>
      <w:sz w:val="16"/>
      <w:szCs w:val="16"/>
    </w:rPr>
  </w:style>
  <w:style w:type="paragraph" w:customStyle="1" w:styleId="aff4">
    <w:name w:val="样式一"/>
    <w:basedOn w:val="a1"/>
    <w:rsid w:val="00E30963"/>
    <w:pPr>
      <w:autoSpaceDE w:val="0"/>
      <w:autoSpaceDN w:val="0"/>
      <w:adjustRightInd w:val="0"/>
      <w:spacing w:line="360" w:lineRule="auto"/>
      <w:ind w:firstLineChars="200" w:firstLine="480"/>
      <w:jc w:val="both"/>
      <w:textAlignment w:val="baseline"/>
    </w:pPr>
    <w:rPr>
      <w:rFonts w:ascii="宋体" w:eastAsia="宋体" w:hAnsi="宋体"/>
      <w:kern w:val="0"/>
      <w:lang w:val="en-GB" w:eastAsia="zh-CN"/>
    </w:rPr>
  </w:style>
  <w:style w:type="paragraph" w:customStyle="1" w:styleId="24">
    <w:name w:val="2"/>
    <w:basedOn w:val="4"/>
    <w:rsid w:val="00E30963"/>
    <w:pPr>
      <w:keepLines/>
      <w:spacing w:before="140" w:after="0" w:line="220" w:lineRule="atLeast"/>
      <w:ind w:left="720"/>
      <w:jc w:val="left"/>
    </w:pPr>
    <w:rPr>
      <w:rFonts w:ascii="Futura Bk BT" w:eastAsia="Times New Roman" w:hAnsi="Futura Bk BT"/>
      <w:spacing w:val="-4"/>
      <w:kern w:val="28"/>
      <w:sz w:val="21"/>
      <w:szCs w:val="20"/>
      <w:lang w:val="en-AU" w:eastAsia="en-US"/>
    </w:rPr>
  </w:style>
  <w:style w:type="paragraph" w:customStyle="1" w:styleId="Blockquote0">
    <w:name w:val="Blockquote"/>
    <w:basedOn w:val="a1"/>
    <w:rsid w:val="00E30963"/>
    <w:pPr>
      <w:autoSpaceDE w:val="0"/>
      <w:autoSpaceDN w:val="0"/>
      <w:adjustRightInd w:val="0"/>
      <w:spacing w:before="100" w:after="100"/>
      <w:ind w:left="360" w:right="360"/>
    </w:pPr>
    <w:rPr>
      <w:rFonts w:eastAsia="仿宋_GB2312"/>
      <w:kern w:val="0"/>
      <w:lang w:eastAsia="zh-CN"/>
    </w:rPr>
  </w:style>
  <w:style w:type="paragraph" w:customStyle="1" w:styleId="Preformatted">
    <w:name w:val="Preformatted"/>
    <w:basedOn w:val="a1"/>
    <w:rsid w:val="00E30963"/>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pPr>
    <w:rPr>
      <w:rFonts w:ascii="Courier New" w:eastAsia="仿宋_GB2312" w:hAnsi="Courier New"/>
      <w:kern w:val="0"/>
      <w:sz w:val="28"/>
      <w:lang w:eastAsia="zh-CN"/>
    </w:rPr>
  </w:style>
  <w:style w:type="character" w:customStyle="1" w:styleId="Charb">
    <w:name w:val="脚注文本 Char"/>
    <w:basedOn w:val="a3"/>
    <w:link w:val="af5"/>
    <w:semiHidden/>
    <w:rsid w:val="00E30963"/>
    <w:rPr>
      <w:rFonts w:ascii="Times New Roman" w:eastAsia="仿宋_GB2312" w:hAnsi="Times New Roman"/>
      <w:sz w:val="18"/>
    </w:rPr>
  </w:style>
  <w:style w:type="character" w:customStyle="1" w:styleId="Parahead">
    <w:name w:val="Para head"/>
    <w:basedOn w:val="a3"/>
    <w:rsid w:val="00E30963"/>
    <w:rPr>
      <w:rFonts w:ascii="Arial" w:eastAsia="Times New Roman" w:hAnsi="Arial"/>
      <w:sz w:val="20"/>
    </w:rPr>
  </w:style>
  <w:style w:type="character" w:customStyle="1" w:styleId="Char7">
    <w:name w:val="尾注文本 Char"/>
    <w:basedOn w:val="a3"/>
    <w:link w:val="af0"/>
    <w:semiHidden/>
    <w:rsid w:val="00E30963"/>
    <w:rPr>
      <w:rFonts w:ascii="Times New Roman" w:eastAsia="仿宋_GB2312" w:hAnsi="Times New Roman"/>
      <w:sz w:val="28"/>
    </w:rPr>
  </w:style>
  <w:style w:type="paragraph" w:customStyle="1" w:styleId="25">
    <w:name w:val="菲页2"/>
    <w:basedOn w:val="3"/>
    <w:rsid w:val="00E30963"/>
    <w:pPr>
      <w:widowControl/>
      <w:tabs>
        <w:tab w:val="left" w:pos="720"/>
      </w:tabs>
      <w:spacing w:before="120" w:after="120" w:line="360" w:lineRule="auto"/>
      <w:ind w:left="720" w:hanging="720"/>
      <w:jc w:val="center"/>
    </w:pPr>
    <w:rPr>
      <w:rFonts w:ascii="黑体" w:eastAsia="黑体" w:hAnsi="宋体"/>
      <w:b w:val="0"/>
      <w:kern w:val="0"/>
      <w:sz w:val="44"/>
    </w:rPr>
  </w:style>
  <w:style w:type="paragraph" w:customStyle="1" w:styleId="18">
    <w:name w:val="菲页1"/>
    <w:basedOn w:val="2"/>
    <w:rsid w:val="00E30963"/>
    <w:pPr>
      <w:widowControl/>
      <w:jc w:val="center"/>
    </w:pPr>
    <w:rPr>
      <w:rFonts w:ascii="黑体" w:hAnsi="宋体"/>
      <w:b w:val="0"/>
      <w:bCs w:val="0"/>
      <w:kern w:val="0"/>
      <w:sz w:val="52"/>
      <w:szCs w:val="20"/>
    </w:rPr>
  </w:style>
  <w:style w:type="paragraph" w:customStyle="1" w:styleId="aff5">
    <w:name w:val="目录"/>
    <w:basedOn w:val="a1"/>
    <w:rsid w:val="00E30963"/>
    <w:pPr>
      <w:widowControl/>
      <w:jc w:val="center"/>
    </w:pPr>
    <w:rPr>
      <w:rFonts w:ascii="宋体" w:eastAsia="仿宋_GB2312"/>
      <w:b/>
      <w:kern w:val="0"/>
      <w:sz w:val="36"/>
      <w:lang w:eastAsia="zh-CN"/>
    </w:rPr>
  </w:style>
  <w:style w:type="paragraph" w:customStyle="1" w:styleId="aff6">
    <w:name w:val="目录文字"/>
    <w:basedOn w:val="a1"/>
    <w:rsid w:val="00E30963"/>
    <w:pPr>
      <w:widowControl/>
      <w:spacing w:line="480" w:lineRule="auto"/>
    </w:pPr>
    <w:rPr>
      <w:rFonts w:ascii="宋体" w:eastAsia="仿宋_GB2312" w:hAnsi="宋体"/>
      <w:kern w:val="0"/>
      <w:lang w:eastAsia="zh-CN"/>
    </w:rPr>
  </w:style>
  <w:style w:type="paragraph" w:customStyle="1" w:styleId="aff7">
    <w:name w:val="菲页(卷)"/>
    <w:basedOn w:val="11"/>
    <w:next w:val="17"/>
    <w:rsid w:val="00E30963"/>
    <w:pPr>
      <w:keepLines w:val="0"/>
      <w:widowControl/>
      <w:tabs>
        <w:tab w:val="left" w:pos="432"/>
      </w:tabs>
      <w:spacing w:before="0" w:after="0" w:line="240" w:lineRule="auto"/>
      <w:ind w:left="432" w:hanging="432"/>
      <w:jc w:val="center"/>
      <w:outlineLvl w:val="1"/>
    </w:pPr>
    <w:rPr>
      <w:rFonts w:ascii="黑体" w:eastAsia="黑体" w:hAnsi="Times New Roman"/>
      <w:b w:val="0"/>
      <w:bCs w:val="0"/>
      <w:kern w:val="0"/>
      <w:sz w:val="52"/>
      <w:szCs w:val="20"/>
    </w:rPr>
  </w:style>
  <w:style w:type="paragraph" w:customStyle="1" w:styleId="ParaCharCharCharChar">
    <w:name w:val="默认段落字体 Para Char Char Char Char"/>
    <w:basedOn w:val="a1"/>
    <w:rsid w:val="00E30963"/>
    <w:pPr>
      <w:spacing w:line="360" w:lineRule="auto"/>
      <w:ind w:firstLineChars="200" w:firstLine="200"/>
      <w:jc w:val="both"/>
    </w:pPr>
    <w:rPr>
      <w:rFonts w:ascii="宋体" w:eastAsia="宋体" w:hAnsi="宋体" w:cs="宋体"/>
      <w:szCs w:val="24"/>
      <w:lang w:eastAsia="zh-CN"/>
    </w:rPr>
  </w:style>
  <w:style w:type="paragraph" w:customStyle="1" w:styleId="CharCharCharCharCharCharCharCharCharCharCharCharChar">
    <w:name w:val="Char Char Char Char Char Char Char Char Char Char Char Char Char"/>
    <w:basedOn w:val="4"/>
    <w:rsid w:val="00E30963"/>
    <w:pPr>
      <w:keepLines/>
      <w:spacing w:before="140" w:after="0" w:line="220" w:lineRule="atLeast"/>
      <w:ind w:left="720"/>
      <w:jc w:val="left"/>
    </w:pPr>
    <w:rPr>
      <w:rFonts w:ascii="Futura Bk BT" w:eastAsia="Times New Roman" w:hAnsi="Futura Bk BT"/>
      <w:spacing w:val="-4"/>
      <w:kern w:val="28"/>
      <w:sz w:val="21"/>
      <w:szCs w:val="20"/>
      <w:lang w:val="en-AU" w:eastAsia="en-US"/>
    </w:rPr>
  </w:style>
  <w:style w:type="character" w:customStyle="1" w:styleId="Char2">
    <w:name w:val="称呼 Char"/>
    <w:basedOn w:val="a3"/>
    <w:link w:val="aa"/>
    <w:rsid w:val="00E30963"/>
    <w:rPr>
      <w:rFonts w:ascii="Times New Roman" w:hAnsi="Times New Roman"/>
      <w:kern w:val="2"/>
      <w:sz w:val="21"/>
      <w:szCs w:val="24"/>
    </w:rPr>
  </w:style>
  <w:style w:type="character" w:customStyle="1" w:styleId="Charc">
    <w:name w:val="标题 Char"/>
    <w:basedOn w:val="a3"/>
    <w:link w:val="af7"/>
    <w:rsid w:val="00E30963"/>
    <w:rPr>
      <w:rFonts w:ascii="Times New Roman" w:hAnsi="Times New Roman"/>
      <w:b/>
      <w:sz w:val="32"/>
    </w:rPr>
  </w:style>
  <w:style w:type="paragraph" w:customStyle="1" w:styleId="aff8">
    <w:name w:val="表头文字"/>
    <w:basedOn w:val="a1"/>
    <w:rsid w:val="00E30963"/>
    <w:pPr>
      <w:topLinePunct/>
      <w:spacing w:before="60" w:after="60"/>
      <w:jc w:val="center"/>
    </w:pPr>
    <w:rPr>
      <w:rFonts w:eastAsia="宋体"/>
      <w:sz w:val="21"/>
      <w:lang w:eastAsia="zh-CN"/>
    </w:rPr>
  </w:style>
  <w:style w:type="paragraph" w:customStyle="1" w:styleId="26">
    <w:name w:val="设计正文2"/>
    <w:basedOn w:val="a1"/>
    <w:rsid w:val="00E30963"/>
    <w:pPr>
      <w:snapToGrid w:val="0"/>
      <w:spacing w:before="160" w:line="320" w:lineRule="atLeast"/>
      <w:jc w:val="both"/>
    </w:pPr>
    <w:rPr>
      <w:rFonts w:eastAsia="宋体"/>
      <w:lang w:eastAsia="zh-CN"/>
    </w:rPr>
  </w:style>
  <w:style w:type="paragraph" w:customStyle="1" w:styleId="19">
    <w:name w:val="日期1"/>
    <w:basedOn w:val="a1"/>
    <w:next w:val="a1"/>
    <w:rsid w:val="00E30963"/>
    <w:pPr>
      <w:adjustRightInd w:val="0"/>
      <w:textAlignment w:val="baseline"/>
    </w:pPr>
    <w:rPr>
      <w:rFonts w:eastAsia="宋体"/>
      <w:sz w:val="28"/>
      <w:lang w:eastAsia="zh-CN"/>
    </w:rPr>
  </w:style>
  <w:style w:type="paragraph" w:customStyle="1" w:styleId="210">
    <w:name w:val="正文文本 21"/>
    <w:basedOn w:val="a1"/>
    <w:rsid w:val="00E30963"/>
    <w:pPr>
      <w:adjustRightInd w:val="0"/>
      <w:ind w:firstLine="570"/>
      <w:textAlignment w:val="baseline"/>
    </w:pPr>
    <w:rPr>
      <w:rFonts w:eastAsia="宋体"/>
      <w:sz w:val="28"/>
      <w:lang w:eastAsia="zh-CN"/>
    </w:rPr>
  </w:style>
  <w:style w:type="paragraph" w:customStyle="1" w:styleId="gb1">
    <w:name w:val="gb1"/>
    <w:basedOn w:val="a1"/>
    <w:rsid w:val="00E30963"/>
    <w:pPr>
      <w:widowControl/>
      <w:tabs>
        <w:tab w:val="left" w:pos="227"/>
      </w:tabs>
      <w:overflowPunct w:val="0"/>
      <w:autoSpaceDE w:val="0"/>
      <w:autoSpaceDN w:val="0"/>
      <w:adjustRightInd w:val="0"/>
      <w:spacing w:before="120" w:after="120"/>
      <w:textAlignment w:val="baseline"/>
    </w:pPr>
    <w:rPr>
      <w:rFonts w:ascii="Arial" w:eastAsia="仿宋体" w:hAnsi="Arial"/>
      <w:kern w:val="0"/>
      <w:lang w:eastAsia="zh-CN"/>
    </w:rPr>
  </w:style>
  <w:style w:type="paragraph" w:customStyle="1" w:styleId="CharCharChar">
    <w:name w:val="Char Char Char"/>
    <w:basedOn w:val="4"/>
    <w:rsid w:val="00E30963"/>
    <w:pPr>
      <w:keepLines/>
      <w:spacing w:before="140" w:after="0" w:line="220" w:lineRule="atLeast"/>
      <w:ind w:left="720"/>
      <w:jc w:val="left"/>
    </w:pPr>
    <w:rPr>
      <w:rFonts w:ascii="Futura Bk BT" w:eastAsia="Times New Roman" w:hAnsi="Futura Bk BT"/>
      <w:spacing w:val="-4"/>
      <w:kern w:val="28"/>
      <w:sz w:val="21"/>
      <w:szCs w:val="20"/>
      <w:lang w:val="en-AU" w:eastAsia="en-US"/>
    </w:rPr>
  </w:style>
  <w:style w:type="character" w:customStyle="1" w:styleId="Char10">
    <w:name w:val="正文文本 Char1"/>
    <w:basedOn w:val="a3"/>
    <w:rsid w:val="00E30963"/>
    <w:rPr>
      <w:rFonts w:eastAsia="宋体"/>
      <w:kern w:val="2"/>
      <w:sz w:val="21"/>
      <w:lang w:val="en-US" w:eastAsia="zh-CN" w:bidi="ar-SA"/>
    </w:rPr>
  </w:style>
  <w:style w:type="paragraph" w:customStyle="1" w:styleId="xl23">
    <w:name w:val="xl23"/>
    <w:basedOn w:val="a1"/>
    <w:rsid w:val="00E30963"/>
    <w:pPr>
      <w:widowControl/>
      <w:spacing w:before="100" w:beforeAutospacing="1" w:after="100" w:afterAutospacing="1"/>
      <w:jc w:val="center"/>
    </w:pPr>
    <w:rPr>
      <w:rFonts w:ascii="宋体" w:eastAsia="宋体" w:hAnsi="宋体"/>
      <w:kern w:val="0"/>
      <w:szCs w:val="24"/>
      <w:lang w:eastAsia="zh-CN"/>
    </w:rPr>
  </w:style>
  <w:style w:type="paragraph" w:customStyle="1" w:styleId="aff9">
    <w:name w:val="样式 三号 加粗 居中"/>
    <w:basedOn w:val="a6"/>
    <w:rsid w:val="00E30963"/>
    <w:pPr>
      <w:widowControl/>
      <w:jc w:val="center"/>
    </w:pPr>
    <w:rPr>
      <w:rFonts w:cs="宋体"/>
      <w:b/>
      <w:bCs/>
      <w:kern w:val="0"/>
      <w:sz w:val="32"/>
    </w:rPr>
  </w:style>
  <w:style w:type="paragraph" w:customStyle="1" w:styleId="xx1a">
    <w:name w:val="x.x(1)(a)"/>
    <w:basedOn w:val="a1"/>
    <w:rsid w:val="00E30963"/>
    <w:pPr>
      <w:overflowPunct w:val="0"/>
      <w:autoSpaceDE w:val="0"/>
      <w:autoSpaceDN w:val="0"/>
      <w:adjustRightInd w:val="0"/>
      <w:spacing w:line="300" w:lineRule="auto"/>
      <w:ind w:left="1701" w:hanging="567"/>
      <w:jc w:val="both"/>
      <w:textAlignment w:val="baseline"/>
    </w:pPr>
    <w:rPr>
      <w:rFonts w:eastAsia="宋体"/>
      <w:kern w:val="0"/>
      <w:sz w:val="22"/>
      <w:lang w:eastAsia="zh-CN"/>
    </w:rPr>
  </w:style>
  <w:style w:type="paragraph" w:customStyle="1" w:styleId="xxx1">
    <w:name w:val="x.x.x(1)"/>
    <w:basedOn w:val="a1"/>
    <w:rsid w:val="00E30963"/>
    <w:pPr>
      <w:overflowPunct w:val="0"/>
      <w:autoSpaceDE w:val="0"/>
      <w:autoSpaceDN w:val="0"/>
      <w:adjustRightInd w:val="0"/>
      <w:spacing w:line="300" w:lineRule="auto"/>
      <w:ind w:left="1418" w:hanging="568"/>
      <w:jc w:val="both"/>
      <w:textAlignment w:val="baseline"/>
    </w:pPr>
    <w:rPr>
      <w:rFonts w:eastAsia="宋体"/>
      <w:kern w:val="0"/>
      <w:sz w:val="22"/>
      <w:lang w:eastAsia="zh-CN"/>
    </w:rPr>
  </w:style>
  <w:style w:type="paragraph" w:customStyle="1" w:styleId="proposal">
    <w:name w:val="proposal"/>
    <w:basedOn w:val="a1"/>
    <w:rsid w:val="00E30963"/>
    <w:pPr>
      <w:widowControl/>
      <w:autoSpaceDE w:val="0"/>
      <w:autoSpaceDN w:val="0"/>
      <w:spacing w:line="300" w:lineRule="auto"/>
      <w:ind w:left="1440" w:hanging="1440"/>
      <w:jc w:val="both"/>
    </w:pPr>
    <w:rPr>
      <w:rFonts w:eastAsia="宋体"/>
      <w:kern w:val="0"/>
      <w:szCs w:val="24"/>
      <w:lang w:val="en-GB" w:eastAsia="en-GB"/>
    </w:rPr>
  </w:style>
  <w:style w:type="paragraph" w:customStyle="1" w:styleId="ParaCharCharCharCharCharCharChar">
    <w:name w:val="默认段落字体 Para Char Char Char Char Char Char Char"/>
    <w:basedOn w:val="a1"/>
    <w:rsid w:val="00E30963"/>
    <w:pPr>
      <w:tabs>
        <w:tab w:val="left" w:pos="4665"/>
        <w:tab w:val="left" w:pos="8970"/>
      </w:tabs>
      <w:ind w:firstLine="400"/>
      <w:jc w:val="both"/>
    </w:pPr>
    <w:rPr>
      <w:rFonts w:ascii="Tahoma" w:eastAsia="宋体" w:hAnsi="Tahoma"/>
      <w:lang w:eastAsia="zh-CN"/>
    </w:rPr>
  </w:style>
  <w:style w:type="paragraph" w:customStyle="1" w:styleId="Char1CharCharCharCharCharChar">
    <w:name w:val="Char1 Char Char Char Char Char Char"/>
    <w:basedOn w:val="a1"/>
    <w:semiHidden/>
    <w:rsid w:val="00E30963"/>
    <w:pPr>
      <w:jc w:val="both"/>
    </w:pPr>
    <w:rPr>
      <w:rFonts w:eastAsia="宋体"/>
      <w:sz w:val="21"/>
      <w:szCs w:val="24"/>
      <w:lang w:eastAsia="zh-CN"/>
    </w:rPr>
  </w:style>
  <w:style w:type="paragraph" w:customStyle="1" w:styleId="Charf">
    <w:name w:val="Char"/>
    <w:basedOn w:val="a1"/>
    <w:rsid w:val="00E30963"/>
    <w:pPr>
      <w:widowControl/>
      <w:spacing w:after="160" w:line="240" w:lineRule="exact"/>
    </w:pPr>
    <w:rPr>
      <w:rFonts w:ascii="Verdana" w:eastAsia="仿宋_GB2312" w:hAnsi="Verdana"/>
      <w:kern w:val="0"/>
      <w:lang w:eastAsia="en-US"/>
    </w:rPr>
  </w:style>
  <w:style w:type="paragraph" w:customStyle="1" w:styleId="SINOPEC-0">
    <w:name w:val="样式 SINOPEC-0"/>
    <w:basedOn w:val="a1"/>
    <w:rsid w:val="00E30963"/>
    <w:pPr>
      <w:spacing w:line="360" w:lineRule="auto"/>
      <w:ind w:firstLineChars="200" w:firstLine="200"/>
      <w:jc w:val="both"/>
    </w:pPr>
    <w:rPr>
      <w:rFonts w:ascii="Arial" w:eastAsia="宋体" w:hAnsi="Arial" w:cs="宋体"/>
      <w:szCs w:val="24"/>
      <w:lang w:eastAsia="zh-CN"/>
    </w:rPr>
  </w:style>
  <w:style w:type="paragraph" w:customStyle="1" w:styleId="61">
    <w:name w:val="样式6"/>
    <w:basedOn w:val="a1"/>
    <w:rsid w:val="00E30963"/>
    <w:pPr>
      <w:topLinePunct/>
      <w:spacing w:before="160" w:after="60"/>
      <w:jc w:val="center"/>
    </w:pPr>
    <w:rPr>
      <w:rFonts w:eastAsia="黑体"/>
      <w:sz w:val="21"/>
      <w:szCs w:val="21"/>
      <w:lang w:eastAsia="zh-CN"/>
    </w:rPr>
  </w:style>
  <w:style w:type="paragraph" w:customStyle="1" w:styleId="affa">
    <w:name w:val="图形标题"/>
    <w:basedOn w:val="a7"/>
    <w:semiHidden/>
    <w:rsid w:val="00E30963"/>
    <w:pPr>
      <w:jc w:val="center"/>
    </w:pPr>
    <w:rPr>
      <w:rFonts w:ascii="宋体" w:eastAsia="宋体" w:hAnsi="Plotter" w:cs="Times New Roman"/>
      <w:sz w:val="21"/>
    </w:rPr>
  </w:style>
  <w:style w:type="paragraph" w:customStyle="1" w:styleId="71">
    <w:name w:val="样式7"/>
    <w:basedOn w:val="a1"/>
    <w:rsid w:val="00E30963"/>
    <w:pPr>
      <w:snapToGrid w:val="0"/>
      <w:jc w:val="both"/>
    </w:pPr>
    <w:rPr>
      <w:rFonts w:eastAsia="宋体"/>
      <w:sz w:val="21"/>
      <w:szCs w:val="24"/>
      <w:lang w:eastAsia="zh-CN"/>
    </w:rPr>
  </w:style>
  <w:style w:type="paragraph" w:customStyle="1" w:styleId="CharCharCharCharCharCharChar">
    <w:name w:val="Char Char Char Char Char Char Char"/>
    <w:basedOn w:val="a1"/>
    <w:rsid w:val="00E30963"/>
    <w:pPr>
      <w:widowControl/>
      <w:spacing w:after="160" w:line="240" w:lineRule="exact"/>
    </w:pPr>
    <w:rPr>
      <w:rFonts w:ascii="Verdana" w:eastAsia="仿宋_GB2312" w:hAnsi="Verdana"/>
      <w:kern w:val="0"/>
      <w:lang w:eastAsia="en-US"/>
    </w:rPr>
  </w:style>
  <w:style w:type="paragraph" w:customStyle="1" w:styleId="SINOPEC-2">
    <w:name w:val="样式 SINOPEC-2"/>
    <w:basedOn w:val="a1"/>
    <w:rsid w:val="00E30963"/>
    <w:pPr>
      <w:keepNext/>
      <w:keepLines/>
      <w:snapToGrid w:val="0"/>
      <w:spacing w:beforeLines="50" w:afterLines="50" w:line="360" w:lineRule="auto"/>
      <w:outlineLvl w:val="1"/>
    </w:pPr>
    <w:rPr>
      <w:rFonts w:ascii="Arial" w:eastAsia="宋体" w:hAnsi="Arial" w:cs="宋体"/>
      <w:b/>
      <w:color w:val="000000"/>
      <w:szCs w:val="24"/>
      <w:lang w:eastAsia="zh-CN"/>
    </w:rPr>
  </w:style>
  <w:style w:type="paragraph" w:customStyle="1" w:styleId="ParaCharCharCharCharChar">
    <w:name w:val="默认段落字体 Para Char Char Char Char Char"/>
    <w:basedOn w:val="a1"/>
    <w:qFormat/>
    <w:rsid w:val="00E30963"/>
    <w:pPr>
      <w:jc w:val="both"/>
    </w:pPr>
    <w:rPr>
      <w:rFonts w:ascii="宋体" w:eastAsia="宋体" w:hAnsi="宋体"/>
      <w:b/>
      <w:color w:val="000000"/>
      <w:szCs w:val="24"/>
      <w:lang w:eastAsia="zh-CN"/>
    </w:rPr>
  </w:style>
  <w:style w:type="paragraph" w:customStyle="1" w:styleId="affb">
    <w:name w:val="表文"/>
    <w:basedOn w:val="a1"/>
    <w:rsid w:val="00E30963"/>
    <w:pPr>
      <w:topLinePunct/>
      <w:spacing w:before="40" w:after="40"/>
      <w:jc w:val="both"/>
    </w:pPr>
    <w:rPr>
      <w:rFonts w:eastAsia="宋体"/>
      <w:sz w:val="18"/>
      <w:szCs w:val="18"/>
      <w:lang w:eastAsia="zh-CN"/>
    </w:rPr>
  </w:style>
  <w:style w:type="paragraph" w:customStyle="1" w:styleId="affc">
    <w:name w:val="表格"/>
    <w:basedOn w:val="a1"/>
    <w:rsid w:val="00E30963"/>
    <w:pPr>
      <w:adjustRightInd w:val="0"/>
      <w:spacing w:before="60" w:after="60"/>
      <w:jc w:val="center"/>
      <w:textAlignment w:val="baseline"/>
    </w:pPr>
    <w:rPr>
      <w:rFonts w:ascii="宋体" w:eastAsia="宋体"/>
      <w:kern w:val="0"/>
      <w:lang w:eastAsia="zh-CN"/>
    </w:rPr>
  </w:style>
  <w:style w:type="paragraph" w:customStyle="1" w:styleId="27">
    <w:name w:val="样式2"/>
    <w:basedOn w:val="a1"/>
    <w:qFormat/>
    <w:rsid w:val="00E30963"/>
    <w:pPr>
      <w:adjustRightInd w:val="0"/>
      <w:spacing w:line="410" w:lineRule="atLeast"/>
      <w:textAlignment w:val="baseline"/>
    </w:pPr>
    <w:rPr>
      <w:rFonts w:eastAsia="宋体"/>
      <w:kern w:val="0"/>
      <w:lang w:eastAsia="zh-CN"/>
    </w:rPr>
  </w:style>
  <w:style w:type="paragraph" w:customStyle="1" w:styleId="220">
    <w:name w:val="正文文本 22"/>
    <w:basedOn w:val="a1"/>
    <w:rsid w:val="00E30963"/>
    <w:pPr>
      <w:adjustRightInd w:val="0"/>
      <w:ind w:left="491" w:hanging="71"/>
      <w:jc w:val="both"/>
      <w:textAlignment w:val="baseline"/>
    </w:pPr>
    <w:rPr>
      <w:rFonts w:ascii="宋体" w:eastAsia="宋体"/>
      <w:color w:val="000080"/>
      <w:kern w:val="0"/>
      <w:sz w:val="21"/>
      <w:lang w:eastAsia="zh-CN"/>
    </w:rPr>
  </w:style>
  <w:style w:type="paragraph" w:customStyle="1" w:styleId="1a">
    <w:name w:val="文档结构图1"/>
    <w:basedOn w:val="a1"/>
    <w:rsid w:val="00E30963"/>
    <w:pPr>
      <w:shd w:val="clear" w:color="auto" w:fill="000080"/>
      <w:adjustRightInd w:val="0"/>
      <w:spacing w:line="360" w:lineRule="atLeast"/>
      <w:textAlignment w:val="baseline"/>
    </w:pPr>
    <w:rPr>
      <w:rFonts w:eastAsia="宋体"/>
      <w:kern w:val="0"/>
      <w:lang w:eastAsia="zh-CN"/>
    </w:rPr>
  </w:style>
  <w:style w:type="paragraph" w:customStyle="1" w:styleId="211">
    <w:name w:val="正文文本缩进 21"/>
    <w:basedOn w:val="a1"/>
    <w:rsid w:val="00E30963"/>
    <w:pPr>
      <w:autoSpaceDE w:val="0"/>
      <w:autoSpaceDN w:val="0"/>
      <w:adjustRightInd w:val="0"/>
      <w:ind w:left="1260"/>
      <w:jc w:val="both"/>
      <w:textAlignment w:val="baseline"/>
    </w:pPr>
    <w:rPr>
      <w:rFonts w:eastAsia="宋体"/>
      <w:sz w:val="21"/>
      <w:lang w:eastAsia="zh-CN"/>
    </w:rPr>
  </w:style>
  <w:style w:type="paragraph" w:customStyle="1" w:styleId="310">
    <w:name w:val="正文文本缩进 31"/>
    <w:basedOn w:val="a1"/>
    <w:rsid w:val="00E30963"/>
    <w:pPr>
      <w:adjustRightInd w:val="0"/>
      <w:ind w:left="732" w:firstLine="527"/>
      <w:jc w:val="both"/>
      <w:textAlignment w:val="baseline"/>
    </w:pPr>
    <w:rPr>
      <w:rFonts w:ascii="宋体" w:eastAsia="宋体"/>
      <w:color w:val="000080"/>
      <w:kern w:val="0"/>
      <w:sz w:val="21"/>
      <w:lang w:eastAsia="zh-CN"/>
    </w:rPr>
  </w:style>
  <w:style w:type="character" w:customStyle="1" w:styleId="1b">
    <w:name w:val="超链接1"/>
    <w:basedOn w:val="a3"/>
    <w:rsid w:val="00E30963"/>
    <w:rPr>
      <w:color w:val="0000FF"/>
      <w:u w:val="single"/>
    </w:rPr>
  </w:style>
  <w:style w:type="paragraph" w:customStyle="1" w:styleId="affd">
    <w:name w:val="不缩进"/>
    <w:basedOn w:val="a1"/>
    <w:qFormat/>
    <w:rsid w:val="00E30963"/>
    <w:pPr>
      <w:adjustRightInd w:val="0"/>
      <w:snapToGrid w:val="0"/>
      <w:spacing w:line="280" w:lineRule="atLeast"/>
      <w:jc w:val="center"/>
    </w:pPr>
    <w:rPr>
      <w:rFonts w:ascii="宋体" w:eastAsia="宋体" w:hAnsi="宋体"/>
      <w:sz w:val="21"/>
      <w:szCs w:val="24"/>
      <w:lang w:eastAsia="zh-CN"/>
    </w:rPr>
  </w:style>
  <w:style w:type="paragraph" w:customStyle="1" w:styleId="28">
    <w:name w:val="日期2"/>
    <w:basedOn w:val="a1"/>
    <w:next w:val="a1"/>
    <w:rsid w:val="00E30963"/>
    <w:pPr>
      <w:adjustRightInd w:val="0"/>
      <w:spacing w:line="360" w:lineRule="atLeast"/>
      <w:jc w:val="both"/>
      <w:textAlignment w:val="baseline"/>
    </w:pPr>
    <w:rPr>
      <w:rFonts w:ascii="宋体" w:eastAsia="Wingdings"/>
      <w:kern w:val="0"/>
      <w:lang w:eastAsia="zh-CN"/>
    </w:rPr>
  </w:style>
  <w:style w:type="paragraph" w:customStyle="1" w:styleId="1">
    <w:name w:val="(1)"/>
    <w:basedOn w:val="a1"/>
    <w:rsid w:val="00E30963"/>
    <w:pPr>
      <w:numPr>
        <w:numId w:val="7"/>
      </w:numPr>
      <w:adjustRightInd w:val="0"/>
      <w:spacing w:line="400" w:lineRule="exact"/>
      <w:jc w:val="both"/>
      <w:textAlignment w:val="baseline"/>
    </w:pPr>
    <w:rPr>
      <w:rFonts w:ascii="楷体_GB2312" w:eastAsia="楷体_GB2312" w:hAnsi="Arial"/>
      <w:kern w:val="44"/>
      <w:szCs w:val="24"/>
      <w:lang w:eastAsia="zh-CN"/>
    </w:rPr>
  </w:style>
  <w:style w:type="paragraph" w:customStyle="1" w:styleId="29">
    <w:name w:val="正文2"/>
    <w:rsid w:val="00E30963"/>
    <w:pPr>
      <w:widowControl w:val="0"/>
      <w:adjustRightInd w:val="0"/>
      <w:spacing w:line="360" w:lineRule="atLeast"/>
      <w:textAlignment w:val="baseline"/>
    </w:pPr>
    <w:rPr>
      <w:rFonts w:ascii="宋体" w:hAnsi="Times New Roman"/>
      <w:sz w:val="24"/>
    </w:rPr>
  </w:style>
  <w:style w:type="paragraph" w:customStyle="1" w:styleId="1CharCharChar">
    <w:name w:val="标题1 Char Char Char"/>
    <w:basedOn w:val="11"/>
    <w:rsid w:val="00E30963"/>
    <w:pPr>
      <w:keepNext w:val="0"/>
      <w:keepLines w:val="0"/>
      <w:spacing w:before="0" w:after="0" w:line="360" w:lineRule="auto"/>
      <w:jc w:val="left"/>
      <w:outlineLvl w:val="9"/>
    </w:pPr>
    <w:rPr>
      <w:rFonts w:ascii="Times New Roman" w:hAnsi="Times New Roman"/>
      <w:b w:val="0"/>
      <w:bCs w:val="0"/>
      <w:kern w:val="2"/>
      <w:sz w:val="21"/>
      <w:szCs w:val="24"/>
    </w:rPr>
  </w:style>
  <w:style w:type="paragraph" w:customStyle="1" w:styleId="Char11">
    <w:name w:val="Char1"/>
    <w:basedOn w:val="a1"/>
    <w:rsid w:val="00E30963"/>
    <w:pPr>
      <w:spacing w:line="360" w:lineRule="auto"/>
      <w:ind w:firstLineChars="200" w:firstLine="200"/>
      <w:jc w:val="both"/>
    </w:pPr>
    <w:rPr>
      <w:rFonts w:ascii="宋体" w:eastAsia="宋体" w:hAnsi="宋体" w:cs="宋体"/>
      <w:szCs w:val="24"/>
      <w:lang w:eastAsia="zh-CN"/>
    </w:rPr>
  </w:style>
  <w:style w:type="paragraph" w:customStyle="1" w:styleId="affe">
    <w:name w:val="样式 二级标题 + 居中"/>
    <w:basedOn w:val="a1"/>
    <w:rsid w:val="00E30963"/>
    <w:pPr>
      <w:spacing w:line="480" w:lineRule="auto"/>
      <w:jc w:val="center"/>
    </w:pPr>
    <w:rPr>
      <w:rFonts w:ascii="宋体" w:eastAsia="黑体" w:hAnsi="宋体" w:cs="宋体"/>
      <w:b/>
      <w:bCs/>
      <w:sz w:val="32"/>
      <w:lang w:eastAsia="zh-CN"/>
    </w:rPr>
  </w:style>
  <w:style w:type="paragraph" w:customStyle="1" w:styleId="1c">
    <w:name w:val="无间隔1"/>
    <w:rsid w:val="00E30963"/>
    <w:pPr>
      <w:adjustRightInd w:val="0"/>
      <w:snapToGrid w:val="0"/>
    </w:pPr>
    <w:rPr>
      <w:rFonts w:ascii="Tahoma" w:eastAsia="微软雅黑" w:hAnsi="Tahoma"/>
      <w:sz w:val="22"/>
      <w:szCs w:val="22"/>
    </w:rPr>
  </w:style>
  <w:style w:type="paragraph" w:customStyle="1" w:styleId="1d">
    <w:name w:val="标题1 四号，宋"/>
    <w:basedOn w:val="11"/>
    <w:rsid w:val="00E30963"/>
    <w:rPr>
      <w:rFonts w:ascii="Times New Roman" w:hAnsi="Times New Roman"/>
      <w:sz w:val="28"/>
      <w:szCs w:val="28"/>
    </w:rPr>
  </w:style>
  <w:style w:type="paragraph" w:customStyle="1" w:styleId="2a">
    <w:name w:val="标题2 四号，宋体"/>
    <w:basedOn w:val="2"/>
    <w:rsid w:val="00E30963"/>
    <w:rPr>
      <w:sz w:val="28"/>
      <w:szCs w:val="28"/>
    </w:rPr>
  </w:style>
  <w:style w:type="paragraph" w:customStyle="1" w:styleId="35">
    <w:name w:val="正文3"/>
    <w:rsid w:val="00E30963"/>
    <w:pPr>
      <w:widowControl w:val="0"/>
      <w:adjustRightInd w:val="0"/>
      <w:spacing w:line="312" w:lineRule="atLeast"/>
      <w:jc w:val="both"/>
    </w:pPr>
    <w:rPr>
      <w:rFonts w:ascii="宋体" w:hAnsi="Times New Roman"/>
      <w:b/>
      <w:sz w:val="56"/>
    </w:rPr>
  </w:style>
  <w:style w:type="paragraph" w:customStyle="1" w:styleId="36">
    <w:name w:val="日期3"/>
    <w:basedOn w:val="a1"/>
    <w:next w:val="a1"/>
    <w:rsid w:val="00E30963"/>
    <w:pPr>
      <w:adjustRightInd w:val="0"/>
    </w:pPr>
    <w:rPr>
      <w:rFonts w:eastAsia="宋体"/>
      <w:sz w:val="28"/>
      <w:lang w:eastAsia="zh-CN"/>
    </w:rPr>
  </w:style>
  <w:style w:type="paragraph" w:customStyle="1" w:styleId="230">
    <w:name w:val="正文文本 23"/>
    <w:basedOn w:val="a1"/>
    <w:rsid w:val="00E30963"/>
    <w:pPr>
      <w:adjustRightInd w:val="0"/>
      <w:ind w:firstLine="570"/>
    </w:pPr>
    <w:rPr>
      <w:rFonts w:eastAsia="宋体"/>
      <w:sz w:val="28"/>
      <w:lang w:eastAsia="zh-CN"/>
    </w:rPr>
  </w:style>
  <w:style w:type="paragraph" w:customStyle="1" w:styleId="CharChar">
    <w:name w:val="Char Char"/>
    <w:basedOn w:val="a1"/>
    <w:rsid w:val="00E30963"/>
    <w:pPr>
      <w:widowControl/>
      <w:spacing w:after="160" w:line="240" w:lineRule="exact"/>
    </w:pPr>
    <w:rPr>
      <w:rFonts w:ascii="Verdana" w:eastAsia="仿宋_GB2312" w:hAnsi="Verdana"/>
      <w:kern w:val="0"/>
      <w:lang w:eastAsia="en-US"/>
    </w:rPr>
  </w:style>
  <w:style w:type="paragraph" w:customStyle="1" w:styleId="blank">
    <w:name w:val="blank"/>
    <w:semiHidden/>
    <w:rsid w:val="00E30963"/>
    <w:pPr>
      <w:tabs>
        <w:tab w:val="left" w:pos="-1440"/>
        <w:tab w:val="left" w:pos="-720"/>
        <w:tab w:val="left" w:pos="0"/>
        <w:tab w:val="left" w:pos="1661"/>
        <w:tab w:val="left" w:pos="2233"/>
        <w:tab w:val="left" w:pos="2834"/>
        <w:tab w:val="left" w:pos="3401"/>
        <w:tab w:val="left" w:pos="3967"/>
        <w:tab w:val="left" w:pos="4534"/>
        <w:tab w:val="left" w:pos="5100"/>
        <w:tab w:val="left" w:pos="5666"/>
        <w:tab w:val="left" w:pos="6233"/>
        <w:tab w:val="left" w:pos="6799"/>
        <w:tab w:val="left" w:pos="7366"/>
        <w:tab w:val="left" w:pos="7932"/>
        <w:tab w:val="left" w:pos="8498"/>
        <w:tab w:val="left" w:pos="9065"/>
      </w:tabs>
      <w:suppressAutoHyphens/>
    </w:pPr>
    <w:rPr>
      <w:rFonts w:ascii="Arial" w:hAnsi="Arial"/>
      <w:sz w:val="24"/>
      <w:lang w:eastAsia="en-US"/>
    </w:rPr>
  </w:style>
  <w:style w:type="paragraph" w:customStyle="1" w:styleId="TxBrc4">
    <w:name w:val="TxBr_c4"/>
    <w:basedOn w:val="a1"/>
    <w:semiHidden/>
    <w:rsid w:val="00E30963"/>
    <w:pPr>
      <w:spacing w:line="240" w:lineRule="atLeast"/>
      <w:jc w:val="center"/>
    </w:pPr>
    <w:rPr>
      <w:rFonts w:eastAsia="宋体"/>
      <w:snapToGrid w:val="0"/>
      <w:kern w:val="0"/>
      <w:lang w:val="en-GB" w:eastAsia="en-US"/>
    </w:rPr>
  </w:style>
  <w:style w:type="character" w:customStyle="1" w:styleId="Document6">
    <w:name w:val="Document 6"/>
    <w:basedOn w:val="a3"/>
    <w:semiHidden/>
    <w:rsid w:val="00E30963"/>
  </w:style>
  <w:style w:type="paragraph" w:customStyle="1" w:styleId="TxBrp12">
    <w:name w:val="TxBr_p12"/>
    <w:basedOn w:val="a1"/>
    <w:semiHidden/>
    <w:rsid w:val="00E30963"/>
    <w:pPr>
      <w:tabs>
        <w:tab w:val="left" w:pos="204"/>
      </w:tabs>
      <w:spacing w:line="240" w:lineRule="atLeast"/>
      <w:jc w:val="both"/>
    </w:pPr>
    <w:rPr>
      <w:rFonts w:ascii="Arial" w:eastAsia="宋体" w:hAnsi="Arial"/>
      <w:snapToGrid w:val="0"/>
      <w:kern w:val="0"/>
      <w:sz w:val="22"/>
      <w:lang w:val="en-GB" w:eastAsia="en-US"/>
    </w:rPr>
  </w:style>
  <w:style w:type="paragraph" w:customStyle="1" w:styleId="Bullet1">
    <w:name w:val="Bullet 1"/>
    <w:basedOn w:val="a1"/>
    <w:semiHidden/>
    <w:rsid w:val="00E30963"/>
    <w:pPr>
      <w:widowControl/>
      <w:tabs>
        <w:tab w:val="left" w:pos="1440"/>
        <w:tab w:val="left" w:pos="1800"/>
      </w:tabs>
      <w:spacing w:before="40"/>
      <w:ind w:left="1800" w:hanging="360"/>
    </w:pPr>
    <w:rPr>
      <w:rFonts w:eastAsia="宋体"/>
      <w:kern w:val="0"/>
      <w:lang w:eastAsia="en-US"/>
    </w:rPr>
  </w:style>
  <w:style w:type="paragraph" w:customStyle="1" w:styleId="1e">
    <w:name w:val="批注框文本1"/>
    <w:basedOn w:val="a1"/>
    <w:semiHidden/>
    <w:rsid w:val="00E30963"/>
    <w:pPr>
      <w:jc w:val="both"/>
    </w:pPr>
    <w:rPr>
      <w:rFonts w:eastAsia="宋体"/>
      <w:sz w:val="18"/>
      <w:szCs w:val="18"/>
      <w:lang w:eastAsia="zh-CN"/>
    </w:rPr>
  </w:style>
  <w:style w:type="paragraph" w:customStyle="1" w:styleId="Paragraph5">
    <w:name w:val="Paragraph 5"/>
    <w:basedOn w:val="a1"/>
    <w:semiHidden/>
    <w:rsid w:val="00E30963"/>
    <w:pPr>
      <w:widowControl/>
      <w:tabs>
        <w:tab w:val="left" w:pos="2736"/>
      </w:tabs>
      <w:adjustRightInd w:val="0"/>
      <w:spacing w:after="240"/>
      <w:ind w:left="2739"/>
      <w:jc w:val="both"/>
      <w:textAlignment w:val="baseline"/>
    </w:pPr>
    <w:rPr>
      <w:rFonts w:ascii="Arial" w:eastAsia="宋体" w:hAnsi="Arial"/>
      <w:kern w:val="0"/>
      <w:sz w:val="22"/>
      <w:lang w:eastAsia="zh-CN"/>
    </w:rPr>
  </w:style>
  <w:style w:type="paragraph" w:customStyle="1" w:styleId="41">
    <w:name w:val="文4"/>
    <w:basedOn w:val="a1"/>
    <w:semiHidden/>
    <w:rsid w:val="00E30963"/>
    <w:pPr>
      <w:tabs>
        <w:tab w:val="left" w:pos="1155"/>
      </w:tabs>
      <w:adjustRightInd w:val="0"/>
      <w:spacing w:line="500" w:lineRule="atLeast"/>
      <w:jc w:val="both"/>
      <w:textAlignment w:val="baseline"/>
    </w:pPr>
    <w:rPr>
      <w:rFonts w:eastAsia="宋体"/>
      <w:kern w:val="0"/>
      <w:sz w:val="28"/>
      <w:lang w:eastAsia="zh-CN"/>
    </w:rPr>
  </w:style>
  <w:style w:type="paragraph" w:customStyle="1" w:styleId="afff">
    <w:name w:val="文"/>
    <w:basedOn w:val="a1"/>
    <w:semiHidden/>
    <w:rsid w:val="00E30963"/>
    <w:pPr>
      <w:adjustRightInd w:val="0"/>
      <w:spacing w:line="500" w:lineRule="atLeast"/>
      <w:ind w:firstLine="540"/>
      <w:jc w:val="both"/>
      <w:textAlignment w:val="baseline"/>
    </w:pPr>
    <w:rPr>
      <w:rFonts w:eastAsia="宋体"/>
      <w:kern w:val="0"/>
      <w:sz w:val="28"/>
      <w:lang w:eastAsia="zh-CN"/>
    </w:rPr>
  </w:style>
  <w:style w:type="character" w:customStyle="1" w:styleId="CharChar0">
    <w:name w:val="条 Char Char"/>
    <w:basedOn w:val="a3"/>
    <w:rsid w:val="00E30963"/>
    <w:rPr>
      <w:rFonts w:ascii="Arial" w:eastAsia="宋体" w:hAnsi="Arial" w:cs="Arial"/>
      <w:b/>
      <w:bCs/>
      <w:snapToGrid w:val="0"/>
      <w:sz w:val="26"/>
      <w:szCs w:val="26"/>
      <w:lang w:val="en-GB" w:eastAsia="en-US" w:bidi="ar-SA"/>
    </w:rPr>
  </w:style>
  <w:style w:type="character" w:customStyle="1" w:styleId="1Char0">
    <w:name w:val="样式1 Char"/>
    <w:basedOn w:val="CharChar0"/>
    <w:rsid w:val="00E30963"/>
  </w:style>
  <w:style w:type="paragraph" w:customStyle="1" w:styleId="37">
    <w:name w:val="样式3"/>
    <w:basedOn w:val="3"/>
    <w:semiHidden/>
    <w:rsid w:val="00E30963"/>
    <w:pPr>
      <w:keepNext w:val="0"/>
      <w:keepLines w:val="0"/>
      <w:tabs>
        <w:tab w:val="left" w:pos="576"/>
      </w:tabs>
      <w:adjustRightInd w:val="0"/>
      <w:spacing w:before="240" w:after="60" w:line="440" w:lineRule="exact"/>
      <w:ind w:left="576" w:hanging="576"/>
      <w:jc w:val="left"/>
      <w:textAlignment w:val="baseline"/>
    </w:pPr>
    <w:rPr>
      <w:rFonts w:ascii="Arial" w:hAnsi="Arial" w:cs="Arial"/>
      <w:b w:val="0"/>
      <w:bCs/>
      <w:snapToGrid w:val="0"/>
      <w:kern w:val="0"/>
      <w:szCs w:val="26"/>
      <w:lang w:val="en-GB" w:eastAsia="en-US"/>
    </w:rPr>
  </w:style>
  <w:style w:type="character" w:customStyle="1" w:styleId="3Char2">
    <w:name w:val="样式3 Char"/>
    <w:basedOn w:val="CharChar0"/>
    <w:rsid w:val="00E30963"/>
    <w:rPr>
      <w:sz w:val="24"/>
    </w:rPr>
  </w:style>
  <w:style w:type="character" w:customStyle="1" w:styleId="CharChar1">
    <w:name w:val="章 Char Char"/>
    <w:basedOn w:val="a3"/>
    <w:rsid w:val="00E30963"/>
    <w:rPr>
      <w:rFonts w:ascii="宋体" w:eastAsia="宋体" w:hAnsi="宋体"/>
      <w:kern w:val="2"/>
      <w:sz w:val="28"/>
      <w:u w:val="single"/>
      <w:lang w:val="en-US" w:eastAsia="zh-CN" w:bidi="ar-SA"/>
    </w:rPr>
  </w:style>
  <w:style w:type="paragraph" w:customStyle="1" w:styleId="150">
    <w:name w:val="样式 正文缩进 + 行距: 1.5 倍行距"/>
    <w:basedOn w:val="a2"/>
    <w:semiHidden/>
    <w:rsid w:val="00E30963"/>
    <w:pPr>
      <w:spacing w:line="360" w:lineRule="auto"/>
      <w:ind w:firstLineChars="200" w:firstLine="200"/>
    </w:pPr>
    <w:rPr>
      <w:rFonts w:cs="宋体"/>
    </w:rPr>
  </w:style>
  <w:style w:type="paragraph" w:customStyle="1" w:styleId="104321212">
    <w:name w:val="样式 标题 1章 + 左 左侧:  0 厘米 悬挂缩进: 4.32 字符 段前: 12 磅 段后: 12 磅 行距:..."/>
    <w:basedOn w:val="11"/>
    <w:semiHidden/>
    <w:rsid w:val="00E30963"/>
    <w:pPr>
      <w:keepLines w:val="0"/>
      <w:spacing w:before="240" w:after="240" w:line="440" w:lineRule="exact"/>
      <w:ind w:left="432" w:hanging="432"/>
      <w:jc w:val="left"/>
    </w:pPr>
    <w:rPr>
      <w:rFonts w:ascii="宋体" w:hAnsi="宋体" w:cs="宋体"/>
      <w:b w:val="0"/>
      <w:bCs w:val="0"/>
      <w:kern w:val="2"/>
      <w:sz w:val="28"/>
      <w:szCs w:val="28"/>
    </w:rPr>
  </w:style>
  <w:style w:type="paragraph" w:customStyle="1" w:styleId="1043212121">
    <w:name w:val="样式 标题 1章 + 左 左侧:  0 厘米 悬挂缩进: 4.32 字符 段前: 12 磅 段后: 12 磅 行距:...1"/>
    <w:basedOn w:val="11"/>
    <w:semiHidden/>
    <w:rsid w:val="00E30963"/>
    <w:pPr>
      <w:keepLines w:val="0"/>
      <w:spacing w:before="240" w:after="240" w:line="240" w:lineRule="exact"/>
      <w:ind w:left="432" w:hanging="432"/>
      <w:jc w:val="left"/>
    </w:pPr>
    <w:rPr>
      <w:rFonts w:ascii="宋体" w:hAnsi="宋体" w:cs="宋体"/>
      <w:b w:val="0"/>
      <w:bCs w:val="0"/>
      <w:kern w:val="2"/>
      <w:sz w:val="28"/>
      <w:szCs w:val="28"/>
    </w:rPr>
  </w:style>
  <w:style w:type="paragraph" w:customStyle="1" w:styleId="SINOPEC-1">
    <w:name w:val="样式 SINOPEC-1"/>
    <w:basedOn w:val="a1"/>
    <w:rsid w:val="00E30963"/>
    <w:pPr>
      <w:keepNext/>
      <w:spacing w:beforeLines="100" w:afterLines="100" w:line="360" w:lineRule="auto"/>
      <w:contextualSpacing/>
      <w:outlineLvl w:val="0"/>
    </w:pPr>
    <w:rPr>
      <w:rFonts w:ascii="Arial" w:eastAsia="宋体" w:hAnsi="Arial" w:cs="宋体"/>
      <w:b/>
      <w:bCs/>
      <w:kern w:val="0"/>
      <w:szCs w:val="24"/>
      <w:lang w:eastAsia="zh-CN"/>
    </w:rPr>
  </w:style>
  <w:style w:type="paragraph" w:customStyle="1" w:styleId="SINOPEC-3">
    <w:name w:val="样式 SINOPEC-3"/>
    <w:basedOn w:val="a1"/>
    <w:rsid w:val="00E30963"/>
    <w:pPr>
      <w:keepNext/>
      <w:spacing w:beforeLines="25" w:afterLines="25" w:line="360" w:lineRule="auto"/>
      <w:ind w:left="250" w:hangingChars="250" w:hanging="250"/>
      <w:outlineLvl w:val="2"/>
    </w:pPr>
    <w:rPr>
      <w:rFonts w:ascii="Arial" w:eastAsia="宋体" w:hAnsi="Arial" w:cs="宋体"/>
      <w:b/>
      <w:bCs/>
      <w:snapToGrid w:val="0"/>
      <w:kern w:val="0"/>
      <w:lang w:val="en-GB" w:eastAsia="en-US"/>
    </w:rPr>
  </w:style>
  <w:style w:type="paragraph" w:customStyle="1" w:styleId="SINOPEC-4">
    <w:name w:val="样式 SINOPEC-4"/>
    <w:basedOn w:val="a1"/>
    <w:rsid w:val="00E30963"/>
    <w:pPr>
      <w:keepNext/>
      <w:tabs>
        <w:tab w:val="left" w:pos="840"/>
      </w:tabs>
      <w:adjustRightInd w:val="0"/>
      <w:spacing w:line="360" w:lineRule="auto"/>
      <w:ind w:left="350" w:hangingChars="350" w:hanging="350"/>
      <w:jc w:val="both"/>
      <w:outlineLvl w:val="3"/>
    </w:pPr>
    <w:rPr>
      <w:rFonts w:ascii="Arial" w:eastAsia="宋体" w:hAnsi="Arial" w:cs="宋体"/>
      <w:lang w:eastAsia="zh-CN"/>
    </w:rPr>
  </w:style>
  <w:style w:type="paragraph" w:customStyle="1" w:styleId="SINOPEC-5">
    <w:name w:val="样式 SINOPEC-5"/>
    <w:basedOn w:val="a1"/>
    <w:rsid w:val="00E30963"/>
    <w:pPr>
      <w:keepNext/>
      <w:spacing w:line="360" w:lineRule="auto"/>
      <w:ind w:left="960" w:hangingChars="400" w:hanging="960"/>
      <w:jc w:val="both"/>
      <w:outlineLvl w:val="4"/>
    </w:pPr>
    <w:rPr>
      <w:rFonts w:ascii="Arial" w:eastAsia="宋体" w:hAnsi="Arial" w:cs="宋体"/>
      <w:lang w:eastAsia="zh-CN"/>
    </w:rPr>
  </w:style>
  <w:style w:type="paragraph" w:customStyle="1" w:styleId="CharCharCharCharCharCharCharCharChar2CharCharCharCharCharCharChar">
    <w:name w:val="Char Char Char Char Char Char Char Char Char2 Char Char Char Char Char Char Char"/>
    <w:basedOn w:val="a1"/>
    <w:rsid w:val="00E30963"/>
    <w:pPr>
      <w:widowControl/>
      <w:adjustRightInd w:val="0"/>
      <w:spacing w:after="160" w:line="240" w:lineRule="exact"/>
      <w:textAlignment w:val="baseline"/>
    </w:pPr>
    <w:rPr>
      <w:rFonts w:ascii="Verdana" w:eastAsia="仿宋_GB2312" w:hAnsi="Verdana"/>
      <w:kern w:val="0"/>
      <w:lang w:eastAsia="en-US"/>
    </w:rPr>
  </w:style>
  <w:style w:type="paragraph" w:customStyle="1" w:styleId="Body">
    <w:name w:val="Body"/>
    <w:rsid w:val="00E30963"/>
    <w:pPr>
      <w:tabs>
        <w:tab w:val="left" w:pos="3686"/>
        <w:tab w:val="left" w:pos="4820"/>
        <w:tab w:val="left" w:pos="5954"/>
        <w:tab w:val="left" w:pos="7088"/>
        <w:tab w:val="left" w:pos="8222"/>
      </w:tabs>
      <w:spacing w:line="460" w:lineRule="exact"/>
      <w:ind w:firstLineChars="100" w:firstLine="240"/>
      <w:jc w:val="both"/>
    </w:pPr>
    <w:rPr>
      <w:rFonts w:ascii="Arial" w:hAnsi="Arial" w:cs="Arial"/>
      <w:bCs/>
      <w:color w:val="000000"/>
      <w:sz w:val="24"/>
      <w:szCs w:val="22"/>
    </w:rPr>
  </w:style>
  <w:style w:type="paragraph" w:customStyle="1" w:styleId="Bulletbody">
    <w:name w:val="Bullet body"/>
    <w:basedOn w:val="ab"/>
    <w:rsid w:val="00E30963"/>
    <w:pPr>
      <w:tabs>
        <w:tab w:val="left" w:pos="360"/>
      </w:tabs>
      <w:spacing w:before="60" w:after="60" w:line="260" w:lineRule="exact"/>
      <w:ind w:left="2721" w:hanging="340"/>
      <w:jc w:val="both"/>
    </w:pPr>
    <w:rPr>
      <w:rFonts w:eastAsia="宋体"/>
      <w:color w:val="000000"/>
      <w:sz w:val="22"/>
      <w:lang w:val="en-GB"/>
    </w:rPr>
  </w:style>
  <w:style w:type="paragraph" w:customStyle="1" w:styleId="205050505">
    <w:name w:val="样式 样式 样式 标题 2一级条 + 黑色 + 段前: 0.5 行 段后: 0.5 行 + 段前: 0.5 行 段后: 0.5..."/>
    <w:basedOn w:val="a1"/>
    <w:rsid w:val="00E30963"/>
    <w:pPr>
      <w:keepNext/>
      <w:keepLines/>
      <w:snapToGrid w:val="0"/>
      <w:spacing w:beforeLines="50" w:afterLines="50" w:line="360" w:lineRule="auto"/>
      <w:outlineLvl w:val="1"/>
    </w:pPr>
    <w:rPr>
      <w:rFonts w:ascii="Arial" w:eastAsia="宋体" w:hAnsi="Arial" w:cs="宋体"/>
      <w:b/>
      <w:color w:val="000000"/>
      <w:lang w:eastAsia="zh-CN"/>
    </w:rPr>
  </w:style>
  <w:style w:type="paragraph" w:customStyle="1" w:styleId="afff0">
    <w:name w:val="表头"/>
    <w:basedOn w:val="a1"/>
    <w:rsid w:val="00E30963"/>
    <w:pPr>
      <w:topLinePunct/>
      <w:spacing w:before="160" w:after="60"/>
      <w:jc w:val="center"/>
    </w:pPr>
    <w:rPr>
      <w:rFonts w:eastAsia="黑体" w:hAnsi="Monotype Corsiva"/>
      <w:sz w:val="21"/>
      <w:szCs w:val="24"/>
      <w:lang w:eastAsia="zh-CN"/>
    </w:rPr>
  </w:style>
  <w:style w:type="paragraph" w:customStyle="1" w:styleId="CharCharChar1CharCharCharCharCharCharCharCharCharCharCharCharCharChar">
    <w:name w:val="Char Char Char1 Char Char Char Char Char Char Char Char Char Char Char Char Char Char"/>
    <w:basedOn w:val="a1"/>
    <w:rsid w:val="00E30963"/>
    <w:pPr>
      <w:widowControl/>
      <w:spacing w:after="160" w:line="240" w:lineRule="exact"/>
    </w:pPr>
    <w:rPr>
      <w:rFonts w:ascii="Verdana" w:eastAsia="楷体_GB2312" w:hAnsi="Verdana"/>
      <w:b/>
      <w:i/>
      <w:iCs/>
      <w:color w:val="000000"/>
      <w:kern w:val="0"/>
      <w:sz w:val="20"/>
      <w:lang w:eastAsia="en-US"/>
    </w:rPr>
  </w:style>
  <w:style w:type="paragraph" w:customStyle="1" w:styleId="Char20">
    <w:name w:val="Char2"/>
    <w:basedOn w:val="a1"/>
    <w:rsid w:val="00E30963"/>
    <w:pPr>
      <w:widowControl/>
      <w:spacing w:after="160" w:line="240" w:lineRule="exact"/>
    </w:pPr>
    <w:rPr>
      <w:rFonts w:ascii="Verdana" w:eastAsia="仿宋_GB2312" w:hAnsi="Verdana"/>
      <w:kern w:val="0"/>
      <w:lang w:eastAsia="en-US"/>
    </w:rPr>
  </w:style>
  <w:style w:type="paragraph" w:customStyle="1" w:styleId="CharCharCharChar">
    <w:name w:val="Char Char Char Char"/>
    <w:basedOn w:val="a1"/>
    <w:rsid w:val="00E30963"/>
    <w:pPr>
      <w:jc w:val="both"/>
    </w:pPr>
    <w:rPr>
      <w:rFonts w:ascii="Tahoma" w:eastAsia="宋体" w:hAnsi="Tahoma"/>
      <w:lang w:eastAsia="zh-CN"/>
    </w:rPr>
  </w:style>
  <w:style w:type="paragraph" w:customStyle="1" w:styleId="afff1">
    <w:name w:val="列表项目"/>
    <w:rsid w:val="00E30963"/>
    <w:pPr>
      <w:spacing w:line="300" w:lineRule="auto"/>
    </w:pPr>
    <w:rPr>
      <w:rFonts w:ascii="Times New Roman" w:hAnsi="Times New Roman"/>
      <w:sz w:val="24"/>
    </w:rPr>
  </w:style>
  <w:style w:type="character" w:customStyle="1" w:styleId="Char">
    <w:name w:val="正文缩进 Char"/>
    <w:basedOn w:val="a3"/>
    <w:link w:val="a2"/>
    <w:rsid w:val="00E30963"/>
    <w:rPr>
      <w:rFonts w:ascii="Times New Roman" w:hAnsi="Times New Roman"/>
      <w:kern w:val="2"/>
      <w:sz w:val="24"/>
    </w:rPr>
  </w:style>
  <w:style w:type="paragraph" w:customStyle="1" w:styleId="093111511151">
    <w:name w:val="样式 宋体 小四 首行缩进:  0.93 厘米 段前: 11.15 磅 段后: 11.15 磅1"/>
    <w:basedOn w:val="a1"/>
    <w:rsid w:val="00E30963"/>
    <w:pPr>
      <w:adjustRightInd w:val="0"/>
      <w:snapToGrid w:val="0"/>
      <w:ind w:leftChars="200" w:left="200"/>
      <w:jc w:val="both"/>
    </w:pPr>
    <w:rPr>
      <w:rFonts w:ascii="宋体" w:eastAsia="宋体" w:cs="宋体"/>
      <w:lang w:eastAsia="zh-CN"/>
    </w:rPr>
  </w:style>
  <w:style w:type="paragraph" w:customStyle="1" w:styleId="311">
    <w:name w:val="字元 字元31"/>
    <w:basedOn w:val="a1"/>
    <w:rsid w:val="00E30963"/>
    <w:pPr>
      <w:widowControl/>
      <w:spacing w:after="160" w:line="240" w:lineRule="exact"/>
    </w:pPr>
    <w:rPr>
      <w:rFonts w:ascii="Verdana" w:eastAsia="仿宋_GB2312" w:hAnsi="Verdana"/>
      <w:kern w:val="0"/>
      <w:lang w:eastAsia="en-US"/>
    </w:rPr>
  </w:style>
  <w:style w:type="paragraph" w:customStyle="1" w:styleId="42">
    <w:name w:val="正文4"/>
    <w:rsid w:val="00E30963"/>
    <w:pPr>
      <w:widowControl w:val="0"/>
      <w:adjustRightInd w:val="0"/>
      <w:spacing w:line="312" w:lineRule="atLeast"/>
      <w:jc w:val="both"/>
    </w:pPr>
    <w:rPr>
      <w:rFonts w:ascii="宋体" w:hAnsi="Times New Roman"/>
      <w:b/>
      <w:sz w:val="56"/>
    </w:rPr>
  </w:style>
  <w:style w:type="paragraph" w:customStyle="1" w:styleId="43">
    <w:name w:val="日期4"/>
    <w:basedOn w:val="a1"/>
    <w:next w:val="a1"/>
    <w:rsid w:val="00E30963"/>
    <w:pPr>
      <w:adjustRightInd w:val="0"/>
    </w:pPr>
    <w:rPr>
      <w:rFonts w:eastAsia="宋体"/>
      <w:sz w:val="28"/>
      <w:lang w:eastAsia="zh-CN"/>
    </w:rPr>
  </w:style>
  <w:style w:type="paragraph" w:customStyle="1" w:styleId="240">
    <w:name w:val="正文文本 24"/>
    <w:basedOn w:val="a1"/>
    <w:rsid w:val="00E30963"/>
    <w:pPr>
      <w:adjustRightInd w:val="0"/>
      <w:ind w:firstLine="570"/>
    </w:pPr>
    <w:rPr>
      <w:rFonts w:eastAsia="宋体"/>
      <w:sz w:val="28"/>
      <w:lang w:eastAsia="zh-CN"/>
    </w:rPr>
  </w:style>
  <w:style w:type="paragraph" w:customStyle="1" w:styleId="CharCharCharCharCharCharCharCharChar2CharCharCharCharCharCharChar1">
    <w:name w:val="Char Char Char Char Char Char Char Char Char2 Char Char Char Char Char Char Char1"/>
    <w:basedOn w:val="a1"/>
    <w:rsid w:val="00E30963"/>
    <w:pPr>
      <w:widowControl/>
      <w:adjustRightInd w:val="0"/>
      <w:spacing w:after="160" w:line="240" w:lineRule="exact"/>
      <w:textAlignment w:val="baseline"/>
    </w:pPr>
    <w:rPr>
      <w:rFonts w:ascii="Verdana" w:eastAsia="仿宋_GB2312" w:hAnsi="Verdana"/>
      <w:kern w:val="0"/>
      <w:lang w:eastAsia="en-US"/>
    </w:rPr>
  </w:style>
  <w:style w:type="paragraph" w:customStyle="1" w:styleId="CharCharChar1CharCharCharCharCharCharCharCharCharCharCharCharCharChar1">
    <w:name w:val="Char Char Char1 Char Char Char Char Char Char Char Char Char Char Char Char Char Char1"/>
    <w:basedOn w:val="a1"/>
    <w:rsid w:val="00E30963"/>
    <w:pPr>
      <w:widowControl/>
      <w:spacing w:after="160" w:line="240" w:lineRule="exact"/>
    </w:pPr>
    <w:rPr>
      <w:rFonts w:ascii="Verdana" w:eastAsia="楷体_GB2312" w:hAnsi="Verdana"/>
      <w:b/>
      <w:i/>
      <w:iCs/>
      <w:color w:val="000000"/>
      <w:kern w:val="0"/>
      <w:sz w:val="20"/>
      <w:lang w:eastAsia="en-US"/>
    </w:rPr>
  </w:style>
  <w:style w:type="paragraph" w:customStyle="1" w:styleId="Char30">
    <w:name w:val="Char3"/>
    <w:basedOn w:val="a1"/>
    <w:rsid w:val="00E30963"/>
    <w:pPr>
      <w:widowControl/>
      <w:spacing w:after="160" w:line="240" w:lineRule="exact"/>
    </w:pPr>
    <w:rPr>
      <w:rFonts w:ascii="Verdana" w:eastAsia="仿宋_GB2312" w:hAnsi="Verdana"/>
      <w:kern w:val="0"/>
      <w:lang w:eastAsia="en-US"/>
    </w:rPr>
  </w:style>
  <w:style w:type="paragraph" w:customStyle="1" w:styleId="CharCharCharChar1">
    <w:name w:val="Char Char Char Char1"/>
    <w:basedOn w:val="a1"/>
    <w:rsid w:val="00E30963"/>
    <w:pPr>
      <w:jc w:val="both"/>
    </w:pPr>
    <w:rPr>
      <w:rFonts w:ascii="Tahoma" w:eastAsia="宋体" w:hAnsi="Tahoma"/>
      <w:lang w:eastAsia="zh-CN"/>
    </w:rPr>
  </w:style>
  <w:style w:type="paragraph" w:customStyle="1" w:styleId="afff2">
    <w:name w:val="字元 字元"/>
    <w:basedOn w:val="a1"/>
    <w:rsid w:val="00E30963"/>
    <w:pPr>
      <w:jc w:val="both"/>
    </w:pPr>
    <w:rPr>
      <w:rFonts w:ascii="Tahoma" w:eastAsia="宋体" w:hAnsi="Tahoma"/>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938B09-3B75-47AF-BFF3-A6B08799F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86</Pages>
  <Words>11645</Words>
  <Characters>66380</Characters>
  <Application>Microsoft Office Word</Application>
  <DocSecurity>0</DocSecurity>
  <Lines>553</Lines>
  <Paragraphs>155</Paragraphs>
  <ScaleCrop>false</ScaleCrop>
  <Company/>
  <LinksUpToDate>false</LinksUpToDate>
  <CharactersWithSpaces>77870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 TECHNICAL QUOTATION</dc:title>
  <cp:lastModifiedBy>Lenovo NB</cp:lastModifiedBy>
  <cp:revision>503</cp:revision>
  <cp:lastPrinted>2015-05-15T01:46:00Z</cp:lastPrinted>
  <dcterms:created xsi:type="dcterms:W3CDTF">2014-11-24T01:30:00Z</dcterms:created>
  <dcterms:modified xsi:type="dcterms:W3CDTF">2020-11-16T08:08:00Z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